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Document.xml" ContentType="application/vnd.openxmlformats-officedocument.wordprocessingml.commentsExtended+xml"/>
  <Override PartName="/word/commentsIdsDocument.xml" ContentType="application/vnd.openxmlformats-officedocument.wordprocessingml.commentsIds+xml"/>
  <Override PartName="/word/peopleDocument.xml" ContentType="application/vnd.openxmlformats-officedocument.wordprocessingml.people+xml"/>
  <Override PartName="/word/commentsDocument.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4E5F9" w14:textId="77777777" w:rsidR="00F6285F" w:rsidRDefault="00F6285F">
      <w:pPr>
        <w:tabs>
          <w:tab w:val="left" w:pos="9752"/>
        </w:tabs>
        <w:rPr>
          <w:rFonts w:ascii="Times New Roman" w:hAnsi="Times New Roman" w:cs="Times New Roman"/>
          <w:sz w:val="24"/>
          <w:szCs w:val="24"/>
        </w:rPr>
      </w:pPr>
      <w:bookmarkStart w:id="0" w:name="_Toc368671743"/>
      <w:bookmarkStart w:id="1" w:name="_Toc382485228"/>
      <w:bookmarkStart w:id="2" w:name="_Ref368060201"/>
    </w:p>
    <w:p w14:paraId="091750E2" w14:textId="77777777" w:rsidR="00F6285F" w:rsidRDefault="00F6285F">
      <w:pPr>
        <w:jc w:val="center"/>
        <w:rPr>
          <w:b/>
          <w:sz w:val="40"/>
        </w:rPr>
      </w:pPr>
    </w:p>
    <w:p w14:paraId="5E86B642" w14:textId="77777777" w:rsidR="00F6285F" w:rsidRPr="008B40AD" w:rsidRDefault="002B0E88">
      <w:pPr>
        <w:jc w:val="center"/>
        <w:rPr>
          <w:b/>
          <w:sz w:val="52"/>
          <w:szCs w:val="32"/>
        </w:rPr>
      </w:pPr>
      <w:r w:rsidRPr="008B40AD">
        <w:rPr>
          <w:b/>
          <w:sz w:val="52"/>
          <w:szCs w:val="32"/>
        </w:rPr>
        <w:t>Part-II</w:t>
      </w:r>
    </w:p>
    <w:p w14:paraId="710AD8BE" w14:textId="77777777" w:rsidR="00F6285F" w:rsidRPr="008B40AD" w:rsidRDefault="00F6285F">
      <w:pPr>
        <w:jc w:val="center"/>
        <w:rPr>
          <w:b/>
          <w:sz w:val="40"/>
        </w:rPr>
      </w:pPr>
    </w:p>
    <w:p w14:paraId="4829D7E6" w14:textId="77777777" w:rsidR="00F6285F" w:rsidRPr="008B40AD" w:rsidRDefault="002B0E88">
      <w:pPr>
        <w:jc w:val="center"/>
      </w:pPr>
      <w:r w:rsidRPr="008B40AD">
        <w:rPr>
          <w:b/>
          <w:sz w:val="40"/>
        </w:rPr>
        <w:t>Bid Specific Additional Terms &amp; Conditions (ATC)</w:t>
      </w:r>
    </w:p>
    <w:p w14:paraId="084C7B88" w14:textId="77777777" w:rsidR="00F6285F" w:rsidRPr="008B40AD" w:rsidRDefault="002B0E88">
      <w:pPr>
        <w:rPr>
          <w:lang w:val="en-US"/>
        </w:rPr>
      </w:pPr>
      <w:r w:rsidRPr="008B40AD">
        <w:t xml:space="preserve">Note: The bid specific ATC shall have precedence over the Service </w:t>
      </w:r>
      <w:r w:rsidRPr="008B40AD">
        <w:rPr>
          <w:lang w:val="en-US"/>
        </w:rPr>
        <w:t>specific STC and GTC, whenever there are any conflicting provisions.</w:t>
      </w:r>
    </w:p>
    <w:p w14:paraId="792BD63C" w14:textId="77777777" w:rsidR="00F6285F" w:rsidRPr="008B40AD" w:rsidRDefault="00F6285F"/>
    <w:p w14:paraId="21C6C717" w14:textId="77777777" w:rsidR="00F6285F" w:rsidRPr="008B40AD" w:rsidRDefault="00F6285F"/>
    <w:p w14:paraId="61D08A9B" w14:textId="77777777" w:rsidR="00F6285F" w:rsidRPr="008B40AD" w:rsidRDefault="00F6285F"/>
    <w:p w14:paraId="18624091" w14:textId="77777777" w:rsidR="00F6285F" w:rsidRPr="008B40AD" w:rsidRDefault="00F6285F"/>
    <w:p w14:paraId="0C53AF81" w14:textId="77777777" w:rsidR="00F6285F" w:rsidRPr="008B40AD" w:rsidRDefault="00F6285F"/>
    <w:tbl>
      <w:tblPr>
        <w:tblpPr w:leftFromText="181" w:rightFromText="181" w:topFromText="79" w:bottomFromText="79" w:vertAnchor="text" w:horzAnchor="margin" w:tblpX="108" w:tblpY="1"/>
        <w:tblW w:w="974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3" w:type="dxa"/>
          <w:bottom w:w="113" w:type="dxa"/>
        </w:tblCellMar>
        <w:tblLook w:val="0000" w:firstRow="0" w:lastRow="0" w:firstColumn="0" w:lastColumn="0" w:noHBand="0" w:noVBand="0"/>
      </w:tblPr>
      <w:tblGrid>
        <w:gridCol w:w="2405"/>
        <w:gridCol w:w="7342"/>
      </w:tblGrid>
      <w:tr w:rsidR="00F6285F" w:rsidRPr="008B40AD" w14:paraId="0D60BE04" w14:textId="77777777">
        <w:tc>
          <w:tcPr>
            <w:tcW w:w="2405" w:type="dxa"/>
            <w:shd w:val="clear" w:color="auto" w:fill="F2F2F2" w:themeFill="background1" w:themeFillShade="F2"/>
            <w:vAlign w:val="center"/>
          </w:tcPr>
          <w:p w14:paraId="01809D84" w14:textId="77777777" w:rsidR="00F6285F" w:rsidRPr="008B40AD" w:rsidRDefault="002B0E88">
            <w:pPr>
              <w:rPr>
                <w:b/>
                <w:sz w:val="40"/>
              </w:rPr>
            </w:pPr>
            <w:proofErr w:type="spellStart"/>
            <w:r w:rsidRPr="008B40AD">
              <w:rPr>
                <w:b/>
                <w:sz w:val="40"/>
              </w:rPr>
              <w:t>GeM</w:t>
            </w:r>
            <w:proofErr w:type="spellEnd"/>
            <w:r w:rsidRPr="008B40AD">
              <w:rPr>
                <w:b/>
                <w:sz w:val="40"/>
              </w:rPr>
              <w:t xml:space="preserve"> Bid No.</w:t>
            </w:r>
          </w:p>
        </w:tc>
        <w:tc>
          <w:tcPr>
            <w:tcW w:w="7342" w:type="dxa"/>
            <w:vAlign w:val="center"/>
          </w:tcPr>
          <w:p w14:paraId="3E278687" w14:textId="77777777" w:rsidR="00F6285F" w:rsidRPr="008B40AD" w:rsidRDefault="002B0E88">
            <w:pPr>
              <w:pStyle w:val="BodyText2"/>
              <w:rPr>
                <w:rFonts w:asciiTheme="minorHAnsi" w:hAnsiTheme="minorHAnsi"/>
                <w:b/>
                <w:sz w:val="32"/>
                <w:szCs w:val="32"/>
              </w:rPr>
            </w:pPr>
            <w:r w:rsidRPr="008B40AD">
              <w:rPr>
                <w:rFonts w:asciiTheme="minorHAnsi" w:hAnsiTheme="minorHAnsi"/>
                <w:b/>
                <w:sz w:val="32"/>
                <w:szCs w:val="32"/>
              </w:rPr>
              <w:t>GEM/2025/B/6226822</w:t>
            </w:r>
          </w:p>
        </w:tc>
      </w:tr>
      <w:tr w:rsidR="00F6285F" w:rsidRPr="008B40AD" w14:paraId="74E3C2D4" w14:textId="77777777">
        <w:trPr>
          <w:trHeight w:val="1396"/>
        </w:trPr>
        <w:tc>
          <w:tcPr>
            <w:tcW w:w="2405" w:type="dxa"/>
            <w:shd w:val="clear" w:color="auto" w:fill="F2F2F2" w:themeFill="background1" w:themeFillShade="F2"/>
            <w:vAlign w:val="center"/>
          </w:tcPr>
          <w:p w14:paraId="53665DA5" w14:textId="77777777" w:rsidR="00F6285F" w:rsidRPr="008B40AD" w:rsidRDefault="002B0E88">
            <w:pPr>
              <w:rPr>
                <w:b/>
                <w:sz w:val="40"/>
              </w:rPr>
            </w:pPr>
            <w:r w:rsidRPr="008B40AD">
              <w:rPr>
                <w:b/>
                <w:sz w:val="40"/>
              </w:rPr>
              <w:t>Title</w:t>
            </w:r>
          </w:p>
        </w:tc>
        <w:tc>
          <w:tcPr>
            <w:tcW w:w="7342" w:type="dxa"/>
            <w:vAlign w:val="center"/>
          </w:tcPr>
          <w:p w14:paraId="192353A4" w14:textId="77777777" w:rsidR="00F6285F" w:rsidRPr="008B40AD" w:rsidRDefault="002B0E88">
            <w:pPr>
              <w:pStyle w:val="BodyText2"/>
              <w:rPr>
                <w:rFonts w:asciiTheme="minorHAnsi" w:eastAsiaTheme="majorEastAsia" w:hAnsiTheme="minorHAnsi" w:cstheme="minorHAnsi"/>
                <w:b/>
                <w:sz w:val="32"/>
                <w:szCs w:val="32"/>
                <w:lang w:val="en-IN"/>
              </w:rPr>
            </w:pPr>
            <w:r w:rsidRPr="008B40AD">
              <w:rPr>
                <w:rFonts w:asciiTheme="minorHAnsi" w:eastAsiaTheme="majorEastAsia" w:hAnsiTheme="minorHAnsi" w:cstheme="minorHAnsi"/>
                <w:b/>
                <w:sz w:val="32"/>
                <w:szCs w:val="32"/>
                <w:lang w:val="en-IN"/>
              </w:rPr>
              <w:t>Section-A: Essential Eligibility Criteria, Instructions to Bidders, Unpriced Bid Format</w:t>
            </w:r>
          </w:p>
          <w:p w14:paraId="7B4C861A" w14:textId="77777777" w:rsidR="00F6285F" w:rsidRPr="008B40AD" w:rsidRDefault="00F6285F">
            <w:pPr>
              <w:pStyle w:val="BodyText2"/>
              <w:rPr>
                <w:rFonts w:asciiTheme="minorHAnsi" w:eastAsiaTheme="majorEastAsia" w:hAnsiTheme="minorHAnsi" w:cstheme="minorHAnsi"/>
                <w:b/>
                <w:sz w:val="32"/>
                <w:szCs w:val="32"/>
                <w:lang w:val="en-IN"/>
              </w:rPr>
            </w:pPr>
          </w:p>
          <w:p w14:paraId="41C1973F" w14:textId="77777777" w:rsidR="00F6285F" w:rsidRPr="008B40AD" w:rsidRDefault="002B0E88">
            <w:pPr>
              <w:pStyle w:val="BodyText2"/>
              <w:rPr>
                <w:rFonts w:asciiTheme="minorHAnsi" w:eastAsiaTheme="majorEastAsia" w:hAnsiTheme="minorHAnsi" w:cstheme="minorHAnsi"/>
                <w:b/>
                <w:sz w:val="32"/>
                <w:szCs w:val="32"/>
                <w:lang w:val="en-IN"/>
              </w:rPr>
            </w:pPr>
            <w:r w:rsidRPr="008B40AD">
              <w:rPr>
                <w:rFonts w:asciiTheme="minorHAnsi" w:eastAsiaTheme="majorEastAsia" w:hAnsiTheme="minorHAnsi" w:cstheme="minorHAnsi"/>
                <w:b/>
                <w:sz w:val="32"/>
                <w:szCs w:val="32"/>
                <w:lang w:val="en-IN"/>
              </w:rPr>
              <w:t xml:space="preserve">        Section-B: Terms &amp; Conditions of the Contract</w:t>
            </w:r>
          </w:p>
          <w:p w14:paraId="3AD412D8" w14:textId="77777777" w:rsidR="00F6285F" w:rsidRPr="008B40AD" w:rsidRDefault="00F6285F"/>
        </w:tc>
      </w:tr>
    </w:tbl>
    <w:p w14:paraId="60B64177" w14:textId="77777777" w:rsidR="00F6285F" w:rsidRPr="008B40AD" w:rsidRDefault="00F6285F"/>
    <w:p w14:paraId="4AFA5536" w14:textId="77777777" w:rsidR="00F6285F" w:rsidRPr="008B40AD" w:rsidRDefault="00F6285F"/>
    <w:p w14:paraId="00A3D070" w14:textId="77777777" w:rsidR="00F6285F" w:rsidRPr="008B40AD" w:rsidRDefault="002B0E88">
      <w:r w:rsidRPr="008B40AD">
        <w:rPr>
          <w:noProof/>
          <w:lang w:eastAsia="en-IN"/>
        </w:rPr>
        <mc:AlternateContent>
          <mc:Choice Requires="wps">
            <w:drawing>
              <wp:anchor distT="0" distB="0" distL="114300" distR="114300" simplePos="0" relativeHeight="251662336" behindDoc="0" locked="0" layoutInCell="1" allowOverlap="1" wp14:anchorId="22EF8928" wp14:editId="5A6D804C">
                <wp:simplePos x="0" y="0"/>
                <wp:positionH relativeFrom="column">
                  <wp:posOffset>0</wp:posOffset>
                </wp:positionH>
                <wp:positionV relativeFrom="paragraph">
                  <wp:posOffset>435610</wp:posOffset>
                </wp:positionV>
                <wp:extent cx="6148070" cy="2165350"/>
                <wp:effectExtent l="0" t="0" r="5080" b="6350"/>
                <wp:wrapTopAndBottom/>
                <wp:docPr id="5" name="Text Box 4"/>
                <wp:cNvGraphicFramePr/>
                <a:graphic xmlns:a="http://schemas.openxmlformats.org/drawingml/2006/main">
                  <a:graphicData uri="http://schemas.microsoft.com/office/word/2010/wordprocessingShape">
                    <wps:wsp>
                      <wps:cNvSpPr txBox="1"/>
                      <wps:spPr bwMode="auto">
                        <a:xfrm>
                          <a:off x="0" y="0"/>
                          <a:ext cx="6148070" cy="2165350"/>
                        </a:xfrm>
                        <a:prstGeom prst="rect">
                          <a:avLst/>
                        </a:prstGeom>
                        <a:solidFill>
                          <a:sysClr val="window" lastClr="FFFFFF"/>
                        </a:solidFill>
                        <a:ln w="6350">
                          <a:noFill/>
                        </a:ln>
                        <a:effectLst/>
                      </wps:spPr>
                      <wps:txbx>
                        <w:txbxContent>
                          <w:p w14:paraId="5FA2B884" w14:textId="77777777" w:rsidR="00A95469" w:rsidRDefault="00A95469">
                            <w:pPr>
                              <w:jc w:val="center"/>
                              <w:rPr>
                                <w:b/>
                                <w:sz w:val="24"/>
                              </w:rPr>
                            </w:pPr>
                            <w:bookmarkStart w:id="3" w:name="_Hlk123898302"/>
                            <w:bookmarkEnd w:id="3"/>
                            <w:r>
                              <w:rPr>
                                <w:b/>
                                <w:sz w:val="24"/>
                              </w:rPr>
                              <w:t>ITER-India, Institute for Plasma Research</w:t>
                            </w:r>
                          </w:p>
                          <w:p w14:paraId="008D76F3" w14:textId="77777777" w:rsidR="00A95469" w:rsidRDefault="00A95469">
                            <w:pPr>
                              <w:jc w:val="center"/>
                              <w:rPr>
                                <w:b/>
                                <w:sz w:val="24"/>
                              </w:rPr>
                            </w:pPr>
                            <w:r>
                              <w:rPr>
                                <w:b/>
                                <w:sz w:val="24"/>
                              </w:rPr>
                              <w:t xml:space="preserve">Block A, </w:t>
                            </w:r>
                            <w:proofErr w:type="spellStart"/>
                            <w:r>
                              <w:rPr>
                                <w:b/>
                                <w:sz w:val="24"/>
                              </w:rPr>
                              <w:t>Sangath</w:t>
                            </w:r>
                            <w:proofErr w:type="spellEnd"/>
                            <w:r>
                              <w:rPr>
                                <w:b/>
                                <w:sz w:val="24"/>
                              </w:rPr>
                              <w:t xml:space="preserve"> </w:t>
                            </w:r>
                            <w:proofErr w:type="spellStart"/>
                            <w:r>
                              <w:rPr>
                                <w:b/>
                                <w:sz w:val="24"/>
                              </w:rPr>
                              <w:t>Skyz</w:t>
                            </w:r>
                            <w:proofErr w:type="spellEnd"/>
                            <w:r>
                              <w:rPr>
                                <w:b/>
                                <w:sz w:val="24"/>
                              </w:rPr>
                              <w:t>, Bhat-</w:t>
                            </w:r>
                            <w:proofErr w:type="spellStart"/>
                            <w:r>
                              <w:rPr>
                                <w:b/>
                                <w:sz w:val="24"/>
                              </w:rPr>
                              <w:t>Motera</w:t>
                            </w:r>
                            <w:proofErr w:type="spellEnd"/>
                            <w:r>
                              <w:rPr>
                                <w:b/>
                                <w:sz w:val="24"/>
                              </w:rPr>
                              <w:t xml:space="preserve"> Road, </w:t>
                            </w:r>
                            <w:proofErr w:type="spellStart"/>
                            <w:r>
                              <w:rPr>
                                <w:b/>
                                <w:sz w:val="24"/>
                              </w:rPr>
                              <w:t>Koteshwar</w:t>
                            </w:r>
                            <w:proofErr w:type="spellEnd"/>
                            <w:r>
                              <w:rPr>
                                <w:b/>
                                <w:sz w:val="24"/>
                              </w:rPr>
                              <w:t>,</w:t>
                            </w:r>
                          </w:p>
                          <w:p w14:paraId="4E18F755" w14:textId="77777777" w:rsidR="00A95469" w:rsidRDefault="00A95469">
                            <w:pPr>
                              <w:jc w:val="center"/>
                              <w:rPr>
                                <w:b/>
                                <w:sz w:val="24"/>
                              </w:rPr>
                            </w:pPr>
                            <w:r>
                              <w:rPr>
                                <w:b/>
                                <w:sz w:val="24"/>
                              </w:rPr>
                              <w:t>Ahmedabad 380005, Gujarat, India</w:t>
                            </w:r>
                          </w:p>
                          <w:p w14:paraId="2ED5546B" w14:textId="77777777" w:rsidR="00A95469" w:rsidRDefault="00A95469">
                            <w:pPr>
                              <w:jc w:val="center"/>
                              <w:rPr>
                                <w:b/>
                                <w:sz w:val="24"/>
                              </w:rPr>
                            </w:pPr>
                            <w:r>
                              <w:rPr>
                                <w:noProof/>
                                <w:lang w:eastAsia="en-IN"/>
                              </w:rPr>
                              <w:drawing>
                                <wp:inline distT="0" distB="0" distL="0" distR="0" wp14:anchorId="1C266BAA" wp14:editId="08FD1C92">
                                  <wp:extent cx="1856105" cy="923290"/>
                                  <wp:effectExtent l="0" t="0" r="0" b="0"/>
                                  <wp:docPr id="6" name="Picture 9" descr="logo10"/>
                                  <wp:cNvGraphicFramePr/>
                                  <a:graphic xmlns:a="http://schemas.openxmlformats.org/drawingml/2006/main">
                                    <a:graphicData uri="http://schemas.openxmlformats.org/drawingml/2006/picture">
                                      <pic:pic xmlns:pic="http://schemas.openxmlformats.org/drawingml/2006/picture">
                                        <pic:nvPicPr>
                                          <pic:cNvPr id="1624498082" name="Picture 7" descr="logo10"/>
                                          <pic:cNvPicPr/>
                                        </pic:nvPicPr>
                                        <pic:blipFill>
                                          <a:blip r:embed="rId9"/>
                                          <a:srcRect t="133" b="5034"/>
                                          <a:stretch/>
                                        </pic:blipFill>
                                        <pic:spPr bwMode="auto">
                                          <a:xfrm>
                                            <a:off x="0" y="0"/>
                                            <a:ext cx="1856105" cy="923290"/>
                                          </a:xfrm>
                                          <a:prstGeom prst="rect">
                                            <a:avLst/>
                                          </a:prstGeom>
                                          <a:noFill/>
                                          <a:ln>
                                            <a:noFill/>
                                          </a:ln>
                                        </pic:spPr>
                                      </pic:pic>
                                    </a:graphicData>
                                  </a:graphic>
                                </wp:inline>
                              </w:drawing>
                            </w:r>
                          </w:p>
                        </w:txbxContent>
                      </wps:txbx>
                      <wps:bodyPr rot="0" spcFirstLastPara="0" vertOverflow="overflow" horzOverflow="overflow" vert="horz" wrap="square"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2EF8928" id="_x0000_t202" coordsize="21600,21600" o:spt="202" path="m,l,21600r21600,l21600,xe">
                <v:stroke joinstyle="miter"/>
                <v:path gradientshapeok="t" o:connecttype="rect"/>
              </v:shapetype>
              <v:shape id="Text Box 4" o:spid="_x0000_s1026" type="#_x0000_t202" style="position:absolute;left:0;text-align:left;margin-left:0;margin-top:34.3pt;width:484.1pt;height:17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" fillcolor="window" stroked="f" strokeweight=".5pt">
                <v:textbox>
                  <w:txbxContent>
                    <w:p w14:paraId="5FA2B884" w14:textId="77777777" w:rsidR="00A95469" w:rsidRDefault="00A95469">
                      <w:pPr>
                        <w:jc w:val="center"/>
                        <w:rPr>
                          <w:b/>
                          <w:sz w:val="24"/>
                        </w:rPr>
                      </w:pPr>
                      <w:bookmarkStart w:id="4" w:name="_Hlk123898302"/>
                      <w:bookmarkEnd w:id="4"/>
                      <w:r>
                        <w:rPr>
                          <w:b/>
                          <w:sz w:val="24"/>
                        </w:rPr>
                        <w:t>ITER-India, Institute for Plasma Research</w:t>
                      </w:r>
                    </w:p>
                    <w:p w14:paraId="008D76F3" w14:textId="77777777" w:rsidR="00A95469" w:rsidRDefault="00A95469">
                      <w:pPr>
                        <w:jc w:val="center"/>
                        <w:rPr>
                          <w:b/>
                          <w:sz w:val="24"/>
                        </w:rPr>
                      </w:pPr>
                      <w:r>
                        <w:rPr>
                          <w:b/>
                          <w:sz w:val="24"/>
                        </w:rPr>
                        <w:t xml:space="preserve">Block A, </w:t>
                      </w:r>
                      <w:proofErr w:type="spellStart"/>
                      <w:r>
                        <w:rPr>
                          <w:b/>
                          <w:sz w:val="24"/>
                        </w:rPr>
                        <w:t>Sangath</w:t>
                      </w:r>
                      <w:proofErr w:type="spellEnd"/>
                      <w:r>
                        <w:rPr>
                          <w:b/>
                          <w:sz w:val="24"/>
                        </w:rPr>
                        <w:t xml:space="preserve"> </w:t>
                      </w:r>
                      <w:proofErr w:type="spellStart"/>
                      <w:r>
                        <w:rPr>
                          <w:b/>
                          <w:sz w:val="24"/>
                        </w:rPr>
                        <w:t>Skyz</w:t>
                      </w:r>
                      <w:proofErr w:type="spellEnd"/>
                      <w:r>
                        <w:rPr>
                          <w:b/>
                          <w:sz w:val="24"/>
                        </w:rPr>
                        <w:t>, Bhat-</w:t>
                      </w:r>
                      <w:proofErr w:type="spellStart"/>
                      <w:r>
                        <w:rPr>
                          <w:b/>
                          <w:sz w:val="24"/>
                        </w:rPr>
                        <w:t>Motera</w:t>
                      </w:r>
                      <w:proofErr w:type="spellEnd"/>
                      <w:r>
                        <w:rPr>
                          <w:b/>
                          <w:sz w:val="24"/>
                        </w:rPr>
                        <w:t xml:space="preserve"> Road, </w:t>
                      </w:r>
                      <w:proofErr w:type="spellStart"/>
                      <w:r>
                        <w:rPr>
                          <w:b/>
                          <w:sz w:val="24"/>
                        </w:rPr>
                        <w:t>Koteshwar</w:t>
                      </w:r>
                      <w:proofErr w:type="spellEnd"/>
                      <w:r>
                        <w:rPr>
                          <w:b/>
                          <w:sz w:val="24"/>
                        </w:rPr>
                        <w:t>,</w:t>
                      </w:r>
                    </w:p>
                    <w:p w14:paraId="4E18F755" w14:textId="77777777" w:rsidR="00A95469" w:rsidRDefault="00A95469">
                      <w:pPr>
                        <w:jc w:val="center"/>
                        <w:rPr>
                          <w:b/>
                          <w:sz w:val="24"/>
                        </w:rPr>
                      </w:pPr>
                      <w:r>
                        <w:rPr>
                          <w:b/>
                          <w:sz w:val="24"/>
                        </w:rPr>
                        <w:t>Ahmedabad 380005, Gujarat, India</w:t>
                      </w:r>
                    </w:p>
                    <w:p w14:paraId="2ED5546B" w14:textId="77777777" w:rsidR="00A95469" w:rsidRDefault="00A95469">
                      <w:pPr>
                        <w:jc w:val="center"/>
                        <w:rPr>
                          <w:b/>
                          <w:sz w:val="24"/>
                        </w:rPr>
                      </w:pPr>
                      <w:r>
                        <w:rPr>
                          <w:noProof/>
                          <w:lang w:eastAsia="en-IN"/>
                        </w:rPr>
                        <w:drawing>
                          <wp:inline distT="0" distB="0" distL="0" distR="0" wp14:anchorId="1C266BAA" wp14:editId="08FD1C92">
                            <wp:extent cx="1856105" cy="923290"/>
                            <wp:effectExtent l="0" t="0" r="0" b="0"/>
                            <wp:docPr id="6" name="Picture 9" descr="logo10"/>
                            <wp:cNvGraphicFramePr/>
                            <a:graphic xmlns:a="http://schemas.openxmlformats.org/drawingml/2006/main">
                              <a:graphicData uri="http://schemas.openxmlformats.org/drawingml/2006/picture">
                                <pic:pic xmlns:pic="http://schemas.openxmlformats.org/drawingml/2006/picture">
                                  <pic:nvPicPr>
                                    <pic:cNvPr id="1624498082" name="Picture 7" descr="logo10"/>
                                    <pic:cNvPicPr/>
                                  </pic:nvPicPr>
                                  <pic:blipFill>
                                    <a:blip r:embed="rId10"/>
                                    <a:srcRect t="133" b="5034"/>
                                    <a:stretch/>
                                  </pic:blipFill>
                                  <pic:spPr bwMode="auto">
                                    <a:xfrm>
                                      <a:off x="0" y="0"/>
                                      <a:ext cx="1856105" cy="923290"/>
                                    </a:xfrm>
                                    <a:prstGeom prst="rect">
                                      <a:avLst/>
                                    </a:prstGeom>
                                    <a:noFill/>
                                    <a:ln>
                                      <a:noFill/>
                                    </a:ln>
                                  </pic:spPr>
                                </pic:pic>
                              </a:graphicData>
                            </a:graphic>
                          </wp:inline>
                        </w:drawing>
                      </w:r>
                    </w:p>
                  </w:txbxContent>
                </v:textbox>
                <w10:wrap type="topAndBottom"/>
              </v:shape>
            </w:pict>
          </mc:Fallback>
        </mc:AlternateContent>
      </w:r>
    </w:p>
    <w:p w14:paraId="49145853" w14:textId="77777777" w:rsidR="00F6285F" w:rsidRPr="008B40AD" w:rsidRDefault="00F6285F">
      <w:pPr>
        <w:tabs>
          <w:tab w:val="left" w:pos="9752"/>
        </w:tabs>
        <w:rPr>
          <w:rFonts w:ascii="Times New Roman" w:hAnsi="Times New Roman" w:cs="Times New Roman"/>
          <w:sz w:val="24"/>
          <w:szCs w:val="24"/>
        </w:rPr>
      </w:pPr>
    </w:p>
    <w:p w14:paraId="2C8D3E9F" w14:textId="77777777" w:rsidR="00F6285F" w:rsidRPr="008B40AD" w:rsidRDefault="002B0E88">
      <w:pPr>
        <w:tabs>
          <w:tab w:val="left" w:pos="8588"/>
        </w:tabs>
        <w:rPr>
          <w:rFonts w:ascii="Times New Roman" w:hAnsi="Times New Roman" w:cs="Times New Roman"/>
          <w:sz w:val="24"/>
          <w:szCs w:val="24"/>
        </w:rPr>
      </w:pPr>
      <w:r w:rsidRPr="008B40AD">
        <w:rPr>
          <w:rFonts w:ascii="Times New Roman" w:hAnsi="Times New Roman" w:cs="Times New Roman"/>
          <w:sz w:val="24"/>
          <w:szCs w:val="24"/>
        </w:rPr>
        <w:tab/>
      </w:r>
    </w:p>
    <w:p w14:paraId="41A824C4" w14:textId="77777777" w:rsidR="00F6285F" w:rsidRPr="008B40AD" w:rsidRDefault="00F6285F">
      <w:pPr>
        <w:tabs>
          <w:tab w:val="left" w:pos="9752"/>
        </w:tabs>
        <w:rPr>
          <w:rFonts w:ascii="Times New Roman" w:hAnsi="Times New Roman" w:cs="Times New Roman"/>
          <w:sz w:val="24"/>
          <w:szCs w:val="24"/>
        </w:rPr>
      </w:pPr>
    </w:p>
    <w:p w14:paraId="6A974639" w14:textId="77777777" w:rsidR="00F6285F" w:rsidRPr="008B40AD" w:rsidRDefault="00F6285F">
      <w:pPr>
        <w:tabs>
          <w:tab w:val="left" w:pos="9752"/>
        </w:tabs>
        <w:rPr>
          <w:rFonts w:ascii="Times New Roman" w:hAnsi="Times New Roman" w:cs="Times New Roman"/>
          <w:sz w:val="24"/>
          <w:szCs w:val="24"/>
        </w:rPr>
      </w:pPr>
    </w:p>
    <w:p w14:paraId="486DDC70" w14:textId="77777777" w:rsidR="00F6285F" w:rsidRPr="008B40AD" w:rsidRDefault="00F6285F">
      <w:pPr>
        <w:tabs>
          <w:tab w:val="left" w:pos="9752"/>
        </w:tabs>
        <w:rPr>
          <w:rFonts w:ascii="Times New Roman" w:hAnsi="Times New Roman" w:cs="Times New Roman"/>
          <w:sz w:val="24"/>
          <w:szCs w:val="24"/>
        </w:rPr>
      </w:pPr>
    </w:p>
    <w:p w14:paraId="39AE8576" w14:textId="77777777" w:rsidR="00F6285F" w:rsidRPr="008B40AD" w:rsidRDefault="00F6285F">
      <w:pPr>
        <w:tabs>
          <w:tab w:val="left" w:pos="9752"/>
        </w:tabs>
        <w:rPr>
          <w:rFonts w:ascii="Times New Roman" w:hAnsi="Times New Roman" w:cs="Times New Roman"/>
          <w:sz w:val="24"/>
          <w:szCs w:val="24"/>
        </w:rPr>
      </w:pPr>
    </w:p>
    <w:p w14:paraId="7742D25C" w14:textId="77777777" w:rsidR="00F6285F" w:rsidRPr="008B40AD" w:rsidRDefault="00F6285F">
      <w:pPr>
        <w:tabs>
          <w:tab w:val="left" w:pos="9752"/>
        </w:tabs>
        <w:rPr>
          <w:rFonts w:ascii="Times New Roman" w:hAnsi="Times New Roman" w:cs="Times New Roman"/>
          <w:sz w:val="24"/>
          <w:szCs w:val="24"/>
        </w:rPr>
      </w:pPr>
    </w:p>
    <w:p w14:paraId="598D1319" w14:textId="77777777" w:rsidR="00F6285F" w:rsidRPr="008B40AD" w:rsidRDefault="00F6285F">
      <w:pPr>
        <w:tabs>
          <w:tab w:val="left" w:pos="2505"/>
        </w:tabs>
        <w:spacing w:line="276" w:lineRule="auto"/>
        <w:rPr>
          <w:rFonts w:cstheme="minorHAnsi"/>
        </w:rPr>
      </w:pPr>
    </w:p>
    <w:p w14:paraId="142293B5" w14:textId="77777777" w:rsidR="00F6285F" w:rsidRPr="008B40AD" w:rsidRDefault="00F6285F">
      <w:pPr>
        <w:tabs>
          <w:tab w:val="left" w:pos="2505"/>
        </w:tabs>
        <w:spacing w:line="276" w:lineRule="auto"/>
        <w:rPr>
          <w:rFonts w:cstheme="minorHAnsi"/>
        </w:rPr>
      </w:pPr>
    </w:p>
    <w:p w14:paraId="0D893045" w14:textId="77777777" w:rsidR="00F6285F" w:rsidRPr="008B40AD" w:rsidRDefault="00F6285F">
      <w:pPr>
        <w:tabs>
          <w:tab w:val="left" w:pos="2505"/>
        </w:tabs>
        <w:spacing w:line="276" w:lineRule="auto"/>
        <w:rPr>
          <w:rFonts w:cstheme="minorHAnsi"/>
        </w:rPr>
      </w:pPr>
    </w:p>
    <w:p w14:paraId="630D6C4E" w14:textId="77777777" w:rsidR="00F6285F" w:rsidRPr="008B40AD" w:rsidRDefault="00F6285F">
      <w:pPr>
        <w:tabs>
          <w:tab w:val="left" w:pos="2505"/>
        </w:tabs>
        <w:spacing w:line="276" w:lineRule="auto"/>
        <w:rPr>
          <w:rFonts w:cstheme="minorHAnsi"/>
        </w:rPr>
      </w:pPr>
    </w:p>
    <w:p w14:paraId="1500D0BE" w14:textId="77777777" w:rsidR="00F6285F" w:rsidRPr="008B40AD" w:rsidRDefault="00F6285F">
      <w:pPr>
        <w:tabs>
          <w:tab w:val="left" w:pos="2505"/>
        </w:tabs>
        <w:spacing w:line="276" w:lineRule="auto"/>
        <w:rPr>
          <w:rFonts w:cstheme="minorHAnsi"/>
        </w:rPr>
      </w:pPr>
    </w:p>
    <w:p w14:paraId="5B54CBC9" w14:textId="77777777" w:rsidR="00F6285F" w:rsidRPr="008B40AD" w:rsidRDefault="00F6285F">
      <w:pPr>
        <w:tabs>
          <w:tab w:val="left" w:pos="2505"/>
        </w:tabs>
        <w:spacing w:line="276" w:lineRule="auto"/>
        <w:rPr>
          <w:rFonts w:cstheme="minorHAnsi"/>
        </w:rPr>
      </w:pPr>
    </w:p>
    <w:p w14:paraId="5F1AB1CA" w14:textId="77777777" w:rsidR="00F6285F" w:rsidRPr="008B40AD" w:rsidRDefault="00F6285F">
      <w:pPr>
        <w:tabs>
          <w:tab w:val="left" w:pos="2505"/>
        </w:tabs>
        <w:spacing w:line="276" w:lineRule="auto"/>
        <w:rPr>
          <w:rFonts w:cstheme="minorHAnsi"/>
        </w:rPr>
      </w:pPr>
    </w:p>
    <w:p w14:paraId="1E236F12" w14:textId="77777777" w:rsidR="00F6285F" w:rsidRPr="008B40AD" w:rsidRDefault="00F6285F">
      <w:pPr>
        <w:tabs>
          <w:tab w:val="left" w:pos="2505"/>
        </w:tabs>
        <w:spacing w:line="276" w:lineRule="auto"/>
        <w:rPr>
          <w:rFonts w:cstheme="minorHAnsi"/>
        </w:rPr>
      </w:pPr>
    </w:p>
    <w:p w14:paraId="5068D377" w14:textId="77777777" w:rsidR="00F6285F" w:rsidRPr="008B40AD" w:rsidRDefault="00F6285F">
      <w:pPr>
        <w:tabs>
          <w:tab w:val="left" w:pos="2505"/>
        </w:tabs>
        <w:spacing w:line="276" w:lineRule="auto"/>
        <w:rPr>
          <w:rFonts w:cstheme="minorHAnsi"/>
        </w:rPr>
      </w:pPr>
    </w:p>
    <w:p w14:paraId="60855279" w14:textId="77777777" w:rsidR="00F6285F" w:rsidRPr="008B40AD" w:rsidRDefault="00F6285F">
      <w:pPr>
        <w:tabs>
          <w:tab w:val="left" w:pos="2505"/>
        </w:tabs>
        <w:spacing w:line="276" w:lineRule="auto"/>
        <w:rPr>
          <w:rFonts w:cstheme="minorHAnsi"/>
        </w:rPr>
      </w:pPr>
    </w:p>
    <w:p w14:paraId="75B9C86A" w14:textId="77777777" w:rsidR="00F6285F" w:rsidRPr="008B40AD" w:rsidRDefault="00F6285F">
      <w:pPr>
        <w:tabs>
          <w:tab w:val="left" w:pos="2505"/>
        </w:tabs>
        <w:spacing w:line="276" w:lineRule="auto"/>
        <w:rPr>
          <w:rFonts w:cstheme="minorHAnsi"/>
        </w:rPr>
      </w:pPr>
    </w:p>
    <w:p w14:paraId="734A9041" w14:textId="77777777" w:rsidR="00F6285F" w:rsidRPr="008B40AD" w:rsidRDefault="00F6285F">
      <w:pPr>
        <w:tabs>
          <w:tab w:val="left" w:pos="2505"/>
        </w:tabs>
        <w:spacing w:line="276" w:lineRule="auto"/>
        <w:rPr>
          <w:rFonts w:cstheme="minorHAnsi"/>
        </w:rPr>
      </w:pPr>
    </w:p>
    <w:p w14:paraId="0E8CF04C" w14:textId="77777777" w:rsidR="00F6285F" w:rsidRPr="008B40AD" w:rsidRDefault="00F6285F">
      <w:pPr>
        <w:tabs>
          <w:tab w:val="left" w:pos="2505"/>
        </w:tabs>
        <w:spacing w:line="276" w:lineRule="auto"/>
        <w:rPr>
          <w:rFonts w:cstheme="minorHAnsi"/>
        </w:rPr>
      </w:pPr>
    </w:p>
    <w:tbl>
      <w:tblPr>
        <w:tblpPr w:leftFromText="181" w:rightFromText="181" w:topFromText="79" w:bottomFromText="79" w:vertAnchor="text" w:horzAnchor="margin" w:tblpYSpec="cent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8079"/>
      </w:tblGrid>
      <w:tr w:rsidR="00F6285F" w:rsidRPr="008B40AD" w14:paraId="5BCFC2AE" w14:textId="77777777">
        <w:trPr>
          <w:trHeight w:val="841"/>
        </w:trPr>
        <w:tc>
          <w:tcPr>
            <w:tcW w:w="1668" w:type="dxa"/>
            <w:shd w:val="clear" w:color="auto" w:fill="F2F2F2" w:themeFill="background1" w:themeFillShade="F2"/>
            <w:vAlign w:val="center"/>
          </w:tcPr>
          <w:p w14:paraId="4FEB4FA0" w14:textId="77777777" w:rsidR="00F6285F" w:rsidRPr="008B40AD" w:rsidRDefault="002B0E88">
            <w:pPr>
              <w:tabs>
                <w:tab w:val="left" w:pos="9752"/>
              </w:tabs>
              <w:rPr>
                <w:rFonts w:cstheme="minorHAnsi"/>
                <w:b/>
                <w:sz w:val="32"/>
                <w:szCs w:val="32"/>
              </w:rPr>
            </w:pPr>
            <w:r w:rsidRPr="008B40AD">
              <w:rPr>
                <w:rFonts w:cstheme="minorHAnsi"/>
                <w:b/>
                <w:sz w:val="32"/>
                <w:szCs w:val="32"/>
              </w:rPr>
              <w:t>Title</w:t>
            </w:r>
          </w:p>
        </w:tc>
        <w:tc>
          <w:tcPr>
            <w:tcW w:w="8079" w:type="dxa"/>
            <w:vAlign w:val="center"/>
          </w:tcPr>
          <w:p w14:paraId="115A99ED" w14:textId="77777777" w:rsidR="00F6285F" w:rsidRPr="008B40AD" w:rsidRDefault="002B0E88">
            <w:pPr>
              <w:jc w:val="center"/>
              <w:rPr>
                <w:b/>
                <w:sz w:val="32"/>
                <w:szCs w:val="32"/>
              </w:rPr>
            </w:pPr>
            <w:r w:rsidRPr="008B40AD">
              <w:rPr>
                <w:b/>
                <w:sz w:val="28"/>
              </w:rPr>
              <w:t xml:space="preserve">Ceramic Based Vacuum feed through for grid application </w:t>
            </w:r>
          </w:p>
        </w:tc>
      </w:tr>
      <w:tr w:rsidR="00F6285F" w:rsidRPr="008B40AD" w14:paraId="46DEB7B5" w14:textId="77777777">
        <w:trPr>
          <w:trHeight w:val="844"/>
        </w:trPr>
        <w:tc>
          <w:tcPr>
            <w:tcW w:w="1668" w:type="dxa"/>
            <w:shd w:val="clear" w:color="auto" w:fill="F2F2F2" w:themeFill="background1" w:themeFillShade="F2"/>
            <w:vAlign w:val="center"/>
          </w:tcPr>
          <w:p w14:paraId="4C6C8625" w14:textId="77777777" w:rsidR="00F6285F" w:rsidRPr="008B40AD" w:rsidRDefault="002B0E88">
            <w:pPr>
              <w:tabs>
                <w:tab w:val="left" w:pos="9752"/>
              </w:tabs>
              <w:rPr>
                <w:rFonts w:cstheme="minorHAnsi"/>
                <w:b/>
                <w:sz w:val="32"/>
                <w:szCs w:val="32"/>
              </w:rPr>
            </w:pPr>
            <w:r w:rsidRPr="008B40AD">
              <w:rPr>
                <w:rFonts w:cstheme="minorHAnsi"/>
                <w:b/>
                <w:sz w:val="32"/>
                <w:szCs w:val="32"/>
              </w:rPr>
              <w:t>Sub Title</w:t>
            </w:r>
          </w:p>
        </w:tc>
        <w:tc>
          <w:tcPr>
            <w:tcW w:w="8079" w:type="dxa"/>
            <w:vAlign w:val="center"/>
          </w:tcPr>
          <w:p w14:paraId="7A6319B9" w14:textId="77777777" w:rsidR="00F6285F" w:rsidRPr="008B40AD" w:rsidRDefault="002B0E88">
            <w:pPr>
              <w:pStyle w:val="Heading1"/>
              <w:numPr>
                <w:ilvl w:val="0"/>
                <w:numId w:val="0"/>
              </w:numPr>
              <w:spacing w:before="0"/>
              <w:ind w:left="431" w:hanging="431"/>
              <w:jc w:val="center"/>
              <w:rPr>
                <w:sz w:val="24"/>
                <w:szCs w:val="24"/>
              </w:rPr>
            </w:pPr>
            <w:bookmarkStart w:id="4" w:name="_Toc124170015"/>
            <w:bookmarkStart w:id="5" w:name="_Toc124524345"/>
            <w:bookmarkStart w:id="6" w:name="_Toc199842441"/>
            <w:r w:rsidRPr="008B40AD">
              <w:rPr>
                <w:rFonts w:asciiTheme="minorHAnsi" w:eastAsiaTheme="minorHAnsi" w:hAnsiTheme="minorHAnsi" w:cstheme="minorBidi"/>
                <w:b/>
                <w:color w:val="auto"/>
                <w:sz w:val="28"/>
                <w:szCs w:val="28"/>
              </w:rPr>
              <w:t>Section-A: Essential Eligibility Criteria, Instructions to Bidders and Unpriced Bid Format</w:t>
            </w:r>
            <w:bookmarkEnd w:id="4"/>
            <w:bookmarkEnd w:id="5"/>
            <w:bookmarkEnd w:id="6"/>
          </w:p>
        </w:tc>
      </w:tr>
    </w:tbl>
    <w:p w14:paraId="693A6B00" w14:textId="77777777" w:rsidR="00F6285F" w:rsidRPr="008B40AD" w:rsidRDefault="00F6285F">
      <w:pPr>
        <w:tabs>
          <w:tab w:val="left" w:pos="9752"/>
        </w:tabs>
        <w:spacing w:line="276" w:lineRule="auto"/>
        <w:rPr>
          <w:rFonts w:cstheme="minorHAnsi"/>
        </w:rPr>
      </w:pPr>
    </w:p>
    <w:p w14:paraId="0127CD73" w14:textId="77777777" w:rsidR="00F6285F" w:rsidRPr="008B40AD" w:rsidRDefault="00F6285F">
      <w:pPr>
        <w:tabs>
          <w:tab w:val="left" w:pos="9752"/>
        </w:tabs>
        <w:spacing w:line="276" w:lineRule="auto"/>
        <w:rPr>
          <w:rFonts w:cstheme="minorHAnsi"/>
        </w:rPr>
      </w:pPr>
    </w:p>
    <w:p w14:paraId="6F015E36" w14:textId="77777777" w:rsidR="00F6285F" w:rsidRPr="008B40AD" w:rsidRDefault="00F6285F">
      <w:pPr>
        <w:tabs>
          <w:tab w:val="left" w:pos="9752"/>
        </w:tabs>
        <w:spacing w:line="276" w:lineRule="auto"/>
        <w:rPr>
          <w:rFonts w:cstheme="minorHAnsi"/>
        </w:rPr>
      </w:pPr>
    </w:p>
    <w:p w14:paraId="2288289E" w14:textId="77777777" w:rsidR="00F6285F" w:rsidRPr="008B40AD" w:rsidRDefault="00F6285F">
      <w:pPr>
        <w:tabs>
          <w:tab w:val="left" w:pos="9752"/>
        </w:tabs>
        <w:spacing w:line="276" w:lineRule="auto"/>
        <w:rPr>
          <w:rFonts w:cstheme="minorHAnsi"/>
        </w:rPr>
      </w:pPr>
    </w:p>
    <w:p w14:paraId="5C8B0319" w14:textId="77777777" w:rsidR="00F6285F" w:rsidRPr="008B40AD" w:rsidRDefault="00F6285F">
      <w:pPr>
        <w:tabs>
          <w:tab w:val="left" w:pos="9752"/>
        </w:tabs>
        <w:spacing w:line="276" w:lineRule="auto"/>
        <w:rPr>
          <w:rFonts w:cstheme="minorHAnsi"/>
        </w:rPr>
      </w:pPr>
    </w:p>
    <w:p w14:paraId="5C02BDC8" w14:textId="77777777" w:rsidR="00F6285F" w:rsidRPr="008B40AD" w:rsidRDefault="00F6285F">
      <w:pPr>
        <w:tabs>
          <w:tab w:val="left" w:pos="9752"/>
        </w:tabs>
        <w:spacing w:line="276" w:lineRule="auto"/>
        <w:rPr>
          <w:rFonts w:cstheme="minorHAnsi"/>
        </w:rPr>
      </w:pPr>
    </w:p>
    <w:p w14:paraId="70378A7A" w14:textId="77777777" w:rsidR="00F6285F" w:rsidRPr="008B40AD" w:rsidRDefault="00F6285F">
      <w:pPr>
        <w:tabs>
          <w:tab w:val="left" w:pos="9752"/>
        </w:tabs>
        <w:spacing w:line="276" w:lineRule="auto"/>
        <w:rPr>
          <w:rFonts w:cstheme="minorHAnsi"/>
        </w:rPr>
      </w:pPr>
    </w:p>
    <w:p w14:paraId="1DC86EF2" w14:textId="77777777" w:rsidR="00F6285F" w:rsidRPr="008B40AD" w:rsidRDefault="002B0E88">
      <w:pPr>
        <w:tabs>
          <w:tab w:val="left" w:pos="9752"/>
        </w:tabs>
        <w:spacing w:line="276" w:lineRule="auto"/>
        <w:rPr>
          <w:rFonts w:cstheme="minorHAnsi"/>
        </w:rPr>
      </w:pPr>
      <w:r w:rsidRPr="008B40AD">
        <w:rPr>
          <w:rFonts w:cstheme="minorHAnsi"/>
          <w:noProof/>
          <w:lang w:eastAsia="en-IN"/>
        </w:rPr>
        <mc:AlternateContent>
          <mc:Choice Requires="wps">
            <w:drawing>
              <wp:anchor distT="0" distB="0" distL="114300" distR="114300" simplePos="0" relativeHeight="251664384" behindDoc="0" locked="0" layoutInCell="1" allowOverlap="1" wp14:anchorId="35DFC95D" wp14:editId="653CC1E2">
                <wp:simplePos x="0" y="0"/>
                <wp:positionH relativeFrom="column">
                  <wp:posOffset>11430</wp:posOffset>
                </wp:positionH>
                <wp:positionV relativeFrom="paragraph">
                  <wp:posOffset>219075</wp:posOffset>
                </wp:positionV>
                <wp:extent cx="6148070" cy="2070100"/>
                <wp:effectExtent l="0" t="0" r="5080" b="6350"/>
                <wp:wrapTopAndBottom/>
                <wp:docPr id="7" name="Text Box 23"/>
                <wp:cNvGraphicFramePr/>
                <a:graphic xmlns:a="http://schemas.openxmlformats.org/drawingml/2006/main">
                  <a:graphicData uri="http://schemas.microsoft.com/office/word/2010/wordprocessingShape">
                    <wps:wsp>
                      <wps:cNvSpPr txBox="1"/>
                      <wps:spPr bwMode="auto">
                        <a:xfrm>
                          <a:off x="0" y="0"/>
                          <a:ext cx="6148070" cy="2070100"/>
                        </a:xfrm>
                        <a:prstGeom prst="rect">
                          <a:avLst/>
                        </a:prstGeom>
                        <a:solidFill>
                          <a:sysClr val="window" lastClr="FFFFFF"/>
                        </a:solidFill>
                        <a:ln w="6350">
                          <a:noFill/>
                        </a:ln>
                        <a:effectLst/>
                      </wps:spPr>
                      <wps:txbx>
                        <w:txbxContent>
                          <w:p w14:paraId="31E54FF7" w14:textId="77777777" w:rsidR="00A95469" w:rsidRDefault="00A95469">
                            <w:pPr>
                              <w:spacing w:line="276" w:lineRule="auto"/>
                              <w:jc w:val="center"/>
                              <w:rPr>
                                <w:b/>
                                <w:sz w:val="24"/>
                              </w:rPr>
                            </w:pPr>
                            <w:r>
                              <w:rPr>
                                <w:b/>
                                <w:sz w:val="24"/>
                              </w:rPr>
                              <w:t>ITER-India, Institute for Plasma Research</w:t>
                            </w:r>
                          </w:p>
                          <w:p w14:paraId="45397346" w14:textId="77777777" w:rsidR="00A95469" w:rsidRDefault="00A95469">
                            <w:pPr>
                              <w:spacing w:line="276" w:lineRule="auto"/>
                              <w:jc w:val="center"/>
                              <w:rPr>
                                <w:b/>
                                <w:sz w:val="24"/>
                              </w:rPr>
                            </w:pPr>
                            <w:r>
                              <w:rPr>
                                <w:b/>
                                <w:sz w:val="24"/>
                              </w:rPr>
                              <w:t xml:space="preserve">Block-A, </w:t>
                            </w:r>
                            <w:proofErr w:type="spellStart"/>
                            <w:r>
                              <w:rPr>
                                <w:b/>
                                <w:sz w:val="24"/>
                              </w:rPr>
                              <w:t>Sangath</w:t>
                            </w:r>
                            <w:proofErr w:type="spellEnd"/>
                            <w:r>
                              <w:rPr>
                                <w:b/>
                                <w:sz w:val="24"/>
                              </w:rPr>
                              <w:t xml:space="preserve"> </w:t>
                            </w:r>
                            <w:proofErr w:type="spellStart"/>
                            <w:r>
                              <w:rPr>
                                <w:b/>
                                <w:sz w:val="24"/>
                              </w:rPr>
                              <w:t>Skyz</w:t>
                            </w:r>
                            <w:proofErr w:type="spellEnd"/>
                            <w:r>
                              <w:rPr>
                                <w:b/>
                                <w:sz w:val="24"/>
                              </w:rPr>
                              <w:t xml:space="preserve"> IPL, Bhat-</w:t>
                            </w:r>
                            <w:proofErr w:type="spellStart"/>
                            <w:r>
                              <w:rPr>
                                <w:b/>
                                <w:sz w:val="24"/>
                              </w:rPr>
                              <w:t>Koteshwar</w:t>
                            </w:r>
                            <w:proofErr w:type="spellEnd"/>
                            <w:r>
                              <w:rPr>
                                <w:b/>
                                <w:sz w:val="24"/>
                              </w:rPr>
                              <w:t xml:space="preserve"> Road, </w:t>
                            </w:r>
                            <w:proofErr w:type="spellStart"/>
                            <w:r>
                              <w:rPr>
                                <w:b/>
                                <w:sz w:val="24"/>
                              </w:rPr>
                              <w:t>Koteshwar</w:t>
                            </w:r>
                            <w:proofErr w:type="spellEnd"/>
                          </w:p>
                          <w:p w14:paraId="48081547" w14:textId="77777777" w:rsidR="00A95469" w:rsidRDefault="00A95469">
                            <w:pPr>
                              <w:spacing w:line="276" w:lineRule="auto"/>
                              <w:jc w:val="center"/>
                              <w:rPr>
                                <w:b/>
                                <w:sz w:val="24"/>
                              </w:rPr>
                            </w:pPr>
                            <w:r>
                              <w:rPr>
                                <w:b/>
                                <w:sz w:val="24"/>
                              </w:rPr>
                              <w:t>Ahmedabad 380005, Gujarat, INDIA</w:t>
                            </w:r>
                          </w:p>
                          <w:p w14:paraId="79251E41" w14:textId="77777777" w:rsidR="00A95469" w:rsidRDefault="00A95469">
                            <w:pPr>
                              <w:jc w:val="center"/>
                              <w:rPr>
                                <w:b/>
                                <w:sz w:val="24"/>
                              </w:rPr>
                            </w:pPr>
                          </w:p>
                          <w:p w14:paraId="20069F2C" w14:textId="77777777" w:rsidR="00A95469" w:rsidRDefault="00A95469">
                            <w:pPr>
                              <w:jc w:val="center"/>
                              <w:rPr>
                                <w:b/>
                                <w:sz w:val="24"/>
                              </w:rPr>
                            </w:pPr>
                            <w:r>
                              <w:rPr>
                                <w:noProof/>
                                <w:lang w:eastAsia="en-IN"/>
                              </w:rPr>
                              <w:drawing>
                                <wp:inline distT="0" distB="0" distL="0" distR="0" wp14:anchorId="713DCF46" wp14:editId="6B45A025">
                                  <wp:extent cx="1451638" cy="507944"/>
                                  <wp:effectExtent l="0" t="0" r="0" b="6985"/>
                                  <wp:docPr id="8" name="Picture 11" descr="logo10"/>
                                  <wp:cNvGraphicFramePr/>
                                  <a:graphic xmlns:a="http://schemas.openxmlformats.org/drawingml/2006/main">
                                    <a:graphicData uri="http://schemas.openxmlformats.org/drawingml/2006/picture">
                                      <pic:pic xmlns:pic="http://schemas.openxmlformats.org/drawingml/2006/picture">
                                        <pic:nvPicPr>
                                          <pic:cNvPr id="7" name="Picture 7" descr="logo10"/>
                                          <pic:cNvPicPr/>
                                        </pic:nvPicPr>
                                        <pic:blipFill>
                                          <a:blip r:embed="rId10"/>
                                          <a:srcRect t="133" b="5034"/>
                                          <a:stretch/>
                                        </pic:blipFill>
                                        <pic:spPr bwMode="auto">
                                          <a:xfrm>
                                            <a:off x="0" y="0"/>
                                            <a:ext cx="1458213" cy="510244"/>
                                          </a:xfrm>
                                          <a:prstGeom prst="rect">
                                            <a:avLst/>
                                          </a:prstGeom>
                                          <a:noFill/>
                                          <a:ln>
                                            <a:noFill/>
                                          </a:ln>
                                        </pic:spPr>
                                      </pic:pic>
                                    </a:graphicData>
                                  </a:graphic>
                                </wp:inline>
                              </w:drawing>
                            </w:r>
                          </w:p>
                          <w:p w14:paraId="391522B1" w14:textId="77777777" w:rsidR="00A95469" w:rsidRDefault="00A95469">
                            <w:pPr>
                              <w:jc w:val="center"/>
                              <w:rPr>
                                <w:b/>
                                <w:sz w:val="24"/>
                              </w:rPr>
                            </w:pPr>
                          </w:p>
                          <w:p w14:paraId="7AE0B39E" w14:textId="77777777" w:rsidR="00A95469" w:rsidRDefault="00A95469">
                            <w:pPr>
                              <w:jc w:val="center"/>
                              <w:rPr>
                                <w:b/>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DFC95D" id="Text Box 23" o:spid="_x0000_s1027" type="#_x0000_t202" style="position:absolute;left:0;text-align:left;margin-left:.9pt;margin-top:17.25pt;width:484.1pt;height:16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" fillcolor="window" stroked="f" strokeweight=".5pt">
                <v:textbox>
                  <w:txbxContent>
                    <w:p w14:paraId="31E54FF7" w14:textId="77777777" w:rsidR="00A95469" w:rsidRDefault="00A95469">
                      <w:pPr>
                        <w:spacing w:line="276" w:lineRule="auto"/>
                        <w:jc w:val="center"/>
                        <w:rPr>
                          <w:b/>
                          <w:sz w:val="24"/>
                        </w:rPr>
                      </w:pPr>
                      <w:r>
                        <w:rPr>
                          <w:b/>
                          <w:sz w:val="24"/>
                        </w:rPr>
                        <w:t>ITER-India, Institute for Plasma Research</w:t>
                      </w:r>
                    </w:p>
                    <w:p w14:paraId="45397346" w14:textId="77777777" w:rsidR="00A95469" w:rsidRDefault="00A95469">
                      <w:pPr>
                        <w:spacing w:line="276" w:lineRule="auto"/>
                        <w:jc w:val="center"/>
                        <w:rPr>
                          <w:b/>
                          <w:sz w:val="24"/>
                        </w:rPr>
                      </w:pPr>
                      <w:r>
                        <w:rPr>
                          <w:b/>
                          <w:sz w:val="24"/>
                        </w:rPr>
                        <w:t xml:space="preserve">Block-A, </w:t>
                      </w:r>
                      <w:proofErr w:type="spellStart"/>
                      <w:r>
                        <w:rPr>
                          <w:b/>
                          <w:sz w:val="24"/>
                        </w:rPr>
                        <w:t>Sangath</w:t>
                      </w:r>
                      <w:proofErr w:type="spellEnd"/>
                      <w:r>
                        <w:rPr>
                          <w:b/>
                          <w:sz w:val="24"/>
                        </w:rPr>
                        <w:t xml:space="preserve"> </w:t>
                      </w:r>
                      <w:proofErr w:type="spellStart"/>
                      <w:r>
                        <w:rPr>
                          <w:b/>
                          <w:sz w:val="24"/>
                        </w:rPr>
                        <w:t>Skyz</w:t>
                      </w:r>
                      <w:proofErr w:type="spellEnd"/>
                      <w:r>
                        <w:rPr>
                          <w:b/>
                          <w:sz w:val="24"/>
                        </w:rPr>
                        <w:t xml:space="preserve"> IPL, Bhat-</w:t>
                      </w:r>
                      <w:proofErr w:type="spellStart"/>
                      <w:r>
                        <w:rPr>
                          <w:b/>
                          <w:sz w:val="24"/>
                        </w:rPr>
                        <w:t>Koteshwar</w:t>
                      </w:r>
                      <w:proofErr w:type="spellEnd"/>
                      <w:r>
                        <w:rPr>
                          <w:b/>
                          <w:sz w:val="24"/>
                        </w:rPr>
                        <w:t xml:space="preserve"> Road, </w:t>
                      </w:r>
                      <w:proofErr w:type="spellStart"/>
                      <w:r>
                        <w:rPr>
                          <w:b/>
                          <w:sz w:val="24"/>
                        </w:rPr>
                        <w:t>Koteshwar</w:t>
                      </w:r>
                      <w:proofErr w:type="spellEnd"/>
                    </w:p>
                    <w:p w14:paraId="48081547" w14:textId="77777777" w:rsidR="00A95469" w:rsidRDefault="00A95469">
                      <w:pPr>
                        <w:spacing w:line="276" w:lineRule="auto"/>
                        <w:jc w:val="center"/>
                        <w:rPr>
                          <w:b/>
                          <w:sz w:val="24"/>
                        </w:rPr>
                      </w:pPr>
                      <w:r>
                        <w:rPr>
                          <w:b/>
                          <w:sz w:val="24"/>
                        </w:rPr>
                        <w:t>Ahmedabad 380005, Gujarat, INDIA</w:t>
                      </w:r>
                    </w:p>
                    <w:p w14:paraId="79251E41" w14:textId="77777777" w:rsidR="00A95469" w:rsidRDefault="00A95469">
                      <w:pPr>
                        <w:jc w:val="center"/>
                        <w:rPr>
                          <w:b/>
                          <w:sz w:val="24"/>
                        </w:rPr>
                      </w:pPr>
                    </w:p>
                    <w:p w14:paraId="20069F2C" w14:textId="77777777" w:rsidR="00A95469" w:rsidRDefault="00A95469">
                      <w:pPr>
                        <w:jc w:val="center"/>
                        <w:rPr>
                          <w:b/>
                          <w:sz w:val="24"/>
                        </w:rPr>
                      </w:pPr>
                      <w:r>
                        <w:rPr>
                          <w:noProof/>
                          <w:lang w:eastAsia="en-IN"/>
                        </w:rPr>
                        <w:drawing>
                          <wp:inline distT="0" distB="0" distL="0" distR="0" wp14:anchorId="713DCF46" wp14:editId="6B45A025">
                            <wp:extent cx="1451638" cy="507944"/>
                            <wp:effectExtent l="0" t="0" r="0" b="6985"/>
                            <wp:docPr id="8" name="Picture 11" descr="logo10"/>
                            <wp:cNvGraphicFramePr/>
                            <a:graphic xmlns:a="http://schemas.openxmlformats.org/drawingml/2006/main">
                              <a:graphicData uri="http://schemas.openxmlformats.org/drawingml/2006/picture">
                                <pic:pic xmlns:pic="http://schemas.openxmlformats.org/drawingml/2006/picture">
                                  <pic:nvPicPr>
                                    <pic:cNvPr id="7" name="Picture 7" descr="logo10"/>
                                    <pic:cNvPicPr/>
                                  </pic:nvPicPr>
                                  <pic:blipFill>
                                    <a:blip r:embed="rId10"/>
                                    <a:srcRect t="133" b="5034"/>
                                    <a:stretch/>
                                  </pic:blipFill>
                                  <pic:spPr bwMode="auto">
                                    <a:xfrm>
                                      <a:off x="0" y="0"/>
                                      <a:ext cx="1458213" cy="510244"/>
                                    </a:xfrm>
                                    <a:prstGeom prst="rect">
                                      <a:avLst/>
                                    </a:prstGeom>
                                    <a:noFill/>
                                    <a:ln>
                                      <a:noFill/>
                                    </a:ln>
                                  </pic:spPr>
                                </pic:pic>
                              </a:graphicData>
                            </a:graphic>
                          </wp:inline>
                        </w:drawing>
                      </w:r>
                    </w:p>
                    <w:p w14:paraId="391522B1" w14:textId="77777777" w:rsidR="00A95469" w:rsidRDefault="00A95469">
                      <w:pPr>
                        <w:jc w:val="center"/>
                        <w:rPr>
                          <w:b/>
                          <w:sz w:val="24"/>
                        </w:rPr>
                      </w:pPr>
                    </w:p>
                    <w:p w14:paraId="7AE0B39E" w14:textId="77777777" w:rsidR="00A95469" w:rsidRDefault="00A95469">
                      <w:pPr>
                        <w:jc w:val="center"/>
                        <w:rPr>
                          <w:b/>
                          <w:sz w:val="24"/>
                        </w:rPr>
                      </w:pPr>
                    </w:p>
                  </w:txbxContent>
                </v:textbox>
                <w10:wrap type="topAndBottom"/>
              </v:shape>
            </w:pict>
          </mc:Fallback>
        </mc:AlternateContent>
      </w:r>
    </w:p>
    <w:p w14:paraId="1957B401" w14:textId="77777777" w:rsidR="00F6285F" w:rsidRPr="008B40AD" w:rsidRDefault="00F6285F">
      <w:pPr>
        <w:tabs>
          <w:tab w:val="left" w:pos="9752"/>
        </w:tabs>
        <w:rPr>
          <w:rFonts w:ascii="Times New Roman" w:hAnsi="Times New Roman" w:cs="Times New Roman"/>
          <w:sz w:val="24"/>
          <w:szCs w:val="24"/>
        </w:rPr>
      </w:pPr>
    </w:p>
    <w:p w14:paraId="54A14ABA" w14:textId="77777777" w:rsidR="00F6285F" w:rsidRPr="008B40AD" w:rsidRDefault="00F6285F">
      <w:pPr>
        <w:tabs>
          <w:tab w:val="left" w:pos="9752"/>
        </w:tabs>
        <w:rPr>
          <w:rFonts w:ascii="Times New Roman" w:hAnsi="Times New Roman" w:cs="Times New Roman"/>
          <w:sz w:val="24"/>
          <w:szCs w:val="24"/>
        </w:rPr>
      </w:pPr>
    </w:p>
    <w:p w14:paraId="4ABC9C88" w14:textId="77777777" w:rsidR="00F6285F" w:rsidRPr="008B40AD" w:rsidRDefault="00F6285F">
      <w:pPr>
        <w:tabs>
          <w:tab w:val="left" w:pos="9752"/>
        </w:tabs>
        <w:rPr>
          <w:rFonts w:ascii="Times New Roman" w:hAnsi="Times New Roman" w:cs="Times New Roman"/>
          <w:sz w:val="24"/>
          <w:szCs w:val="24"/>
        </w:rPr>
      </w:pPr>
    </w:p>
    <w:p w14:paraId="40CDFAE0" w14:textId="77777777" w:rsidR="00F6285F" w:rsidRPr="008B40AD" w:rsidRDefault="00F6285F">
      <w:pPr>
        <w:tabs>
          <w:tab w:val="left" w:pos="9752"/>
        </w:tabs>
        <w:rPr>
          <w:rFonts w:ascii="Times New Roman" w:hAnsi="Times New Roman" w:cs="Times New Roman"/>
          <w:sz w:val="24"/>
          <w:szCs w:val="24"/>
        </w:rPr>
      </w:pPr>
    </w:p>
    <w:p w14:paraId="391E4BAD" w14:textId="77777777" w:rsidR="00F6285F" w:rsidRPr="008B40AD" w:rsidRDefault="00F6285F">
      <w:pPr>
        <w:tabs>
          <w:tab w:val="left" w:pos="9752"/>
        </w:tabs>
        <w:rPr>
          <w:rFonts w:ascii="Times New Roman" w:hAnsi="Times New Roman" w:cs="Times New Roman"/>
          <w:sz w:val="24"/>
          <w:szCs w:val="24"/>
        </w:rPr>
      </w:pPr>
    </w:p>
    <w:p w14:paraId="5A49FFB1" w14:textId="77777777" w:rsidR="00F6285F" w:rsidRPr="008B40AD" w:rsidRDefault="00F6285F">
      <w:pPr>
        <w:tabs>
          <w:tab w:val="left" w:pos="9752"/>
        </w:tabs>
        <w:rPr>
          <w:rFonts w:ascii="Times New Roman" w:hAnsi="Times New Roman" w:cs="Times New Roman"/>
          <w:sz w:val="24"/>
          <w:szCs w:val="24"/>
        </w:rPr>
      </w:pPr>
    </w:p>
    <w:sdt>
      <w:sdtPr>
        <w:rPr>
          <w:rFonts w:ascii="Times New Roman" w:eastAsiaTheme="minorHAnsi" w:hAnsi="Times New Roman" w:cs="Times New Roman"/>
          <w:color w:val="auto"/>
          <w:sz w:val="24"/>
          <w:szCs w:val="24"/>
          <w:lang w:val="en-IN"/>
        </w:rPr>
        <w:id w:val="832880973"/>
        <w:docPartObj>
          <w:docPartGallery w:val="Table of Contents"/>
          <w:docPartUnique/>
        </w:docPartObj>
      </w:sdtPr>
      <w:sdtEndPr/>
      <w:sdtContent>
        <w:p w14:paraId="63E30CF4" w14:textId="77777777" w:rsidR="00F6285F" w:rsidRPr="008B40AD" w:rsidRDefault="002B0E88">
          <w:pPr>
            <w:pStyle w:val="TOCHeading"/>
            <w:numPr>
              <w:ilvl w:val="0"/>
              <w:numId w:val="0"/>
            </w:numPr>
            <w:tabs>
              <w:tab w:val="left" w:pos="9752"/>
            </w:tabs>
            <w:ind w:left="432"/>
            <w:jc w:val="center"/>
            <w:rPr>
              <w:rStyle w:val="Heading1Char"/>
              <w:rFonts w:ascii="Times New Roman" w:hAnsi="Times New Roman" w:cs="Times New Roman"/>
              <w:sz w:val="24"/>
              <w:szCs w:val="24"/>
            </w:rPr>
          </w:pPr>
          <w:r w:rsidRPr="008B40AD">
            <w:rPr>
              <w:rStyle w:val="Heading1Char"/>
              <w:rFonts w:ascii="Times New Roman" w:hAnsi="Times New Roman" w:cs="Times New Roman"/>
              <w:sz w:val="24"/>
              <w:szCs w:val="24"/>
            </w:rPr>
            <w:t>Contents</w:t>
          </w:r>
        </w:p>
        <w:p w14:paraId="1874DCD0" w14:textId="77777777" w:rsidR="00F6285F" w:rsidRPr="008B40AD" w:rsidRDefault="002B0E88">
          <w:pPr>
            <w:pStyle w:val="TOC1"/>
            <w:rPr>
              <w:rFonts w:eastAsiaTheme="minorEastAsia" w:cs="Mangal"/>
              <w:szCs w:val="20"/>
              <w:lang w:val="en-US" w:bidi="hi-IN"/>
            </w:rPr>
          </w:pPr>
          <w:r w:rsidRPr="008B40AD">
            <w:rPr>
              <w:rFonts w:ascii="Times New Roman" w:hAnsi="Times New Roman" w:cs="Times New Roman"/>
              <w:sz w:val="24"/>
              <w:szCs w:val="24"/>
            </w:rPr>
            <w:fldChar w:fldCharType="begin"/>
          </w:r>
          <w:r w:rsidRPr="008B40AD">
            <w:rPr>
              <w:rFonts w:ascii="Times New Roman" w:hAnsi="Times New Roman" w:cs="Times New Roman"/>
              <w:sz w:val="24"/>
              <w:szCs w:val="24"/>
            </w:rPr>
            <w:instrText xml:space="preserve"> TOC \o "1-3" \h \z \u </w:instrText>
          </w:r>
          <w:r w:rsidRPr="008B40AD">
            <w:rPr>
              <w:rFonts w:ascii="Times New Roman" w:hAnsi="Times New Roman" w:cs="Times New Roman"/>
              <w:sz w:val="24"/>
              <w:szCs w:val="24"/>
            </w:rPr>
            <w:fldChar w:fldCharType="separate"/>
          </w:r>
          <w:hyperlink w:anchor="_Toc199842441" w:tooltip="#_Toc199842441" w:history="1">
            <w:r w:rsidRPr="008B40AD">
              <w:rPr>
                <w:rStyle w:val="Hyperlink"/>
                <w:b/>
              </w:rPr>
              <w:t>Section-A: Essential Eligibility Criteria, Instructions to Bidders and Unpriced Bid Format</w:t>
            </w:r>
            <w:r w:rsidRPr="008B40AD">
              <w:tab/>
            </w:r>
            <w:r w:rsidRPr="008B40AD">
              <w:fldChar w:fldCharType="begin"/>
            </w:r>
            <w:r w:rsidRPr="008B40AD">
              <w:instrText xml:space="preserve"> PAGEREF _Toc199842441 \h </w:instrText>
            </w:r>
            <w:r w:rsidRPr="008B40AD">
              <w:fldChar w:fldCharType="separate"/>
            </w:r>
            <w:r w:rsidRPr="008B40AD">
              <w:t>2</w:t>
            </w:r>
            <w:r w:rsidRPr="008B40AD">
              <w:fldChar w:fldCharType="end"/>
            </w:r>
          </w:hyperlink>
        </w:p>
        <w:p w14:paraId="5647C7D1" w14:textId="77777777" w:rsidR="00F6285F" w:rsidRPr="008B40AD" w:rsidRDefault="00D5148A">
          <w:pPr>
            <w:pStyle w:val="TOC1"/>
            <w:tabs>
              <w:tab w:val="left" w:pos="540"/>
            </w:tabs>
            <w:rPr>
              <w:rFonts w:eastAsiaTheme="minorEastAsia" w:cs="Mangal"/>
              <w:szCs w:val="20"/>
              <w:lang w:val="en-US" w:bidi="hi-IN"/>
            </w:rPr>
          </w:pPr>
          <w:hyperlink w:anchor="_Toc199842442" w:tooltip="#_Toc199842442" w:history="1">
            <w:r w:rsidR="002B0E88" w:rsidRPr="008B40AD">
              <w:rPr>
                <w:rStyle w:val="Hyperlink"/>
                <w:rFonts w:ascii="Times New Roman" w:hAnsi="Times New Roman" w:cs="Times New Roman"/>
              </w:rPr>
              <w:t>1</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Essential Eligibility Criteria</w:t>
            </w:r>
            <w:r w:rsidR="002B0E88" w:rsidRPr="008B40AD">
              <w:tab/>
            </w:r>
            <w:r w:rsidR="002B0E88" w:rsidRPr="008B40AD">
              <w:fldChar w:fldCharType="begin"/>
            </w:r>
            <w:r w:rsidR="002B0E88" w:rsidRPr="008B40AD">
              <w:instrText xml:space="preserve"> PAGEREF _Toc199842442 \h </w:instrText>
            </w:r>
            <w:r w:rsidR="002B0E88" w:rsidRPr="008B40AD">
              <w:fldChar w:fldCharType="separate"/>
            </w:r>
            <w:r w:rsidR="002B0E88" w:rsidRPr="008B40AD">
              <w:t>5</w:t>
            </w:r>
            <w:r w:rsidR="002B0E88" w:rsidRPr="008B40AD">
              <w:fldChar w:fldCharType="end"/>
            </w:r>
          </w:hyperlink>
        </w:p>
        <w:p w14:paraId="1AC975DE" w14:textId="77777777" w:rsidR="00F6285F" w:rsidRPr="008B40AD" w:rsidRDefault="00D5148A">
          <w:pPr>
            <w:pStyle w:val="TOC1"/>
            <w:tabs>
              <w:tab w:val="left" w:pos="540"/>
            </w:tabs>
            <w:rPr>
              <w:rFonts w:eastAsiaTheme="minorEastAsia" w:cs="Mangal"/>
              <w:szCs w:val="20"/>
              <w:lang w:val="en-US" w:bidi="hi-IN"/>
            </w:rPr>
          </w:pPr>
          <w:hyperlink w:anchor="_Toc199842443" w:tooltip="#_Toc199842443" w:history="1">
            <w:r w:rsidR="002B0E88" w:rsidRPr="008B40AD">
              <w:rPr>
                <w:rStyle w:val="Hyperlink"/>
                <w:rFonts w:ascii="Times New Roman" w:hAnsi="Times New Roman" w:cs="Times New Roman"/>
              </w:rPr>
              <w:t>2</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Bid Submission Content, Format &amp; Instructions</w:t>
            </w:r>
            <w:r w:rsidR="002B0E88" w:rsidRPr="008B40AD">
              <w:tab/>
            </w:r>
            <w:r w:rsidR="002B0E88" w:rsidRPr="008B40AD">
              <w:fldChar w:fldCharType="begin"/>
            </w:r>
            <w:r w:rsidR="002B0E88" w:rsidRPr="008B40AD">
              <w:instrText xml:space="preserve"> PAGEREF _Toc199842443 \h </w:instrText>
            </w:r>
            <w:r w:rsidR="002B0E88" w:rsidRPr="008B40AD">
              <w:fldChar w:fldCharType="separate"/>
            </w:r>
            <w:r w:rsidR="002B0E88" w:rsidRPr="008B40AD">
              <w:t>5</w:t>
            </w:r>
            <w:r w:rsidR="002B0E88" w:rsidRPr="008B40AD">
              <w:fldChar w:fldCharType="end"/>
            </w:r>
          </w:hyperlink>
        </w:p>
        <w:p w14:paraId="3DBB906D" w14:textId="77777777" w:rsidR="00F6285F" w:rsidRPr="008B40AD" w:rsidRDefault="00D5148A">
          <w:pPr>
            <w:pStyle w:val="TOC2"/>
            <w:tabs>
              <w:tab w:val="left" w:pos="540"/>
            </w:tabs>
            <w:rPr>
              <w:rFonts w:eastAsiaTheme="minorEastAsia" w:cs="Mangal"/>
              <w:szCs w:val="20"/>
              <w:lang w:val="en-US" w:bidi="hi-IN"/>
            </w:rPr>
          </w:pPr>
          <w:hyperlink w:anchor="_Toc199842444" w:tooltip="#_Toc199842444" w:history="1">
            <w:r w:rsidR="002B0E88" w:rsidRPr="008B40AD">
              <w:rPr>
                <w:rStyle w:val="Hyperlink"/>
                <w:rFonts w:ascii="Times New Roman" w:hAnsi="Times New Roman" w:cs="Times New Roman"/>
              </w:rPr>
              <w:t>2.1</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Techno-commercial bid submission</w:t>
            </w:r>
            <w:r w:rsidR="002B0E88" w:rsidRPr="008B40AD">
              <w:tab/>
            </w:r>
            <w:r w:rsidR="002B0E88" w:rsidRPr="008B40AD">
              <w:fldChar w:fldCharType="begin"/>
            </w:r>
            <w:r w:rsidR="002B0E88" w:rsidRPr="008B40AD">
              <w:instrText xml:space="preserve"> PAGEREF _Toc199842444 \h </w:instrText>
            </w:r>
            <w:r w:rsidR="002B0E88" w:rsidRPr="008B40AD">
              <w:fldChar w:fldCharType="separate"/>
            </w:r>
            <w:r w:rsidR="002B0E88" w:rsidRPr="008B40AD">
              <w:t>5</w:t>
            </w:r>
            <w:r w:rsidR="002B0E88" w:rsidRPr="008B40AD">
              <w:fldChar w:fldCharType="end"/>
            </w:r>
          </w:hyperlink>
        </w:p>
        <w:p w14:paraId="5FA08A13" w14:textId="77777777" w:rsidR="00F6285F" w:rsidRPr="008B40AD" w:rsidRDefault="00D5148A">
          <w:pPr>
            <w:pStyle w:val="TOC2"/>
            <w:tabs>
              <w:tab w:val="left" w:pos="540"/>
            </w:tabs>
            <w:rPr>
              <w:rFonts w:eastAsiaTheme="minorEastAsia" w:cs="Mangal"/>
              <w:szCs w:val="20"/>
              <w:lang w:val="en-US" w:bidi="hi-IN"/>
            </w:rPr>
          </w:pPr>
          <w:hyperlink w:anchor="_Toc199842445" w:tooltip="#_Toc199842445" w:history="1">
            <w:r w:rsidR="002B0E88" w:rsidRPr="008B40AD">
              <w:rPr>
                <w:rStyle w:val="Hyperlink"/>
                <w:rFonts w:ascii="Times New Roman" w:hAnsi="Times New Roman" w:cs="Times New Roman"/>
              </w:rPr>
              <w:t>2.2</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Price bid submission</w:t>
            </w:r>
            <w:r w:rsidR="002B0E88" w:rsidRPr="008B40AD">
              <w:tab/>
            </w:r>
            <w:r w:rsidR="002B0E88" w:rsidRPr="008B40AD">
              <w:fldChar w:fldCharType="begin"/>
            </w:r>
            <w:r w:rsidR="002B0E88" w:rsidRPr="008B40AD">
              <w:instrText xml:space="preserve"> PAGEREF _Toc199842445 \h </w:instrText>
            </w:r>
            <w:r w:rsidR="002B0E88" w:rsidRPr="008B40AD">
              <w:fldChar w:fldCharType="separate"/>
            </w:r>
            <w:r w:rsidR="002B0E88" w:rsidRPr="008B40AD">
              <w:t>6</w:t>
            </w:r>
            <w:r w:rsidR="002B0E88" w:rsidRPr="008B40AD">
              <w:fldChar w:fldCharType="end"/>
            </w:r>
          </w:hyperlink>
        </w:p>
        <w:p w14:paraId="2CDDEAFF" w14:textId="77777777" w:rsidR="00F6285F" w:rsidRPr="008B40AD" w:rsidRDefault="00D5148A">
          <w:pPr>
            <w:pStyle w:val="TOC1"/>
            <w:tabs>
              <w:tab w:val="left" w:pos="540"/>
            </w:tabs>
            <w:rPr>
              <w:rFonts w:eastAsiaTheme="minorEastAsia" w:cs="Mangal"/>
              <w:szCs w:val="20"/>
              <w:lang w:val="en-US" w:bidi="hi-IN"/>
            </w:rPr>
          </w:pPr>
          <w:hyperlink w:anchor="_Toc199842446" w:tooltip="#_Toc199842446" w:history="1">
            <w:r w:rsidR="002B0E88" w:rsidRPr="008B40AD">
              <w:rPr>
                <w:rStyle w:val="Hyperlink"/>
                <w:rFonts w:ascii="Times New Roman" w:hAnsi="Times New Roman" w:cs="Times New Roman"/>
              </w:rPr>
              <w:t>3</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Annexures</w:t>
            </w:r>
            <w:r w:rsidR="002B0E88" w:rsidRPr="008B40AD">
              <w:tab/>
            </w:r>
            <w:r w:rsidR="002B0E88" w:rsidRPr="008B40AD">
              <w:fldChar w:fldCharType="begin"/>
            </w:r>
            <w:r w:rsidR="002B0E88" w:rsidRPr="008B40AD">
              <w:instrText xml:space="preserve"> PAGEREF _Toc199842446 \h </w:instrText>
            </w:r>
            <w:r w:rsidR="002B0E88" w:rsidRPr="008B40AD">
              <w:fldChar w:fldCharType="separate"/>
            </w:r>
            <w:r w:rsidR="002B0E88" w:rsidRPr="008B40AD">
              <w:t>7</w:t>
            </w:r>
            <w:r w:rsidR="002B0E88" w:rsidRPr="008B40AD">
              <w:fldChar w:fldCharType="end"/>
            </w:r>
          </w:hyperlink>
        </w:p>
        <w:p w14:paraId="588D0849" w14:textId="77777777" w:rsidR="00F6285F" w:rsidRPr="008B40AD" w:rsidRDefault="00D5148A">
          <w:pPr>
            <w:pStyle w:val="TOC2"/>
            <w:tabs>
              <w:tab w:val="left" w:pos="540"/>
            </w:tabs>
            <w:rPr>
              <w:rFonts w:eastAsiaTheme="minorEastAsia" w:cs="Mangal"/>
              <w:szCs w:val="20"/>
              <w:lang w:val="en-US" w:bidi="hi-IN"/>
            </w:rPr>
          </w:pPr>
          <w:hyperlink w:anchor="_Toc199842447" w:tooltip="#_Toc199842447" w:history="1">
            <w:r w:rsidR="002B0E88" w:rsidRPr="008B40AD">
              <w:rPr>
                <w:rStyle w:val="Hyperlink"/>
                <w:rFonts w:ascii="Times New Roman" w:hAnsi="Times New Roman" w:cs="Times New Roman"/>
              </w:rPr>
              <w:t>3.1</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Annexure-A1: General Particulars of the Bidder</w:t>
            </w:r>
            <w:r w:rsidR="002B0E88" w:rsidRPr="008B40AD">
              <w:tab/>
            </w:r>
            <w:r w:rsidR="002B0E88" w:rsidRPr="008B40AD">
              <w:fldChar w:fldCharType="begin"/>
            </w:r>
            <w:r w:rsidR="002B0E88" w:rsidRPr="008B40AD">
              <w:instrText xml:space="preserve"> PAGEREF _Toc199842447 \h </w:instrText>
            </w:r>
            <w:r w:rsidR="002B0E88" w:rsidRPr="008B40AD">
              <w:fldChar w:fldCharType="separate"/>
            </w:r>
            <w:r w:rsidR="002B0E88" w:rsidRPr="008B40AD">
              <w:t>7</w:t>
            </w:r>
            <w:r w:rsidR="002B0E88" w:rsidRPr="008B40AD">
              <w:fldChar w:fldCharType="end"/>
            </w:r>
          </w:hyperlink>
        </w:p>
        <w:p w14:paraId="3583B595" w14:textId="77777777" w:rsidR="00F6285F" w:rsidRPr="008B40AD" w:rsidRDefault="00D5148A">
          <w:pPr>
            <w:pStyle w:val="TOC2"/>
            <w:tabs>
              <w:tab w:val="left" w:pos="540"/>
            </w:tabs>
            <w:rPr>
              <w:rFonts w:eastAsiaTheme="minorEastAsia" w:cs="Mangal"/>
              <w:szCs w:val="20"/>
              <w:lang w:val="en-US" w:bidi="hi-IN"/>
            </w:rPr>
          </w:pPr>
          <w:hyperlink w:anchor="_Toc199842448" w:tooltip="#_Toc199842448" w:history="1">
            <w:r w:rsidR="002B0E88" w:rsidRPr="008B40AD">
              <w:rPr>
                <w:rStyle w:val="Hyperlink"/>
                <w:rFonts w:ascii="Times New Roman" w:hAnsi="Times New Roman" w:cs="Times New Roman"/>
              </w:rPr>
              <w:t>3.2</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Annexure-A2: Unpriced Bid Format</w:t>
            </w:r>
            <w:r w:rsidR="002B0E88" w:rsidRPr="008B40AD">
              <w:tab/>
            </w:r>
            <w:r w:rsidR="002B0E88" w:rsidRPr="008B40AD">
              <w:fldChar w:fldCharType="begin"/>
            </w:r>
            <w:r w:rsidR="002B0E88" w:rsidRPr="008B40AD">
              <w:instrText xml:space="preserve"> PAGEREF _Toc199842448 \h </w:instrText>
            </w:r>
            <w:r w:rsidR="002B0E88" w:rsidRPr="008B40AD">
              <w:fldChar w:fldCharType="separate"/>
            </w:r>
            <w:r w:rsidR="002B0E88" w:rsidRPr="008B40AD">
              <w:t>8</w:t>
            </w:r>
            <w:r w:rsidR="002B0E88" w:rsidRPr="008B40AD">
              <w:fldChar w:fldCharType="end"/>
            </w:r>
          </w:hyperlink>
        </w:p>
        <w:p w14:paraId="18D9DF89" w14:textId="77777777" w:rsidR="00F6285F" w:rsidRPr="008B40AD" w:rsidRDefault="00D5148A">
          <w:pPr>
            <w:pStyle w:val="TOC2"/>
            <w:tabs>
              <w:tab w:val="left" w:pos="540"/>
            </w:tabs>
            <w:rPr>
              <w:rFonts w:eastAsiaTheme="minorEastAsia" w:cs="Mangal"/>
              <w:szCs w:val="20"/>
              <w:lang w:val="en-US" w:bidi="hi-IN"/>
            </w:rPr>
          </w:pPr>
          <w:hyperlink w:anchor="_Toc199842449" w:tooltip="#_Toc199842449" w:history="1">
            <w:r w:rsidR="002B0E88" w:rsidRPr="008B40AD">
              <w:rPr>
                <w:rStyle w:val="Hyperlink"/>
                <w:rFonts w:ascii="Times New Roman" w:hAnsi="Times New Roman" w:cs="Times New Roman"/>
              </w:rPr>
              <w:t>3.3</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Annexure-A3: Letter for Acceptance of Tender</w:t>
            </w:r>
            <w:r w:rsidR="002B0E88" w:rsidRPr="008B40AD">
              <w:tab/>
            </w:r>
            <w:r w:rsidR="002B0E88" w:rsidRPr="008B40AD">
              <w:fldChar w:fldCharType="begin"/>
            </w:r>
            <w:r w:rsidR="002B0E88" w:rsidRPr="008B40AD">
              <w:instrText xml:space="preserve"> PAGEREF _Toc199842449 \h </w:instrText>
            </w:r>
            <w:r w:rsidR="002B0E88" w:rsidRPr="008B40AD">
              <w:fldChar w:fldCharType="separate"/>
            </w:r>
            <w:r w:rsidR="002B0E88" w:rsidRPr="008B40AD">
              <w:t>10</w:t>
            </w:r>
            <w:r w:rsidR="002B0E88" w:rsidRPr="008B40AD">
              <w:fldChar w:fldCharType="end"/>
            </w:r>
          </w:hyperlink>
        </w:p>
        <w:p w14:paraId="79614C67" w14:textId="77777777" w:rsidR="00F6285F" w:rsidRPr="008B40AD" w:rsidRDefault="00D5148A">
          <w:pPr>
            <w:pStyle w:val="TOC2"/>
            <w:tabs>
              <w:tab w:val="left" w:pos="540"/>
            </w:tabs>
            <w:rPr>
              <w:rFonts w:eastAsiaTheme="minorEastAsia" w:cs="Mangal"/>
              <w:szCs w:val="20"/>
              <w:lang w:val="en-US" w:bidi="hi-IN"/>
            </w:rPr>
          </w:pPr>
          <w:hyperlink w:anchor="_Toc199842450" w:tooltip="#_Toc199842450" w:history="1">
            <w:r w:rsidR="002B0E88" w:rsidRPr="008B40AD">
              <w:rPr>
                <w:rStyle w:val="Hyperlink"/>
                <w:rFonts w:ascii="Times New Roman" w:hAnsi="Times New Roman" w:cs="Times New Roman"/>
                <w:lang w:val="en-US"/>
              </w:rPr>
              <w:t>3.4</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Annexure-A4: Self Certification under preference to Make in India order</w:t>
            </w:r>
            <w:r w:rsidR="002B0E88" w:rsidRPr="008B40AD">
              <w:tab/>
            </w:r>
            <w:r w:rsidR="002B0E88" w:rsidRPr="008B40AD">
              <w:fldChar w:fldCharType="begin"/>
            </w:r>
            <w:r w:rsidR="002B0E88" w:rsidRPr="008B40AD">
              <w:instrText xml:space="preserve"> PAGEREF _Toc199842450 \h </w:instrText>
            </w:r>
            <w:r w:rsidR="002B0E88" w:rsidRPr="008B40AD">
              <w:fldChar w:fldCharType="separate"/>
            </w:r>
            <w:r w:rsidR="002B0E88" w:rsidRPr="008B40AD">
              <w:t>12</w:t>
            </w:r>
            <w:r w:rsidR="002B0E88" w:rsidRPr="008B40AD">
              <w:fldChar w:fldCharType="end"/>
            </w:r>
          </w:hyperlink>
        </w:p>
        <w:p w14:paraId="24BD101E" w14:textId="77777777" w:rsidR="00F6285F" w:rsidRPr="008B40AD" w:rsidRDefault="00D5148A">
          <w:pPr>
            <w:pStyle w:val="TOC2"/>
            <w:tabs>
              <w:tab w:val="left" w:pos="540"/>
            </w:tabs>
            <w:rPr>
              <w:rFonts w:eastAsiaTheme="minorEastAsia" w:cs="Mangal"/>
              <w:szCs w:val="20"/>
              <w:lang w:val="en-US" w:bidi="hi-IN"/>
            </w:rPr>
          </w:pPr>
          <w:hyperlink w:anchor="_Toc199842451" w:tooltip="#_Toc199842451" w:history="1">
            <w:r w:rsidR="002B0E88" w:rsidRPr="008B40AD">
              <w:rPr>
                <w:rStyle w:val="Hyperlink"/>
                <w:rFonts w:ascii="Times New Roman" w:hAnsi="Times New Roman" w:cs="Times New Roman"/>
              </w:rPr>
              <w:t>3.5</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Annexure-A5: Self-declaration by Bidder of a country sharing/not sharing land border with India</w:t>
            </w:r>
            <w:r w:rsidR="002B0E88" w:rsidRPr="008B40AD">
              <w:tab/>
            </w:r>
            <w:r w:rsidR="002B0E88" w:rsidRPr="008B40AD">
              <w:fldChar w:fldCharType="begin"/>
            </w:r>
            <w:r w:rsidR="002B0E88" w:rsidRPr="008B40AD">
              <w:instrText xml:space="preserve"> PAGEREF _Toc199842451 \h </w:instrText>
            </w:r>
            <w:r w:rsidR="002B0E88" w:rsidRPr="008B40AD">
              <w:fldChar w:fldCharType="separate"/>
            </w:r>
            <w:r w:rsidR="002B0E88" w:rsidRPr="008B40AD">
              <w:t>13</w:t>
            </w:r>
            <w:r w:rsidR="002B0E88" w:rsidRPr="008B40AD">
              <w:fldChar w:fldCharType="end"/>
            </w:r>
          </w:hyperlink>
        </w:p>
        <w:p w14:paraId="04201CC1" w14:textId="77777777" w:rsidR="00F6285F" w:rsidRPr="008B40AD" w:rsidRDefault="00D5148A">
          <w:pPr>
            <w:pStyle w:val="TOC1"/>
            <w:rPr>
              <w:rFonts w:eastAsiaTheme="minorEastAsia" w:cs="Mangal"/>
              <w:szCs w:val="20"/>
              <w:lang w:val="en-US" w:bidi="hi-IN"/>
            </w:rPr>
          </w:pPr>
          <w:hyperlink w:anchor="_Toc199842452" w:tooltip="#_Toc199842452" w:history="1">
            <w:r w:rsidR="002B0E88" w:rsidRPr="008B40AD">
              <w:rPr>
                <w:rStyle w:val="Hyperlink"/>
                <w:b/>
              </w:rPr>
              <w:t>Section-B:  Terms and Conditions of the Contract</w:t>
            </w:r>
            <w:r w:rsidR="002B0E88" w:rsidRPr="008B40AD">
              <w:tab/>
            </w:r>
            <w:r w:rsidR="002B0E88" w:rsidRPr="008B40AD">
              <w:fldChar w:fldCharType="begin"/>
            </w:r>
            <w:r w:rsidR="002B0E88" w:rsidRPr="008B40AD">
              <w:instrText xml:space="preserve"> PAGEREF _Toc199842452 \h </w:instrText>
            </w:r>
            <w:r w:rsidR="002B0E88" w:rsidRPr="008B40AD">
              <w:fldChar w:fldCharType="separate"/>
            </w:r>
            <w:r w:rsidR="002B0E88" w:rsidRPr="008B40AD">
              <w:t>14</w:t>
            </w:r>
            <w:r w:rsidR="002B0E88" w:rsidRPr="008B40AD">
              <w:fldChar w:fldCharType="end"/>
            </w:r>
          </w:hyperlink>
        </w:p>
        <w:p w14:paraId="5EFBC106" w14:textId="77777777" w:rsidR="00F6285F" w:rsidRPr="008B40AD" w:rsidRDefault="00D5148A">
          <w:pPr>
            <w:pStyle w:val="TOC1"/>
            <w:tabs>
              <w:tab w:val="left" w:pos="540"/>
            </w:tabs>
            <w:rPr>
              <w:rFonts w:eastAsiaTheme="minorEastAsia" w:cs="Mangal"/>
              <w:szCs w:val="20"/>
              <w:lang w:val="en-US" w:bidi="hi-IN"/>
            </w:rPr>
          </w:pPr>
          <w:hyperlink w:anchor="_Toc199842453" w:tooltip="#_Toc199842453" w:history="1">
            <w:r w:rsidR="002B0E88" w:rsidRPr="008B40AD">
              <w:rPr>
                <w:rStyle w:val="Hyperlink"/>
                <w:rFonts w:ascii="Times New Roman" w:hAnsi="Times New Roman" w:cs="Times New Roman"/>
              </w:rPr>
              <w:t>1</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Terms and Conditions of the Contract (TCC) / Purchase Order</w:t>
            </w:r>
            <w:r w:rsidR="002B0E88" w:rsidRPr="008B40AD">
              <w:tab/>
            </w:r>
            <w:r w:rsidR="002B0E88" w:rsidRPr="008B40AD">
              <w:fldChar w:fldCharType="begin"/>
            </w:r>
            <w:r w:rsidR="002B0E88" w:rsidRPr="008B40AD">
              <w:instrText xml:space="preserve"> PAGEREF _Toc199842453 \h </w:instrText>
            </w:r>
            <w:r w:rsidR="002B0E88" w:rsidRPr="008B40AD">
              <w:fldChar w:fldCharType="separate"/>
            </w:r>
            <w:r w:rsidR="002B0E88" w:rsidRPr="008B40AD">
              <w:t>15</w:t>
            </w:r>
            <w:r w:rsidR="002B0E88" w:rsidRPr="008B40AD">
              <w:fldChar w:fldCharType="end"/>
            </w:r>
          </w:hyperlink>
        </w:p>
        <w:p w14:paraId="7B28E3C2" w14:textId="77777777" w:rsidR="00F6285F" w:rsidRPr="008B40AD" w:rsidRDefault="00D5148A">
          <w:pPr>
            <w:pStyle w:val="TOC2"/>
            <w:tabs>
              <w:tab w:val="left" w:pos="540"/>
            </w:tabs>
            <w:rPr>
              <w:rFonts w:eastAsiaTheme="minorEastAsia" w:cs="Mangal"/>
              <w:szCs w:val="20"/>
              <w:lang w:val="en-US" w:bidi="hi-IN"/>
            </w:rPr>
          </w:pPr>
          <w:hyperlink w:anchor="_Toc199842454" w:tooltip="#_Toc199842454" w:history="1">
            <w:r w:rsidR="002B0E88" w:rsidRPr="008B40AD">
              <w:rPr>
                <w:rStyle w:val="Hyperlink"/>
                <w:rFonts w:ascii="Times New Roman" w:hAnsi="Times New Roman" w:cs="Times New Roman"/>
              </w:rPr>
              <w:t>1.1</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General provisions of the Contract</w:t>
            </w:r>
            <w:r w:rsidR="002B0E88" w:rsidRPr="008B40AD">
              <w:tab/>
            </w:r>
            <w:r w:rsidR="002B0E88" w:rsidRPr="008B40AD">
              <w:fldChar w:fldCharType="begin"/>
            </w:r>
            <w:r w:rsidR="002B0E88" w:rsidRPr="008B40AD">
              <w:instrText xml:space="preserve"> PAGEREF _Toc199842454 \h </w:instrText>
            </w:r>
            <w:r w:rsidR="002B0E88" w:rsidRPr="008B40AD">
              <w:fldChar w:fldCharType="separate"/>
            </w:r>
            <w:r w:rsidR="002B0E88" w:rsidRPr="008B40AD">
              <w:t>15</w:t>
            </w:r>
            <w:r w:rsidR="002B0E88" w:rsidRPr="008B40AD">
              <w:fldChar w:fldCharType="end"/>
            </w:r>
          </w:hyperlink>
        </w:p>
        <w:p w14:paraId="6AB68ED9" w14:textId="77777777" w:rsidR="00F6285F" w:rsidRPr="008B40AD" w:rsidRDefault="00D5148A">
          <w:pPr>
            <w:pStyle w:val="TOC3"/>
            <w:rPr>
              <w:rFonts w:eastAsiaTheme="minorEastAsia" w:cs="Mangal"/>
              <w:szCs w:val="20"/>
              <w:lang w:val="en-US" w:bidi="hi-IN"/>
            </w:rPr>
          </w:pPr>
          <w:hyperlink w:anchor="_Toc199842455" w:tooltip="#_Toc199842455" w:history="1">
            <w:r w:rsidR="002B0E88" w:rsidRPr="008B40AD">
              <w:rPr>
                <w:rStyle w:val="Hyperlink"/>
                <w:rFonts w:ascii="Times New Roman" w:hAnsi="Times New Roman" w:cs="Times New Roman"/>
              </w:rPr>
              <w:t>1.1.1</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Language</w:t>
            </w:r>
            <w:r w:rsidR="002B0E88" w:rsidRPr="008B40AD">
              <w:tab/>
            </w:r>
            <w:r w:rsidR="002B0E88" w:rsidRPr="008B40AD">
              <w:fldChar w:fldCharType="begin"/>
            </w:r>
            <w:r w:rsidR="002B0E88" w:rsidRPr="008B40AD">
              <w:instrText xml:space="preserve"> PAGEREF _Toc199842455 \h </w:instrText>
            </w:r>
            <w:r w:rsidR="002B0E88" w:rsidRPr="008B40AD">
              <w:fldChar w:fldCharType="separate"/>
            </w:r>
            <w:r w:rsidR="002B0E88" w:rsidRPr="008B40AD">
              <w:t>15</w:t>
            </w:r>
            <w:r w:rsidR="002B0E88" w:rsidRPr="008B40AD">
              <w:fldChar w:fldCharType="end"/>
            </w:r>
          </w:hyperlink>
        </w:p>
        <w:p w14:paraId="789300F5" w14:textId="77777777" w:rsidR="00F6285F" w:rsidRPr="008B40AD" w:rsidRDefault="00D5148A">
          <w:pPr>
            <w:pStyle w:val="TOC3"/>
            <w:rPr>
              <w:rFonts w:eastAsiaTheme="minorEastAsia" w:cs="Mangal"/>
              <w:szCs w:val="20"/>
              <w:lang w:val="en-US" w:bidi="hi-IN"/>
            </w:rPr>
          </w:pPr>
          <w:hyperlink w:anchor="_Toc199842456" w:tooltip="#_Toc199842456" w:history="1">
            <w:r w:rsidR="002B0E88" w:rsidRPr="008B40AD">
              <w:rPr>
                <w:rStyle w:val="Hyperlink"/>
                <w:rFonts w:ascii="Times New Roman" w:hAnsi="Times New Roman" w:cs="Times New Roman"/>
              </w:rPr>
              <w:t>1.1.2</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Governing Law</w:t>
            </w:r>
            <w:r w:rsidR="002B0E88" w:rsidRPr="008B40AD">
              <w:tab/>
            </w:r>
            <w:r w:rsidR="002B0E88" w:rsidRPr="008B40AD">
              <w:fldChar w:fldCharType="begin"/>
            </w:r>
            <w:r w:rsidR="002B0E88" w:rsidRPr="008B40AD">
              <w:instrText xml:space="preserve"> PAGEREF _Toc199842456 \h </w:instrText>
            </w:r>
            <w:r w:rsidR="002B0E88" w:rsidRPr="008B40AD">
              <w:fldChar w:fldCharType="separate"/>
            </w:r>
            <w:r w:rsidR="002B0E88" w:rsidRPr="008B40AD">
              <w:t>15</w:t>
            </w:r>
            <w:r w:rsidR="002B0E88" w:rsidRPr="008B40AD">
              <w:fldChar w:fldCharType="end"/>
            </w:r>
          </w:hyperlink>
        </w:p>
        <w:p w14:paraId="3A98A6F3" w14:textId="77777777" w:rsidR="00F6285F" w:rsidRPr="008B40AD" w:rsidRDefault="00D5148A">
          <w:pPr>
            <w:pStyle w:val="TOC3"/>
            <w:rPr>
              <w:rFonts w:eastAsiaTheme="minorEastAsia" w:cs="Mangal"/>
              <w:szCs w:val="20"/>
              <w:lang w:val="en-US" w:bidi="hi-IN"/>
            </w:rPr>
          </w:pPr>
          <w:hyperlink w:anchor="_Toc199842457" w:tooltip="#_Toc199842457" w:history="1">
            <w:r w:rsidR="002B0E88" w:rsidRPr="008B40AD">
              <w:rPr>
                <w:rStyle w:val="Hyperlink"/>
                <w:rFonts w:ascii="Times New Roman" w:hAnsi="Times New Roman" w:cs="Times New Roman"/>
              </w:rPr>
              <w:t>1.1.3</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Jurisdiction</w:t>
            </w:r>
            <w:r w:rsidR="002B0E88" w:rsidRPr="008B40AD">
              <w:tab/>
            </w:r>
            <w:r w:rsidR="002B0E88" w:rsidRPr="008B40AD">
              <w:fldChar w:fldCharType="begin"/>
            </w:r>
            <w:r w:rsidR="002B0E88" w:rsidRPr="008B40AD">
              <w:instrText xml:space="preserve"> PAGEREF _Toc199842457 \h </w:instrText>
            </w:r>
            <w:r w:rsidR="002B0E88" w:rsidRPr="008B40AD">
              <w:fldChar w:fldCharType="separate"/>
            </w:r>
            <w:r w:rsidR="002B0E88" w:rsidRPr="008B40AD">
              <w:t>15</w:t>
            </w:r>
            <w:r w:rsidR="002B0E88" w:rsidRPr="008B40AD">
              <w:fldChar w:fldCharType="end"/>
            </w:r>
          </w:hyperlink>
        </w:p>
        <w:p w14:paraId="0D497A25" w14:textId="77777777" w:rsidR="00F6285F" w:rsidRPr="008B40AD" w:rsidRDefault="00D5148A">
          <w:pPr>
            <w:pStyle w:val="TOC3"/>
            <w:rPr>
              <w:rFonts w:eastAsiaTheme="minorEastAsia" w:cs="Mangal"/>
              <w:szCs w:val="20"/>
              <w:lang w:val="en-US" w:bidi="hi-IN"/>
            </w:rPr>
          </w:pPr>
          <w:hyperlink w:anchor="_Toc199842458" w:tooltip="#_Toc199842458" w:history="1">
            <w:r w:rsidR="002B0E88" w:rsidRPr="008B40AD">
              <w:rPr>
                <w:rStyle w:val="Hyperlink"/>
                <w:rFonts w:ascii="Times New Roman" w:hAnsi="Times New Roman" w:cs="Times New Roman"/>
              </w:rPr>
              <w:t>1.1.4</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Exercising the Rights and Powers of the Purchaser</w:t>
            </w:r>
            <w:r w:rsidR="002B0E88" w:rsidRPr="008B40AD">
              <w:tab/>
            </w:r>
            <w:r w:rsidR="002B0E88" w:rsidRPr="008B40AD">
              <w:fldChar w:fldCharType="begin"/>
            </w:r>
            <w:r w:rsidR="002B0E88" w:rsidRPr="008B40AD">
              <w:instrText xml:space="preserve"> PAGEREF _Toc199842458 \h </w:instrText>
            </w:r>
            <w:r w:rsidR="002B0E88" w:rsidRPr="008B40AD">
              <w:fldChar w:fldCharType="separate"/>
            </w:r>
            <w:r w:rsidR="002B0E88" w:rsidRPr="008B40AD">
              <w:t>15</w:t>
            </w:r>
            <w:r w:rsidR="002B0E88" w:rsidRPr="008B40AD">
              <w:fldChar w:fldCharType="end"/>
            </w:r>
          </w:hyperlink>
        </w:p>
        <w:p w14:paraId="56DF83F4" w14:textId="77777777" w:rsidR="00F6285F" w:rsidRPr="008B40AD" w:rsidRDefault="00D5148A">
          <w:pPr>
            <w:pStyle w:val="TOC3"/>
            <w:rPr>
              <w:rFonts w:eastAsiaTheme="minorEastAsia" w:cs="Mangal"/>
              <w:szCs w:val="20"/>
              <w:lang w:val="en-US" w:bidi="hi-IN"/>
            </w:rPr>
          </w:pPr>
          <w:hyperlink w:anchor="_Toc199842459" w:tooltip="#_Toc199842459" w:history="1">
            <w:r w:rsidR="002B0E88" w:rsidRPr="008B40AD">
              <w:rPr>
                <w:rStyle w:val="Hyperlink"/>
                <w:rFonts w:ascii="Times New Roman" w:hAnsi="Times New Roman" w:cs="Times New Roman"/>
              </w:rPr>
              <w:t>1.1.5</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Publicity</w:t>
            </w:r>
            <w:r w:rsidR="002B0E88" w:rsidRPr="008B40AD">
              <w:tab/>
            </w:r>
            <w:r w:rsidR="002B0E88" w:rsidRPr="008B40AD">
              <w:fldChar w:fldCharType="begin"/>
            </w:r>
            <w:r w:rsidR="002B0E88" w:rsidRPr="008B40AD">
              <w:instrText xml:space="preserve"> PAGEREF _Toc199842459 \h </w:instrText>
            </w:r>
            <w:r w:rsidR="002B0E88" w:rsidRPr="008B40AD">
              <w:fldChar w:fldCharType="separate"/>
            </w:r>
            <w:r w:rsidR="002B0E88" w:rsidRPr="008B40AD">
              <w:t>15</w:t>
            </w:r>
            <w:r w:rsidR="002B0E88" w:rsidRPr="008B40AD">
              <w:fldChar w:fldCharType="end"/>
            </w:r>
          </w:hyperlink>
        </w:p>
        <w:p w14:paraId="57D60F6A" w14:textId="77777777" w:rsidR="00F6285F" w:rsidRPr="008B40AD" w:rsidRDefault="00D5148A">
          <w:pPr>
            <w:pStyle w:val="TOC3"/>
            <w:rPr>
              <w:rFonts w:eastAsiaTheme="minorEastAsia" w:cs="Mangal"/>
              <w:szCs w:val="20"/>
              <w:lang w:val="en-US" w:bidi="hi-IN"/>
            </w:rPr>
          </w:pPr>
          <w:hyperlink w:anchor="_Toc199842460" w:tooltip="#_Toc199842460" w:history="1">
            <w:r w:rsidR="002B0E88" w:rsidRPr="008B40AD">
              <w:rPr>
                <w:rStyle w:val="Hyperlink"/>
                <w:rFonts w:ascii="Times New Roman" w:hAnsi="Times New Roman" w:cs="Times New Roman"/>
              </w:rPr>
              <w:t>1.1.6</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Confidentiality and Secrecy</w:t>
            </w:r>
            <w:r w:rsidR="002B0E88" w:rsidRPr="008B40AD">
              <w:tab/>
            </w:r>
            <w:r w:rsidR="002B0E88" w:rsidRPr="008B40AD">
              <w:fldChar w:fldCharType="begin"/>
            </w:r>
            <w:r w:rsidR="002B0E88" w:rsidRPr="008B40AD">
              <w:instrText xml:space="preserve"> PAGEREF _Toc199842460 \h </w:instrText>
            </w:r>
            <w:r w:rsidR="002B0E88" w:rsidRPr="008B40AD">
              <w:fldChar w:fldCharType="separate"/>
            </w:r>
            <w:r w:rsidR="002B0E88" w:rsidRPr="008B40AD">
              <w:t>15</w:t>
            </w:r>
            <w:r w:rsidR="002B0E88" w:rsidRPr="008B40AD">
              <w:fldChar w:fldCharType="end"/>
            </w:r>
          </w:hyperlink>
        </w:p>
        <w:p w14:paraId="4A1A454D" w14:textId="77777777" w:rsidR="00F6285F" w:rsidRPr="008B40AD" w:rsidRDefault="00D5148A">
          <w:pPr>
            <w:pStyle w:val="TOC2"/>
            <w:tabs>
              <w:tab w:val="left" w:pos="540"/>
            </w:tabs>
            <w:rPr>
              <w:rFonts w:eastAsiaTheme="minorEastAsia" w:cs="Mangal"/>
              <w:szCs w:val="20"/>
              <w:lang w:val="en-US" w:bidi="hi-IN"/>
            </w:rPr>
          </w:pPr>
          <w:hyperlink w:anchor="_Toc199842461" w:tooltip="#_Toc199842461" w:history="1">
            <w:r w:rsidR="002B0E88" w:rsidRPr="008B40AD">
              <w:rPr>
                <w:rStyle w:val="Hyperlink"/>
                <w:rFonts w:ascii="Times New Roman" w:hAnsi="Times New Roman" w:cs="Times New Roman"/>
              </w:rPr>
              <w:t>1.2</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The Purchaser</w:t>
            </w:r>
            <w:r w:rsidR="002B0E88" w:rsidRPr="008B40AD">
              <w:tab/>
            </w:r>
            <w:r w:rsidR="002B0E88" w:rsidRPr="008B40AD">
              <w:fldChar w:fldCharType="begin"/>
            </w:r>
            <w:r w:rsidR="002B0E88" w:rsidRPr="008B40AD">
              <w:instrText xml:space="preserve"> PAGEREF _Toc199842461 \h </w:instrText>
            </w:r>
            <w:r w:rsidR="002B0E88" w:rsidRPr="008B40AD">
              <w:fldChar w:fldCharType="separate"/>
            </w:r>
            <w:r w:rsidR="002B0E88" w:rsidRPr="008B40AD">
              <w:t>16</w:t>
            </w:r>
            <w:r w:rsidR="002B0E88" w:rsidRPr="008B40AD">
              <w:fldChar w:fldCharType="end"/>
            </w:r>
          </w:hyperlink>
        </w:p>
        <w:p w14:paraId="6CE1751C" w14:textId="77777777" w:rsidR="00F6285F" w:rsidRPr="008B40AD" w:rsidRDefault="00D5148A">
          <w:pPr>
            <w:pStyle w:val="TOC3"/>
            <w:rPr>
              <w:rFonts w:eastAsiaTheme="minorEastAsia" w:cs="Mangal"/>
              <w:szCs w:val="20"/>
              <w:lang w:val="en-US" w:bidi="hi-IN"/>
            </w:rPr>
          </w:pPr>
          <w:hyperlink w:anchor="_Toc199842462" w:tooltip="#_Toc199842462" w:history="1">
            <w:r w:rsidR="002B0E88" w:rsidRPr="008B40AD">
              <w:rPr>
                <w:rStyle w:val="Hyperlink"/>
                <w:rFonts w:ascii="Times New Roman" w:hAnsi="Times New Roman" w:cs="Times New Roman"/>
              </w:rPr>
              <w:t>1.2.1</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Permits, Licenses or Approvals</w:t>
            </w:r>
            <w:r w:rsidR="002B0E88" w:rsidRPr="008B40AD">
              <w:tab/>
            </w:r>
            <w:r w:rsidR="002B0E88" w:rsidRPr="008B40AD">
              <w:fldChar w:fldCharType="begin"/>
            </w:r>
            <w:r w:rsidR="002B0E88" w:rsidRPr="008B40AD">
              <w:instrText xml:space="preserve"> PAGEREF _Toc199842462 \h </w:instrText>
            </w:r>
            <w:r w:rsidR="002B0E88" w:rsidRPr="008B40AD">
              <w:fldChar w:fldCharType="separate"/>
            </w:r>
            <w:r w:rsidR="002B0E88" w:rsidRPr="008B40AD">
              <w:t>16</w:t>
            </w:r>
            <w:r w:rsidR="002B0E88" w:rsidRPr="008B40AD">
              <w:fldChar w:fldCharType="end"/>
            </w:r>
          </w:hyperlink>
        </w:p>
        <w:p w14:paraId="2056A0B8" w14:textId="77777777" w:rsidR="00F6285F" w:rsidRPr="008B40AD" w:rsidRDefault="00D5148A">
          <w:pPr>
            <w:pStyle w:val="TOC2"/>
            <w:tabs>
              <w:tab w:val="left" w:pos="540"/>
            </w:tabs>
            <w:rPr>
              <w:rFonts w:eastAsiaTheme="minorEastAsia" w:cs="Mangal"/>
              <w:szCs w:val="20"/>
              <w:lang w:val="en-US" w:bidi="hi-IN"/>
            </w:rPr>
          </w:pPr>
          <w:hyperlink w:anchor="_Toc199842463" w:tooltip="#_Toc199842463" w:history="1">
            <w:r w:rsidR="002B0E88" w:rsidRPr="008B40AD">
              <w:rPr>
                <w:rStyle w:val="Hyperlink"/>
                <w:rFonts w:ascii="Times New Roman" w:hAnsi="Times New Roman" w:cs="Times New Roman"/>
              </w:rPr>
              <w:t>1.3</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The Contractor/Supplier</w:t>
            </w:r>
            <w:r w:rsidR="002B0E88" w:rsidRPr="008B40AD">
              <w:tab/>
            </w:r>
            <w:r w:rsidR="002B0E88" w:rsidRPr="008B40AD">
              <w:fldChar w:fldCharType="begin"/>
            </w:r>
            <w:r w:rsidR="002B0E88" w:rsidRPr="008B40AD">
              <w:instrText xml:space="preserve"> PAGEREF _Toc199842463 \h </w:instrText>
            </w:r>
            <w:r w:rsidR="002B0E88" w:rsidRPr="008B40AD">
              <w:fldChar w:fldCharType="separate"/>
            </w:r>
            <w:r w:rsidR="002B0E88" w:rsidRPr="008B40AD">
              <w:t>16</w:t>
            </w:r>
            <w:r w:rsidR="002B0E88" w:rsidRPr="008B40AD">
              <w:fldChar w:fldCharType="end"/>
            </w:r>
          </w:hyperlink>
        </w:p>
        <w:p w14:paraId="36607BE6" w14:textId="77777777" w:rsidR="00F6285F" w:rsidRPr="008B40AD" w:rsidRDefault="00D5148A">
          <w:pPr>
            <w:pStyle w:val="TOC3"/>
            <w:rPr>
              <w:rFonts w:eastAsiaTheme="minorEastAsia" w:cs="Mangal"/>
              <w:szCs w:val="20"/>
              <w:lang w:val="en-US" w:bidi="hi-IN"/>
            </w:rPr>
          </w:pPr>
          <w:hyperlink w:anchor="_Toc199842464" w:tooltip="#_Toc199842464" w:history="1">
            <w:r w:rsidR="002B0E88" w:rsidRPr="008B40AD">
              <w:rPr>
                <w:rStyle w:val="Hyperlink"/>
                <w:rFonts w:ascii="Times New Roman" w:hAnsi="Times New Roman" w:cs="Times New Roman"/>
              </w:rPr>
              <w:t>1.3.1</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Permits, Licenses or Approvals</w:t>
            </w:r>
            <w:r w:rsidR="002B0E88" w:rsidRPr="008B40AD">
              <w:tab/>
            </w:r>
            <w:r w:rsidR="002B0E88" w:rsidRPr="008B40AD">
              <w:fldChar w:fldCharType="begin"/>
            </w:r>
            <w:r w:rsidR="002B0E88" w:rsidRPr="008B40AD">
              <w:instrText xml:space="preserve"> PAGEREF _Toc199842464 \h </w:instrText>
            </w:r>
            <w:r w:rsidR="002B0E88" w:rsidRPr="008B40AD">
              <w:fldChar w:fldCharType="separate"/>
            </w:r>
            <w:r w:rsidR="002B0E88" w:rsidRPr="008B40AD">
              <w:t>16</w:t>
            </w:r>
            <w:r w:rsidR="002B0E88" w:rsidRPr="008B40AD">
              <w:fldChar w:fldCharType="end"/>
            </w:r>
          </w:hyperlink>
        </w:p>
        <w:p w14:paraId="2E7E0437" w14:textId="77777777" w:rsidR="00F6285F" w:rsidRPr="008B40AD" w:rsidRDefault="00D5148A">
          <w:pPr>
            <w:pStyle w:val="TOC3"/>
            <w:rPr>
              <w:rFonts w:eastAsiaTheme="minorEastAsia" w:cs="Mangal"/>
              <w:szCs w:val="20"/>
              <w:lang w:val="en-US" w:bidi="hi-IN"/>
            </w:rPr>
          </w:pPr>
          <w:hyperlink w:anchor="_Toc199842465" w:tooltip="#_Toc199842465" w:history="1">
            <w:r w:rsidR="002B0E88" w:rsidRPr="008B40AD">
              <w:rPr>
                <w:rStyle w:val="Hyperlink"/>
                <w:rFonts w:ascii="Times New Roman" w:hAnsi="Times New Roman" w:cs="Times New Roman"/>
              </w:rPr>
              <w:t>1.3.2</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Compliance with law</w:t>
            </w:r>
            <w:r w:rsidR="002B0E88" w:rsidRPr="008B40AD">
              <w:tab/>
            </w:r>
            <w:r w:rsidR="002B0E88" w:rsidRPr="008B40AD">
              <w:fldChar w:fldCharType="begin"/>
            </w:r>
            <w:r w:rsidR="002B0E88" w:rsidRPr="008B40AD">
              <w:instrText xml:space="preserve"> PAGEREF _Toc199842465 \h </w:instrText>
            </w:r>
            <w:r w:rsidR="002B0E88" w:rsidRPr="008B40AD">
              <w:fldChar w:fldCharType="separate"/>
            </w:r>
            <w:r w:rsidR="002B0E88" w:rsidRPr="008B40AD">
              <w:t>16</w:t>
            </w:r>
            <w:r w:rsidR="002B0E88" w:rsidRPr="008B40AD">
              <w:fldChar w:fldCharType="end"/>
            </w:r>
          </w:hyperlink>
        </w:p>
        <w:p w14:paraId="33748DC5" w14:textId="77777777" w:rsidR="00F6285F" w:rsidRPr="008B40AD" w:rsidRDefault="00D5148A">
          <w:pPr>
            <w:pStyle w:val="TOC3"/>
            <w:rPr>
              <w:rFonts w:eastAsiaTheme="minorEastAsia" w:cs="Mangal"/>
              <w:szCs w:val="20"/>
              <w:lang w:val="en-US" w:bidi="hi-IN"/>
            </w:rPr>
          </w:pPr>
          <w:hyperlink w:anchor="_Toc199842466" w:tooltip="#_Toc199842466" w:history="1">
            <w:r w:rsidR="002B0E88" w:rsidRPr="008B40AD">
              <w:rPr>
                <w:rStyle w:val="Hyperlink"/>
                <w:rFonts w:ascii="Times New Roman" w:hAnsi="Times New Roman" w:cs="Times New Roman"/>
              </w:rPr>
              <w:t>1.3.3</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Sub-contracting, subletting or assignment of Contract/Purchase Order</w:t>
            </w:r>
            <w:r w:rsidR="002B0E88" w:rsidRPr="008B40AD">
              <w:tab/>
            </w:r>
            <w:r w:rsidR="002B0E88" w:rsidRPr="008B40AD">
              <w:fldChar w:fldCharType="begin"/>
            </w:r>
            <w:r w:rsidR="002B0E88" w:rsidRPr="008B40AD">
              <w:instrText xml:space="preserve"> PAGEREF _Toc199842466 \h </w:instrText>
            </w:r>
            <w:r w:rsidR="002B0E88" w:rsidRPr="008B40AD">
              <w:fldChar w:fldCharType="separate"/>
            </w:r>
            <w:r w:rsidR="002B0E88" w:rsidRPr="008B40AD">
              <w:t>17</w:t>
            </w:r>
            <w:r w:rsidR="002B0E88" w:rsidRPr="008B40AD">
              <w:fldChar w:fldCharType="end"/>
            </w:r>
          </w:hyperlink>
        </w:p>
        <w:p w14:paraId="196F859A" w14:textId="77777777" w:rsidR="00F6285F" w:rsidRPr="008B40AD" w:rsidRDefault="00D5148A">
          <w:pPr>
            <w:pStyle w:val="TOC2"/>
            <w:tabs>
              <w:tab w:val="left" w:pos="540"/>
            </w:tabs>
            <w:rPr>
              <w:rFonts w:eastAsiaTheme="minorEastAsia" w:cs="Mangal"/>
              <w:szCs w:val="20"/>
              <w:lang w:val="en-US" w:bidi="hi-IN"/>
            </w:rPr>
          </w:pPr>
          <w:hyperlink w:anchor="_Toc199842467" w:tooltip="#_Toc199842467" w:history="1">
            <w:r w:rsidR="002B0E88" w:rsidRPr="008B40AD">
              <w:rPr>
                <w:rStyle w:val="Hyperlink"/>
                <w:rFonts w:ascii="Times New Roman" w:hAnsi="Times New Roman" w:cs="Times New Roman"/>
              </w:rPr>
              <w:t>1.4</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Contract/Purchase Order Work Scope and Completion Time</w:t>
            </w:r>
            <w:r w:rsidR="002B0E88" w:rsidRPr="008B40AD">
              <w:tab/>
            </w:r>
            <w:r w:rsidR="002B0E88" w:rsidRPr="008B40AD">
              <w:fldChar w:fldCharType="begin"/>
            </w:r>
            <w:r w:rsidR="002B0E88" w:rsidRPr="008B40AD">
              <w:instrText xml:space="preserve"> PAGEREF _Toc199842467 \h </w:instrText>
            </w:r>
            <w:r w:rsidR="002B0E88" w:rsidRPr="008B40AD">
              <w:fldChar w:fldCharType="separate"/>
            </w:r>
            <w:r w:rsidR="002B0E88" w:rsidRPr="008B40AD">
              <w:t>17</w:t>
            </w:r>
            <w:r w:rsidR="002B0E88" w:rsidRPr="008B40AD">
              <w:fldChar w:fldCharType="end"/>
            </w:r>
          </w:hyperlink>
        </w:p>
        <w:p w14:paraId="66651FE9" w14:textId="77777777" w:rsidR="00F6285F" w:rsidRPr="008B40AD" w:rsidRDefault="00D5148A">
          <w:pPr>
            <w:pStyle w:val="TOC3"/>
            <w:rPr>
              <w:rFonts w:eastAsiaTheme="minorEastAsia" w:cs="Mangal"/>
              <w:szCs w:val="20"/>
              <w:lang w:val="en-US" w:bidi="hi-IN"/>
            </w:rPr>
          </w:pPr>
          <w:hyperlink w:anchor="_Toc199842468" w:tooltip="#_Toc199842468" w:history="1">
            <w:r w:rsidR="002B0E88" w:rsidRPr="008B40AD">
              <w:rPr>
                <w:rStyle w:val="Hyperlink"/>
                <w:rFonts w:ascii="Times New Roman" w:hAnsi="Times New Roman" w:cs="Times New Roman"/>
              </w:rPr>
              <w:t>1.4.1</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Scope of Work, Scope of Supply and Specifications:</w:t>
            </w:r>
            <w:r w:rsidR="002B0E88" w:rsidRPr="008B40AD">
              <w:tab/>
            </w:r>
            <w:r w:rsidR="002B0E88" w:rsidRPr="008B40AD">
              <w:fldChar w:fldCharType="begin"/>
            </w:r>
            <w:r w:rsidR="002B0E88" w:rsidRPr="008B40AD">
              <w:instrText xml:space="preserve"> PAGEREF _Toc199842468 \h </w:instrText>
            </w:r>
            <w:r w:rsidR="002B0E88" w:rsidRPr="008B40AD">
              <w:fldChar w:fldCharType="separate"/>
            </w:r>
            <w:r w:rsidR="002B0E88" w:rsidRPr="008B40AD">
              <w:t>17</w:t>
            </w:r>
            <w:r w:rsidR="002B0E88" w:rsidRPr="008B40AD">
              <w:fldChar w:fldCharType="end"/>
            </w:r>
          </w:hyperlink>
        </w:p>
        <w:p w14:paraId="50862BF9" w14:textId="77777777" w:rsidR="00F6285F" w:rsidRPr="008B40AD" w:rsidRDefault="00D5148A">
          <w:pPr>
            <w:pStyle w:val="TOC3"/>
            <w:rPr>
              <w:rFonts w:eastAsiaTheme="minorEastAsia" w:cs="Mangal"/>
              <w:szCs w:val="20"/>
              <w:lang w:val="en-US" w:bidi="hi-IN"/>
            </w:rPr>
          </w:pPr>
          <w:hyperlink w:anchor="_Toc199842469" w:tooltip="#_Toc199842469" w:history="1">
            <w:r w:rsidR="002B0E88" w:rsidRPr="008B40AD">
              <w:rPr>
                <w:rStyle w:val="Hyperlink"/>
                <w:rFonts w:ascii="Times New Roman" w:hAnsi="Times New Roman" w:cs="Times New Roman"/>
              </w:rPr>
              <w:t>1.4.2</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Delivery Dates and Completion Time</w:t>
            </w:r>
            <w:r w:rsidR="002B0E88" w:rsidRPr="008B40AD">
              <w:tab/>
            </w:r>
            <w:r w:rsidR="002B0E88" w:rsidRPr="008B40AD">
              <w:fldChar w:fldCharType="begin"/>
            </w:r>
            <w:r w:rsidR="002B0E88" w:rsidRPr="008B40AD">
              <w:instrText xml:space="preserve"> PAGEREF _Toc199842469 \h </w:instrText>
            </w:r>
            <w:r w:rsidR="002B0E88" w:rsidRPr="008B40AD">
              <w:fldChar w:fldCharType="separate"/>
            </w:r>
            <w:r w:rsidR="002B0E88" w:rsidRPr="008B40AD">
              <w:t>17</w:t>
            </w:r>
            <w:r w:rsidR="002B0E88" w:rsidRPr="008B40AD">
              <w:fldChar w:fldCharType="end"/>
            </w:r>
          </w:hyperlink>
        </w:p>
        <w:p w14:paraId="4651D2BD" w14:textId="77777777" w:rsidR="00F6285F" w:rsidRPr="008B40AD" w:rsidRDefault="00D5148A">
          <w:pPr>
            <w:pStyle w:val="TOC2"/>
            <w:tabs>
              <w:tab w:val="left" w:pos="540"/>
            </w:tabs>
            <w:rPr>
              <w:rFonts w:eastAsiaTheme="minorEastAsia" w:cs="Mangal"/>
              <w:szCs w:val="20"/>
              <w:lang w:val="en-US" w:bidi="hi-IN"/>
            </w:rPr>
          </w:pPr>
          <w:hyperlink w:anchor="_Toc199842470" w:tooltip="#_Toc199842470" w:history="1">
            <w:r w:rsidR="002B0E88" w:rsidRPr="008B40AD">
              <w:rPr>
                <w:rStyle w:val="Hyperlink"/>
                <w:rFonts w:ascii="Times New Roman" w:hAnsi="Times New Roman" w:cs="Times New Roman"/>
              </w:rPr>
              <w:t>1.5</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Free Issue Material (FIM):</w:t>
            </w:r>
            <w:r w:rsidR="002B0E88" w:rsidRPr="008B40AD">
              <w:tab/>
            </w:r>
            <w:r w:rsidR="002B0E88" w:rsidRPr="008B40AD">
              <w:fldChar w:fldCharType="begin"/>
            </w:r>
            <w:r w:rsidR="002B0E88" w:rsidRPr="008B40AD">
              <w:instrText xml:space="preserve"> PAGEREF _Toc199842470 \h </w:instrText>
            </w:r>
            <w:r w:rsidR="002B0E88" w:rsidRPr="008B40AD">
              <w:fldChar w:fldCharType="separate"/>
            </w:r>
            <w:r w:rsidR="002B0E88" w:rsidRPr="008B40AD">
              <w:t>18</w:t>
            </w:r>
            <w:r w:rsidR="002B0E88" w:rsidRPr="008B40AD">
              <w:fldChar w:fldCharType="end"/>
            </w:r>
          </w:hyperlink>
        </w:p>
        <w:p w14:paraId="4C0E69FC" w14:textId="77777777" w:rsidR="00F6285F" w:rsidRPr="008B40AD" w:rsidRDefault="00D5148A">
          <w:pPr>
            <w:pStyle w:val="TOC2"/>
            <w:tabs>
              <w:tab w:val="left" w:pos="540"/>
            </w:tabs>
            <w:rPr>
              <w:rFonts w:eastAsiaTheme="minorEastAsia" w:cs="Mangal"/>
              <w:szCs w:val="20"/>
              <w:lang w:val="en-US" w:bidi="hi-IN"/>
            </w:rPr>
          </w:pPr>
          <w:hyperlink w:anchor="_Toc199842471" w:tooltip="#_Toc199842471" w:history="1">
            <w:r w:rsidR="002B0E88" w:rsidRPr="008B40AD">
              <w:rPr>
                <w:rStyle w:val="Hyperlink"/>
                <w:rFonts w:ascii="Times New Roman" w:hAnsi="Times New Roman" w:cs="Times New Roman"/>
              </w:rPr>
              <w:t>1.6</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Contract/Purchase Order Price, Guarantee, Payment and Recoveries</w:t>
            </w:r>
            <w:r w:rsidR="002B0E88" w:rsidRPr="008B40AD">
              <w:tab/>
            </w:r>
            <w:r w:rsidR="002B0E88" w:rsidRPr="008B40AD">
              <w:fldChar w:fldCharType="begin"/>
            </w:r>
            <w:r w:rsidR="002B0E88" w:rsidRPr="008B40AD">
              <w:instrText xml:space="preserve"> PAGEREF _Toc199842471 \h </w:instrText>
            </w:r>
            <w:r w:rsidR="002B0E88" w:rsidRPr="008B40AD">
              <w:fldChar w:fldCharType="separate"/>
            </w:r>
            <w:r w:rsidR="002B0E88" w:rsidRPr="008B40AD">
              <w:t>18</w:t>
            </w:r>
            <w:r w:rsidR="002B0E88" w:rsidRPr="008B40AD">
              <w:fldChar w:fldCharType="end"/>
            </w:r>
          </w:hyperlink>
        </w:p>
        <w:p w14:paraId="6004D3C5" w14:textId="77777777" w:rsidR="00F6285F" w:rsidRPr="008B40AD" w:rsidRDefault="00D5148A">
          <w:pPr>
            <w:pStyle w:val="TOC3"/>
            <w:rPr>
              <w:rFonts w:eastAsiaTheme="minorEastAsia" w:cs="Mangal"/>
              <w:szCs w:val="20"/>
              <w:lang w:val="en-US" w:bidi="hi-IN"/>
            </w:rPr>
          </w:pPr>
          <w:hyperlink w:anchor="_Toc199842480" w:tooltip="#_Toc199842480" w:history="1">
            <w:r w:rsidR="002B0E88" w:rsidRPr="008B40AD">
              <w:rPr>
                <w:rStyle w:val="Hyperlink"/>
                <w:rFonts w:ascii="Times New Roman" w:hAnsi="Times New Roman" w:cs="Times New Roman"/>
                <w:lang w:val="en-US"/>
              </w:rPr>
              <w:t>1.6.1</w:t>
            </w:r>
            <w:r w:rsidR="002B0E88" w:rsidRPr="008B40AD">
              <w:rPr>
                <w:rFonts w:eastAsiaTheme="minorEastAsia" w:cs="Mangal"/>
                <w:szCs w:val="20"/>
                <w:lang w:val="en-US" w:bidi="hi-IN"/>
              </w:rPr>
              <w:tab/>
            </w:r>
            <w:r w:rsidR="002B0E88" w:rsidRPr="008B40AD">
              <w:rPr>
                <w:rStyle w:val="Hyperlink"/>
                <w:rFonts w:ascii="Times New Roman" w:hAnsi="Times New Roman" w:cs="Times New Roman"/>
                <w:lang w:val="en-US"/>
              </w:rPr>
              <w:t>Terms of Prices</w:t>
            </w:r>
            <w:r w:rsidR="002B0E88" w:rsidRPr="008B40AD">
              <w:tab/>
            </w:r>
            <w:r w:rsidR="002B0E88" w:rsidRPr="008B40AD">
              <w:fldChar w:fldCharType="begin"/>
            </w:r>
            <w:r w:rsidR="002B0E88" w:rsidRPr="008B40AD">
              <w:instrText xml:space="preserve"> PAGEREF _Toc199842480 \h </w:instrText>
            </w:r>
            <w:r w:rsidR="002B0E88" w:rsidRPr="008B40AD">
              <w:fldChar w:fldCharType="separate"/>
            </w:r>
            <w:r w:rsidR="002B0E88" w:rsidRPr="008B40AD">
              <w:t>18</w:t>
            </w:r>
            <w:r w:rsidR="002B0E88" w:rsidRPr="008B40AD">
              <w:fldChar w:fldCharType="end"/>
            </w:r>
          </w:hyperlink>
        </w:p>
        <w:p w14:paraId="343D03A2" w14:textId="77777777" w:rsidR="00F6285F" w:rsidRPr="008B40AD" w:rsidRDefault="00D5148A">
          <w:pPr>
            <w:pStyle w:val="TOC3"/>
            <w:rPr>
              <w:rFonts w:eastAsiaTheme="minorEastAsia" w:cs="Mangal"/>
              <w:szCs w:val="20"/>
              <w:lang w:val="en-US" w:bidi="hi-IN"/>
            </w:rPr>
          </w:pPr>
          <w:hyperlink w:anchor="_Toc199842481" w:tooltip="#_Toc199842481" w:history="1">
            <w:r w:rsidR="002B0E88" w:rsidRPr="008B40AD">
              <w:rPr>
                <w:rStyle w:val="Hyperlink"/>
                <w:rFonts w:ascii="Times New Roman" w:hAnsi="Times New Roman" w:cs="Times New Roman"/>
                <w:lang w:val="en-US"/>
              </w:rPr>
              <w:t>1.6.2</w:t>
            </w:r>
            <w:r w:rsidR="002B0E88" w:rsidRPr="008B40AD">
              <w:rPr>
                <w:rFonts w:eastAsiaTheme="minorEastAsia" w:cs="Mangal"/>
                <w:szCs w:val="20"/>
                <w:lang w:val="en-US" w:bidi="hi-IN"/>
              </w:rPr>
              <w:tab/>
            </w:r>
            <w:r w:rsidR="002B0E88" w:rsidRPr="008B40AD">
              <w:rPr>
                <w:rStyle w:val="Hyperlink"/>
                <w:rFonts w:ascii="Times New Roman" w:hAnsi="Times New Roman" w:cs="Times New Roman"/>
                <w:lang w:val="en-US"/>
              </w:rPr>
              <w:t>Basis of Delivery</w:t>
            </w:r>
            <w:r w:rsidR="002B0E88" w:rsidRPr="008B40AD">
              <w:tab/>
            </w:r>
            <w:r w:rsidR="002B0E88" w:rsidRPr="008B40AD">
              <w:fldChar w:fldCharType="begin"/>
            </w:r>
            <w:r w:rsidR="002B0E88" w:rsidRPr="008B40AD">
              <w:instrText xml:space="preserve"> PAGEREF _Toc199842481 \h </w:instrText>
            </w:r>
            <w:r w:rsidR="002B0E88" w:rsidRPr="008B40AD">
              <w:fldChar w:fldCharType="separate"/>
            </w:r>
            <w:r w:rsidR="002B0E88" w:rsidRPr="008B40AD">
              <w:t>18</w:t>
            </w:r>
            <w:r w:rsidR="002B0E88" w:rsidRPr="008B40AD">
              <w:fldChar w:fldCharType="end"/>
            </w:r>
          </w:hyperlink>
        </w:p>
        <w:p w14:paraId="23C13A3D" w14:textId="77777777" w:rsidR="00F6285F" w:rsidRPr="008B40AD" w:rsidRDefault="00D5148A">
          <w:pPr>
            <w:pStyle w:val="TOC3"/>
            <w:rPr>
              <w:rFonts w:eastAsiaTheme="minorEastAsia" w:cs="Mangal"/>
              <w:szCs w:val="20"/>
              <w:lang w:val="en-US" w:bidi="hi-IN"/>
            </w:rPr>
          </w:pPr>
          <w:hyperlink w:anchor="_Toc199842482" w:tooltip="#_Toc199842482" w:history="1">
            <w:r w:rsidR="002B0E88" w:rsidRPr="008B40AD">
              <w:rPr>
                <w:rStyle w:val="Hyperlink"/>
                <w:rFonts w:ascii="Times New Roman" w:hAnsi="Times New Roman" w:cs="Times New Roman"/>
                <w:lang w:val="en-US"/>
              </w:rPr>
              <w:t>1.6.3</w:t>
            </w:r>
            <w:r w:rsidR="002B0E88" w:rsidRPr="008B40AD">
              <w:rPr>
                <w:rFonts w:eastAsiaTheme="minorEastAsia" w:cs="Mangal"/>
                <w:szCs w:val="20"/>
                <w:lang w:val="en-US" w:bidi="hi-IN"/>
              </w:rPr>
              <w:tab/>
            </w:r>
            <w:r w:rsidR="002B0E88" w:rsidRPr="008B40AD">
              <w:rPr>
                <w:rStyle w:val="Hyperlink"/>
                <w:rFonts w:ascii="Times New Roman" w:hAnsi="Times New Roman" w:cs="Times New Roman"/>
                <w:lang w:val="en-US"/>
              </w:rPr>
              <w:t>Taxes and Duties</w:t>
            </w:r>
            <w:r w:rsidR="002B0E88" w:rsidRPr="008B40AD">
              <w:tab/>
            </w:r>
            <w:r w:rsidR="002B0E88" w:rsidRPr="008B40AD">
              <w:fldChar w:fldCharType="begin"/>
            </w:r>
            <w:r w:rsidR="002B0E88" w:rsidRPr="008B40AD">
              <w:instrText xml:space="preserve"> PAGEREF _Toc199842482 \h </w:instrText>
            </w:r>
            <w:r w:rsidR="002B0E88" w:rsidRPr="008B40AD">
              <w:fldChar w:fldCharType="separate"/>
            </w:r>
            <w:r w:rsidR="002B0E88" w:rsidRPr="008B40AD">
              <w:t>18</w:t>
            </w:r>
            <w:r w:rsidR="002B0E88" w:rsidRPr="008B40AD">
              <w:fldChar w:fldCharType="end"/>
            </w:r>
          </w:hyperlink>
        </w:p>
        <w:p w14:paraId="46E40E93" w14:textId="77777777" w:rsidR="00F6285F" w:rsidRPr="008B40AD" w:rsidRDefault="00D5148A">
          <w:pPr>
            <w:pStyle w:val="TOC3"/>
            <w:rPr>
              <w:rFonts w:eastAsiaTheme="minorEastAsia" w:cs="Mangal"/>
              <w:szCs w:val="20"/>
              <w:lang w:val="en-US" w:bidi="hi-IN"/>
            </w:rPr>
          </w:pPr>
          <w:hyperlink w:anchor="_Toc199842483" w:tooltip="#_Toc199842483" w:history="1">
            <w:r w:rsidR="002B0E88" w:rsidRPr="008B40AD">
              <w:rPr>
                <w:rStyle w:val="Hyperlink"/>
                <w:rFonts w:ascii="Times New Roman" w:hAnsi="Times New Roman" w:cs="Times New Roman"/>
              </w:rPr>
              <w:t>1.6.4</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Performance Security Bank Guarantee</w:t>
            </w:r>
            <w:r w:rsidR="002B0E88" w:rsidRPr="008B40AD">
              <w:tab/>
            </w:r>
            <w:r w:rsidR="002B0E88" w:rsidRPr="008B40AD">
              <w:fldChar w:fldCharType="begin"/>
            </w:r>
            <w:r w:rsidR="002B0E88" w:rsidRPr="008B40AD">
              <w:instrText xml:space="preserve"> PAGEREF _Toc199842483 \h </w:instrText>
            </w:r>
            <w:r w:rsidR="002B0E88" w:rsidRPr="008B40AD">
              <w:fldChar w:fldCharType="separate"/>
            </w:r>
            <w:r w:rsidR="002B0E88" w:rsidRPr="008B40AD">
              <w:t>19</w:t>
            </w:r>
            <w:r w:rsidR="002B0E88" w:rsidRPr="008B40AD">
              <w:fldChar w:fldCharType="end"/>
            </w:r>
          </w:hyperlink>
        </w:p>
        <w:p w14:paraId="36100421" w14:textId="77777777" w:rsidR="00F6285F" w:rsidRPr="008B40AD" w:rsidRDefault="00D5148A">
          <w:pPr>
            <w:pStyle w:val="TOC3"/>
            <w:rPr>
              <w:rFonts w:eastAsiaTheme="minorEastAsia" w:cs="Mangal"/>
              <w:szCs w:val="20"/>
              <w:lang w:val="en-US" w:bidi="hi-IN"/>
            </w:rPr>
          </w:pPr>
          <w:hyperlink w:anchor="_Toc199842484" w:tooltip="#_Toc199842484" w:history="1">
            <w:r w:rsidR="002B0E88" w:rsidRPr="008B40AD">
              <w:rPr>
                <w:rStyle w:val="Hyperlink"/>
                <w:rFonts w:ascii="Times New Roman" w:hAnsi="Times New Roman" w:cs="Times New Roman"/>
              </w:rPr>
              <w:t>1.6.5</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Mode of Payment and Payment Schedule:</w:t>
            </w:r>
            <w:r w:rsidR="002B0E88" w:rsidRPr="008B40AD">
              <w:tab/>
            </w:r>
            <w:r w:rsidR="002B0E88" w:rsidRPr="008B40AD">
              <w:fldChar w:fldCharType="begin"/>
            </w:r>
            <w:r w:rsidR="002B0E88" w:rsidRPr="008B40AD">
              <w:instrText xml:space="preserve"> PAGEREF _Toc199842484 \h </w:instrText>
            </w:r>
            <w:r w:rsidR="002B0E88" w:rsidRPr="008B40AD">
              <w:fldChar w:fldCharType="separate"/>
            </w:r>
            <w:r w:rsidR="002B0E88" w:rsidRPr="008B40AD">
              <w:t>20</w:t>
            </w:r>
            <w:r w:rsidR="002B0E88" w:rsidRPr="008B40AD">
              <w:fldChar w:fldCharType="end"/>
            </w:r>
          </w:hyperlink>
        </w:p>
        <w:p w14:paraId="1F7B40F4" w14:textId="77777777" w:rsidR="00F6285F" w:rsidRPr="008B40AD" w:rsidRDefault="00D5148A">
          <w:pPr>
            <w:pStyle w:val="TOC2"/>
            <w:tabs>
              <w:tab w:val="left" w:pos="540"/>
            </w:tabs>
            <w:rPr>
              <w:rFonts w:eastAsiaTheme="minorEastAsia" w:cs="Mangal"/>
              <w:szCs w:val="20"/>
              <w:lang w:val="en-US" w:bidi="hi-IN"/>
            </w:rPr>
          </w:pPr>
          <w:hyperlink w:anchor="_Toc199842485" w:tooltip="#_Toc199842485" w:history="1">
            <w:r w:rsidR="002B0E88" w:rsidRPr="008B40AD">
              <w:rPr>
                <w:rStyle w:val="Hyperlink"/>
                <w:rFonts w:ascii="Times New Roman" w:hAnsi="Times New Roman" w:cs="Times New Roman"/>
              </w:rPr>
              <w:t>1.7</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Inspections and Dispatch Clearance</w:t>
            </w:r>
            <w:r w:rsidR="002B0E88" w:rsidRPr="008B40AD">
              <w:tab/>
            </w:r>
            <w:r w:rsidR="002B0E88" w:rsidRPr="008B40AD">
              <w:fldChar w:fldCharType="begin"/>
            </w:r>
            <w:r w:rsidR="002B0E88" w:rsidRPr="008B40AD">
              <w:instrText xml:space="preserve"> PAGEREF _Toc199842485 \h </w:instrText>
            </w:r>
            <w:r w:rsidR="002B0E88" w:rsidRPr="008B40AD">
              <w:fldChar w:fldCharType="separate"/>
            </w:r>
            <w:r w:rsidR="002B0E88" w:rsidRPr="008B40AD">
              <w:t>21</w:t>
            </w:r>
            <w:r w:rsidR="002B0E88" w:rsidRPr="008B40AD">
              <w:fldChar w:fldCharType="end"/>
            </w:r>
          </w:hyperlink>
        </w:p>
        <w:p w14:paraId="567797BF" w14:textId="77777777" w:rsidR="00F6285F" w:rsidRPr="008B40AD" w:rsidRDefault="00D5148A">
          <w:pPr>
            <w:pStyle w:val="TOC3"/>
            <w:rPr>
              <w:rFonts w:eastAsiaTheme="minorEastAsia" w:cs="Mangal"/>
              <w:szCs w:val="20"/>
              <w:lang w:val="en-US" w:bidi="hi-IN"/>
            </w:rPr>
          </w:pPr>
          <w:hyperlink w:anchor="_Toc199842486" w:tooltip="#_Toc199842486" w:history="1">
            <w:r w:rsidR="002B0E88" w:rsidRPr="008B40AD">
              <w:rPr>
                <w:rStyle w:val="Hyperlink"/>
                <w:rFonts w:ascii="Times New Roman" w:hAnsi="Times New Roman" w:cs="Times New Roman"/>
                <w:lang w:val="en-US"/>
              </w:rPr>
              <w:t>1.7.1</w:t>
            </w:r>
            <w:r w:rsidR="002B0E88" w:rsidRPr="008B40AD">
              <w:rPr>
                <w:rFonts w:eastAsiaTheme="minorEastAsia" w:cs="Mangal"/>
                <w:szCs w:val="20"/>
                <w:lang w:val="en-US" w:bidi="hi-IN"/>
              </w:rPr>
              <w:tab/>
            </w:r>
            <w:r w:rsidR="002B0E88" w:rsidRPr="008B40AD">
              <w:rPr>
                <w:rStyle w:val="Hyperlink"/>
                <w:rFonts w:ascii="Times New Roman" w:hAnsi="Times New Roman" w:cs="Times New Roman"/>
                <w:lang w:val="en-US"/>
              </w:rPr>
              <w:t>Clearance for Bulk production and Dispatch Clearance Note</w:t>
            </w:r>
            <w:r w:rsidR="002B0E88" w:rsidRPr="008B40AD">
              <w:tab/>
            </w:r>
            <w:r w:rsidR="002B0E88" w:rsidRPr="008B40AD">
              <w:fldChar w:fldCharType="begin"/>
            </w:r>
            <w:r w:rsidR="002B0E88" w:rsidRPr="008B40AD">
              <w:instrText xml:space="preserve"> PAGEREF _Toc199842486 \h </w:instrText>
            </w:r>
            <w:r w:rsidR="002B0E88" w:rsidRPr="008B40AD">
              <w:fldChar w:fldCharType="separate"/>
            </w:r>
            <w:r w:rsidR="002B0E88" w:rsidRPr="008B40AD">
              <w:t>21</w:t>
            </w:r>
            <w:r w:rsidR="002B0E88" w:rsidRPr="008B40AD">
              <w:fldChar w:fldCharType="end"/>
            </w:r>
          </w:hyperlink>
        </w:p>
        <w:p w14:paraId="450562B0" w14:textId="77777777" w:rsidR="00F6285F" w:rsidRPr="008B40AD" w:rsidRDefault="00D5148A">
          <w:pPr>
            <w:pStyle w:val="TOC2"/>
            <w:tabs>
              <w:tab w:val="left" w:pos="540"/>
            </w:tabs>
            <w:rPr>
              <w:rFonts w:eastAsiaTheme="minorEastAsia" w:cs="Mangal"/>
              <w:szCs w:val="20"/>
              <w:lang w:val="en-US" w:bidi="hi-IN"/>
            </w:rPr>
          </w:pPr>
          <w:hyperlink w:anchor="_Toc199842487" w:tooltip="#_Toc199842487" w:history="1">
            <w:r w:rsidR="002B0E88" w:rsidRPr="008B40AD">
              <w:rPr>
                <w:rStyle w:val="Hyperlink"/>
                <w:rFonts w:ascii="Times New Roman" w:hAnsi="Times New Roman" w:cs="Times New Roman"/>
                <w:lang w:val="en-US"/>
              </w:rPr>
              <w:t>1.8</w:t>
            </w:r>
            <w:r w:rsidR="002B0E88" w:rsidRPr="008B40AD">
              <w:rPr>
                <w:rFonts w:eastAsiaTheme="minorEastAsia" w:cs="Mangal"/>
                <w:szCs w:val="20"/>
                <w:lang w:val="en-US" w:bidi="hi-IN"/>
              </w:rPr>
              <w:tab/>
            </w:r>
            <w:r w:rsidR="002B0E88" w:rsidRPr="008B40AD">
              <w:rPr>
                <w:rStyle w:val="Hyperlink"/>
                <w:rFonts w:ascii="Times New Roman" w:hAnsi="Times New Roman" w:cs="Times New Roman"/>
                <w:lang w:val="en-US"/>
              </w:rPr>
              <w:t>Packing, Labelling, Insurance and Delivery Instructions</w:t>
            </w:r>
            <w:r w:rsidR="002B0E88" w:rsidRPr="008B40AD">
              <w:tab/>
            </w:r>
            <w:r w:rsidR="002B0E88" w:rsidRPr="008B40AD">
              <w:fldChar w:fldCharType="begin"/>
            </w:r>
            <w:r w:rsidR="002B0E88" w:rsidRPr="008B40AD">
              <w:instrText xml:space="preserve"> PAGEREF _Toc199842487 \h </w:instrText>
            </w:r>
            <w:r w:rsidR="002B0E88" w:rsidRPr="008B40AD">
              <w:fldChar w:fldCharType="separate"/>
            </w:r>
            <w:r w:rsidR="002B0E88" w:rsidRPr="008B40AD">
              <w:t>21</w:t>
            </w:r>
            <w:r w:rsidR="002B0E88" w:rsidRPr="008B40AD">
              <w:fldChar w:fldCharType="end"/>
            </w:r>
          </w:hyperlink>
        </w:p>
        <w:p w14:paraId="7AA7CDC7" w14:textId="77777777" w:rsidR="00F6285F" w:rsidRPr="008B40AD" w:rsidRDefault="00D5148A">
          <w:pPr>
            <w:pStyle w:val="TOC3"/>
            <w:rPr>
              <w:rFonts w:eastAsiaTheme="minorEastAsia" w:cs="Mangal"/>
              <w:szCs w:val="20"/>
              <w:lang w:val="en-US" w:bidi="hi-IN"/>
            </w:rPr>
          </w:pPr>
          <w:hyperlink w:anchor="_Toc199842488" w:tooltip="#_Toc199842488" w:history="1">
            <w:r w:rsidR="002B0E88" w:rsidRPr="008B40AD">
              <w:rPr>
                <w:rStyle w:val="Hyperlink"/>
                <w:rFonts w:ascii="Times New Roman" w:hAnsi="Times New Roman" w:cs="Times New Roman"/>
                <w:lang w:val="en-US"/>
              </w:rPr>
              <w:t>1.8.1</w:t>
            </w:r>
            <w:r w:rsidR="002B0E88" w:rsidRPr="008B40AD">
              <w:rPr>
                <w:rFonts w:eastAsiaTheme="minorEastAsia" w:cs="Mangal"/>
                <w:szCs w:val="20"/>
                <w:lang w:val="en-US" w:bidi="hi-IN"/>
              </w:rPr>
              <w:tab/>
            </w:r>
            <w:r w:rsidR="002B0E88" w:rsidRPr="008B40AD">
              <w:rPr>
                <w:rStyle w:val="Hyperlink"/>
                <w:rFonts w:ascii="Times New Roman" w:hAnsi="Times New Roman" w:cs="Times New Roman"/>
                <w:lang w:val="en-US"/>
              </w:rPr>
              <w:t>Packing and handling Instructions</w:t>
            </w:r>
            <w:r w:rsidR="002B0E88" w:rsidRPr="008B40AD">
              <w:tab/>
            </w:r>
            <w:r w:rsidR="002B0E88" w:rsidRPr="008B40AD">
              <w:fldChar w:fldCharType="begin"/>
            </w:r>
            <w:r w:rsidR="002B0E88" w:rsidRPr="008B40AD">
              <w:instrText xml:space="preserve"> PAGEREF _Toc199842488 \h </w:instrText>
            </w:r>
            <w:r w:rsidR="002B0E88" w:rsidRPr="008B40AD">
              <w:fldChar w:fldCharType="separate"/>
            </w:r>
            <w:r w:rsidR="002B0E88" w:rsidRPr="008B40AD">
              <w:t>21</w:t>
            </w:r>
            <w:r w:rsidR="002B0E88" w:rsidRPr="008B40AD">
              <w:fldChar w:fldCharType="end"/>
            </w:r>
          </w:hyperlink>
        </w:p>
        <w:p w14:paraId="128E5550" w14:textId="77777777" w:rsidR="00F6285F" w:rsidRPr="008B40AD" w:rsidRDefault="00D5148A">
          <w:pPr>
            <w:pStyle w:val="TOC3"/>
            <w:rPr>
              <w:rFonts w:eastAsiaTheme="minorEastAsia" w:cs="Mangal"/>
              <w:szCs w:val="20"/>
              <w:lang w:val="en-US" w:bidi="hi-IN"/>
            </w:rPr>
          </w:pPr>
          <w:hyperlink w:anchor="_Toc199842489" w:tooltip="#_Toc199842489" w:history="1">
            <w:r w:rsidR="002B0E88" w:rsidRPr="008B40AD">
              <w:rPr>
                <w:rStyle w:val="Hyperlink"/>
                <w:rFonts w:ascii="Times New Roman" w:hAnsi="Times New Roman" w:cs="Times New Roman"/>
                <w:lang w:val="en-US"/>
              </w:rPr>
              <w:t>1.8.2</w:t>
            </w:r>
            <w:r w:rsidR="002B0E88" w:rsidRPr="008B40AD">
              <w:rPr>
                <w:rFonts w:eastAsiaTheme="minorEastAsia" w:cs="Mangal"/>
                <w:szCs w:val="20"/>
                <w:lang w:val="en-US" w:bidi="hi-IN"/>
              </w:rPr>
              <w:tab/>
            </w:r>
            <w:r w:rsidR="002B0E88" w:rsidRPr="008B40AD">
              <w:rPr>
                <w:rStyle w:val="Hyperlink"/>
                <w:rFonts w:ascii="Times New Roman" w:hAnsi="Times New Roman" w:cs="Times New Roman"/>
                <w:lang w:val="en-US"/>
              </w:rPr>
              <w:t>Ultimate Consignee &amp; Delivery Address:</w:t>
            </w:r>
            <w:r w:rsidR="002B0E88" w:rsidRPr="008B40AD">
              <w:tab/>
            </w:r>
            <w:r w:rsidR="002B0E88" w:rsidRPr="008B40AD">
              <w:fldChar w:fldCharType="begin"/>
            </w:r>
            <w:r w:rsidR="002B0E88" w:rsidRPr="008B40AD">
              <w:instrText xml:space="preserve"> PAGEREF _Toc199842489 \h </w:instrText>
            </w:r>
            <w:r w:rsidR="002B0E88" w:rsidRPr="008B40AD">
              <w:fldChar w:fldCharType="separate"/>
            </w:r>
            <w:r w:rsidR="002B0E88" w:rsidRPr="008B40AD">
              <w:t>22</w:t>
            </w:r>
            <w:r w:rsidR="002B0E88" w:rsidRPr="008B40AD">
              <w:fldChar w:fldCharType="end"/>
            </w:r>
          </w:hyperlink>
        </w:p>
        <w:p w14:paraId="796BA803" w14:textId="77777777" w:rsidR="00F6285F" w:rsidRPr="008B40AD" w:rsidRDefault="00D5148A">
          <w:pPr>
            <w:pStyle w:val="TOC3"/>
            <w:rPr>
              <w:rFonts w:eastAsiaTheme="minorEastAsia" w:cs="Mangal"/>
              <w:szCs w:val="20"/>
              <w:lang w:val="en-US" w:bidi="hi-IN"/>
            </w:rPr>
          </w:pPr>
          <w:hyperlink w:anchor="_Toc199842490" w:tooltip="#_Toc199842490" w:history="1">
            <w:r w:rsidR="002B0E88" w:rsidRPr="008B40AD">
              <w:rPr>
                <w:rStyle w:val="Hyperlink"/>
                <w:rFonts w:ascii="Times New Roman" w:hAnsi="Times New Roman" w:cs="Times New Roman"/>
                <w:lang w:val="en-US"/>
              </w:rPr>
              <w:t>1.8.3</w:t>
            </w:r>
            <w:r w:rsidR="002B0E88" w:rsidRPr="008B40AD">
              <w:rPr>
                <w:rFonts w:eastAsiaTheme="minorEastAsia" w:cs="Mangal"/>
                <w:szCs w:val="20"/>
                <w:lang w:val="en-US" w:bidi="hi-IN"/>
              </w:rPr>
              <w:tab/>
            </w:r>
            <w:r w:rsidR="002B0E88" w:rsidRPr="008B40AD">
              <w:rPr>
                <w:rStyle w:val="Hyperlink"/>
                <w:rFonts w:ascii="Times New Roman" w:hAnsi="Times New Roman" w:cs="Times New Roman"/>
                <w:lang w:val="en-US"/>
              </w:rPr>
              <w:t>Delivery Documents</w:t>
            </w:r>
            <w:r w:rsidR="002B0E88" w:rsidRPr="008B40AD">
              <w:tab/>
            </w:r>
            <w:r w:rsidR="002B0E88" w:rsidRPr="008B40AD">
              <w:fldChar w:fldCharType="begin"/>
            </w:r>
            <w:r w:rsidR="002B0E88" w:rsidRPr="008B40AD">
              <w:instrText xml:space="preserve"> PAGEREF _Toc199842490 \h </w:instrText>
            </w:r>
            <w:r w:rsidR="002B0E88" w:rsidRPr="008B40AD">
              <w:fldChar w:fldCharType="separate"/>
            </w:r>
            <w:r w:rsidR="002B0E88" w:rsidRPr="008B40AD">
              <w:t>22</w:t>
            </w:r>
            <w:r w:rsidR="002B0E88" w:rsidRPr="008B40AD">
              <w:fldChar w:fldCharType="end"/>
            </w:r>
          </w:hyperlink>
        </w:p>
        <w:p w14:paraId="32198602" w14:textId="77777777" w:rsidR="00F6285F" w:rsidRPr="008B40AD" w:rsidRDefault="00D5148A">
          <w:pPr>
            <w:pStyle w:val="TOC3"/>
            <w:rPr>
              <w:rFonts w:eastAsiaTheme="minorEastAsia" w:cs="Mangal"/>
              <w:szCs w:val="20"/>
              <w:lang w:val="en-US" w:bidi="hi-IN"/>
            </w:rPr>
          </w:pPr>
          <w:hyperlink w:anchor="_Toc199842491" w:tooltip="#_Toc199842491" w:history="1">
            <w:r w:rsidR="002B0E88" w:rsidRPr="008B40AD">
              <w:rPr>
                <w:rStyle w:val="Hyperlink"/>
                <w:rFonts w:ascii="Times New Roman" w:hAnsi="Times New Roman" w:cs="Times New Roman"/>
              </w:rPr>
              <w:t>1.8.4</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Delivery Inspection</w:t>
            </w:r>
            <w:r w:rsidR="002B0E88" w:rsidRPr="008B40AD">
              <w:tab/>
            </w:r>
            <w:r w:rsidR="002B0E88" w:rsidRPr="008B40AD">
              <w:fldChar w:fldCharType="begin"/>
            </w:r>
            <w:r w:rsidR="002B0E88" w:rsidRPr="008B40AD">
              <w:instrText xml:space="preserve"> PAGEREF _Toc199842491 \h </w:instrText>
            </w:r>
            <w:r w:rsidR="002B0E88" w:rsidRPr="008B40AD">
              <w:fldChar w:fldCharType="separate"/>
            </w:r>
            <w:r w:rsidR="002B0E88" w:rsidRPr="008B40AD">
              <w:t>22</w:t>
            </w:r>
            <w:r w:rsidR="002B0E88" w:rsidRPr="008B40AD">
              <w:fldChar w:fldCharType="end"/>
            </w:r>
          </w:hyperlink>
        </w:p>
        <w:p w14:paraId="1836CB94" w14:textId="77777777" w:rsidR="00F6285F" w:rsidRPr="008B40AD" w:rsidRDefault="00D5148A">
          <w:pPr>
            <w:pStyle w:val="TOC2"/>
            <w:tabs>
              <w:tab w:val="left" w:pos="540"/>
            </w:tabs>
            <w:rPr>
              <w:rFonts w:eastAsiaTheme="minorEastAsia" w:cs="Mangal"/>
              <w:szCs w:val="20"/>
              <w:lang w:val="en-US" w:bidi="hi-IN"/>
            </w:rPr>
          </w:pPr>
          <w:hyperlink w:anchor="_Toc199842492" w:tooltip="#_Toc199842492" w:history="1">
            <w:r w:rsidR="002B0E88" w:rsidRPr="008B40AD">
              <w:rPr>
                <w:rStyle w:val="Hyperlink"/>
                <w:rFonts w:ascii="Times New Roman" w:hAnsi="Times New Roman" w:cs="Times New Roman"/>
              </w:rPr>
              <w:t>1.9</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Transfer of Ownership and Title</w:t>
            </w:r>
            <w:r w:rsidR="002B0E88" w:rsidRPr="008B40AD">
              <w:tab/>
            </w:r>
            <w:r w:rsidR="002B0E88" w:rsidRPr="008B40AD">
              <w:fldChar w:fldCharType="begin"/>
            </w:r>
            <w:r w:rsidR="002B0E88" w:rsidRPr="008B40AD">
              <w:instrText xml:space="preserve"> PAGEREF _Toc199842492 \h </w:instrText>
            </w:r>
            <w:r w:rsidR="002B0E88" w:rsidRPr="008B40AD">
              <w:fldChar w:fldCharType="separate"/>
            </w:r>
            <w:r w:rsidR="002B0E88" w:rsidRPr="008B40AD">
              <w:t>22</w:t>
            </w:r>
            <w:r w:rsidR="002B0E88" w:rsidRPr="008B40AD">
              <w:fldChar w:fldCharType="end"/>
            </w:r>
          </w:hyperlink>
        </w:p>
        <w:p w14:paraId="092C9FDF" w14:textId="77777777" w:rsidR="00F6285F" w:rsidRPr="008B40AD" w:rsidRDefault="00D5148A">
          <w:pPr>
            <w:pStyle w:val="TOC2"/>
            <w:tabs>
              <w:tab w:val="left" w:pos="660"/>
            </w:tabs>
            <w:rPr>
              <w:rFonts w:eastAsiaTheme="minorEastAsia" w:cs="Mangal"/>
              <w:szCs w:val="20"/>
              <w:lang w:val="en-US" w:bidi="hi-IN"/>
            </w:rPr>
          </w:pPr>
          <w:hyperlink w:anchor="_Toc199842493" w:tooltip="#_Toc199842493" w:history="1">
            <w:r w:rsidR="002B0E88" w:rsidRPr="008B40AD">
              <w:rPr>
                <w:rStyle w:val="Hyperlink"/>
                <w:rFonts w:ascii="Times New Roman" w:hAnsi="Times New Roman" w:cs="Times New Roman"/>
              </w:rPr>
              <w:t>1.10</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Risk of Loss/damages</w:t>
            </w:r>
            <w:r w:rsidR="002B0E88" w:rsidRPr="008B40AD">
              <w:tab/>
            </w:r>
            <w:r w:rsidR="002B0E88" w:rsidRPr="008B40AD">
              <w:fldChar w:fldCharType="begin"/>
            </w:r>
            <w:r w:rsidR="002B0E88" w:rsidRPr="008B40AD">
              <w:instrText xml:space="preserve"> PAGEREF _Toc199842493 \h </w:instrText>
            </w:r>
            <w:r w:rsidR="002B0E88" w:rsidRPr="008B40AD">
              <w:fldChar w:fldCharType="separate"/>
            </w:r>
            <w:r w:rsidR="002B0E88" w:rsidRPr="008B40AD">
              <w:t>22</w:t>
            </w:r>
            <w:r w:rsidR="002B0E88" w:rsidRPr="008B40AD">
              <w:fldChar w:fldCharType="end"/>
            </w:r>
          </w:hyperlink>
        </w:p>
        <w:p w14:paraId="0FFDDCD8" w14:textId="77777777" w:rsidR="00F6285F" w:rsidRPr="008B40AD" w:rsidRDefault="00D5148A">
          <w:pPr>
            <w:pStyle w:val="TOC2"/>
            <w:tabs>
              <w:tab w:val="left" w:pos="660"/>
            </w:tabs>
            <w:rPr>
              <w:rFonts w:eastAsiaTheme="minorEastAsia" w:cs="Mangal"/>
              <w:szCs w:val="20"/>
              <w:lang w:val="en-US" w:bidi="hi-IN"/>
            </w:rPr>
          </w:pPr>
          <w:hyperlink w:anchor="_Toc199842494" w:tooltip="#_Toc199842494" w:history="1">
            <w:r w:rsidR="002B0E88" w:rsidRPr="008B40AD">
              <w:rPr>
                <w:rStyle w:val="Hyperlink"/>
                <w:rFonts w:ascii="Times New Roman" w:hAnsi="Times New Roman" w:cs="Times New Roman"/>
              </w:rPr>
              <w:t>1.11</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Delay, Extension &amp; Postponement</w:t>
            </w:r>
            <w:r w:rsidR="002B0E88" w:rsidRPr="008B40AD">
              <w:tab/>
            </w:r>
            <w:r w:rsidR="002B0E88" w:rsidRPr="008B40AD">
              <w:fldChar w:fldCharType="begin"/>
            </w:r>
            <w:r w:rsidR="002B0E88" w:rsidRPr="008B40AD">
              <w:instrText xml:space="preserve"> PAGEREF _Toc199842494 \h </w:instrText>
            </w:r>
            <w:r w:rsidR="002B0E88" w:rsidRPr="008B40AD">
              <w:fldChar w:fldCharType="separate"/>
            </w:r>
            <w:r w:rsidR="002B0E88" w:rsidRPr="008B40AD">
              <w:t>23</w:t>
            </w:r>
            <w:r w:rsidR="002B0E88" w:rsidRPr="008B40AD">
              <w:fldChar w:fldCharType="end"/>
            </w:r>
          </w:hyperlink>
        </w:p>
        <w:p w14:paraId="190E121A" w14:textId="77777777" w:rsidR="00F6285F" w:rsidRPr="008B40AD" w:rsidRDefault="00D5148A">
          <w:pPr>
            <w:pStyle w:val="TOC3"/>
            <w:rPr>
              <w:rFonts w:eastAsiaTheme="minorEastAsia" w:cs="Mangal"/>
              <w:szCs w:val="20"/>
              <w:lang w:val="en-US" w:bidi="hi-IN"/>
            </w:rPr>
          </w:pPr>
          <w:hyperlink w:anchor="_Toc199842495" w:tooltip="#_Toc199842495" w:history="1">
            <w:r w:rsidR="002B0E88" w:rsidRPr="008B40AD">
              <w:rPr>
                <w:rStyle w:val="Hyperlink"/>
                <w:rFonts w:ascii="Times New Roman" w:hAnsi="Times New Roman" w:cs="Times New Roman"/>
              </w:rPr>
              <w:t>1.11.1</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Extension of Time (due to Contractor/Supplier)</w:t>
            </w:r>
            <w:r w:rsidR="002B0E88" w:rsidRPr="008B40AD">
              <w:tab/>
            </w:r>
            <w:r w:rsidR="002B0E88" w:rsidRPr="008B40AD">
              <w:fldChar w:fldCharType="begin"/>
            </w:r>
            <w:r w:rsidR="002B0E88" w:rsidRPr="008B40AD">
              <w:instrText xml:space="preserve"> PAGEREF _Toc199842495 \h </w:instrText>
            </w:r>
            <w:r w:rsidR="002B0E88" w:rsidRPr="008B40AD">
              <w:fldChar w:fldCharType="separate"/>
            </w:r>
            <w:r w:rsidR="002B0E88" w:rsidRPr="008B40AD">
              <w:t>23</w:t>
            </w:r>
            <w:r w:rsidR="002B0E88" w:rsidRPr="008B40AD">
              <w:fldChar w:fldCharType="end"/>
            </w:r>
          </w:hyperlink>
        </w:p>
        <w:p w14:paraId="4BD93BCC" w14:textId="77777777" w:rsidR="00F6285F" w:rsidRPr="008B40AD" w:rsidRDefault="00D5148A">
          <w:pPr>
            <w:pStyle w:val="TOC3"/>
            <w:rPr>
              <w:rFonts w:eastAsiaTheme="minorEastAsia" w:cs="Mangal"/>
              <w:szCs w:val="20"/>
              <w:lang w:val="en-US" w:bidi="hi-IN"/>
            </w:rPr>
          </w:pPr>
          <w:hyperlink w:anchor="_Toc199842496" w:tooltip="#_Toc199842496" w:history="1">
            <w:r w:rsidR="002B0E88" w:rsidRPr="008B40AD">
              <w:rPr>
                <w:rStyle w:val="Hyperlink"/>
                <w:rFonts w:ascii="Times New Roman" w:hAnsi="Times New Roman" w:cs="Times New Roman"/>
              </w:rPr>
              <w:t>1.11.2</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Delay in delivery dates/completion time</w:t>
            </w:r>
            <w:r w:rsidR="002B0E88" w:rsidRPr="008B40AD">
              <w:tab/>
            </w:r>
            <w:r w:rsidR="002B0E88" w:rsidRPr="008B40AD">
              <w:fldChar w:fldCharType="begin"/>
            </w:r>
            <w:r w:rsidR="002B0E88" w:rsidRPr="008B40AD">
              <w:instrText xml:space="preserve"> PAGEREF _Toc199842496 \h </w:instrText>
            </w:r>
            <w:r w:rsidR="002B0E88" w:rsidRPr="008B40AD">
              <w:fldChar w:fldCharType="separate"/>
            </w:r>
            <w:r w:rsidR="002B0E88" w:rsidRPr="008B40AD">
              <w:t>23</w:t>
            </w:r>
            <w:r w:rsidR="002B0E88" w:rsidRPr="008B40AD">
              <w:fldChar w:fldCharType="end"/>
            </w:r>
          </w:hyperlink>
        </w:p>
        <w:p w14:paraId="67D7DE78" w14:textId="77777777" w:rsidR="00F6285F" w:rsidRPr="008B40AD" w:rsidRDefault="00D5148A">
          <w:pPr>
            <w:pStyle w:val="TOC2"/>
            <w:tabs>
              <w:tab w:val="left" w:pos="660"/>
            </w:tabs>
            <w:rPr>
              <w:rFonts w:eastAsiaTheme="minorEastAsia" w:cs="Mangal"/>
              <w:szCs w:val="20"/>
              <w:lang w:val="en-US" w:bidi="hi-IN"/>
            </w:rPr>
          </w:pPr>
          <w:hyperlink w:anchor="_Toc199842497" w:tooltip="#_Toc199842497" w:history="1">
            <w:r w:rsidR="002B0E88" w:rsidRPr="008B40AD">
              <w:rPr>
                <w:rStyle w:val="Hyperlink"/>
                <w:rFonts w:ascii="Times New Roman" w:hAnsi="Times New Roman" w:cs="Times New Roman"/>
              </w:rPr>
              <w:t>1.12</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Liquidated Damages (LD)</w:t>
            </w:r>
            <w:r w:rsidR="002B0E88" w:rsidRPr="008B40AD">
              <w:tab/>
            </w:r>
            <w:r w:rsidR="002B0E88" w:rsidRPr="008B40AD">
              <w:fldChar w:fldCharType="begin"/>
            </w:r>
            <w:r w:rsidR="002B0E88" w:rsidRPr="008B40AD">
              <w:instrText xml:space="preserve"> PAGEREF _Toc199842497 \h </w:instrText>
            </w:r>
            <w:r w:rsidR="002B0E88" w:rsidRPr="008B40AD">
              <w:fldChar w:fldCharType="separate"/>
            </w:r>
            <w:r w:rsidR="002B0E88" w:rsidRPr="008B40AD">
              <w:t>23</w:t>
            </w:r>
            <w:r w:rsidR="002B0E88" w:rsidRPr="008B40AD">
              <w:fldChar w:fldCharType="end"/>
            </w:r>
          </w:hyperlink>
        </w:p>
        <w:p w14:paraId="5F7E87DF" w14:textId="77777777" w:rsidR="00F6285F" w:rsidRPr="008B40AD" w:rsidRDefault="00D5148A">
          <w:pPr>
            <w:pStyle w:val="TOC2"/>
            <w:tabs>
              <w:tab w:val="left" w:pos="660"/>
            </w:tabs>
            <w:rPr>
              <w:rFonts w:eastAsiaTheme="minorEastAsia" w:cs="Mangal"/>
              <w:szCs w:val="20"/>
              <w:lang w:val="en-US" w:bidi="hi-IN"/>
            </w:rPr>
          </w:pPr>
          <w:hyperlink w:anchor="_Toc199842498" w:tooltip="#_Toc199842498" w:history="1">
            <w:r w:rsidR="002B0E88" w:rsidRPr="008B40AD">
              <w:rPr>
                <w:rStyle w:val="Hyperlink"/>
                <w:rFonts w:ascii="Times New Roman" w:hAnsi="Times New Roman" w:cs="Times New Roman"/>
              </w:rPr>
              <w:t>1.13</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Force Majeure</w:t>
            </w:r>
            <w:r w:rsidR="002B0E88" w:rsidRPr="008B40AD">
              <w:tab/>
            </w:r>
            <w:r w:rsidR="002B0E88" w:rsidRPr="008B40AD">
              <w:fldChar w:fldCharType="begin"/>
            </w:r>
            <w:r w:rsidR="002B0E88" w:rsidRPr="008B40AD">
              <w:instrText xml:space="preserve"> PAGEREF _Toc199842498 \h </w:instrText>
            </w:r>
            <w:r w:rsidR="002B0E88" w:rsidRPr="008B40AD">
              <w:fldChar w:fldCharType="separate"/>
            </w:r>
            <w:r w:rsidR="002B0E88" w:rsidRPr="008B40AD">
              <w:t>24</w:t>
            </w:r>
            <w:r w:rsidR="002B0E88" w:rsidRPr="008B40AD">
              <w:fldChar w:fldCharType="end"/>
            </w:r>
          </w:hyperlink>
        </w:p>
        <w:p w14:paraId="142F4D88" w14:textId="77777777" w:rsidR="00F6285F" w:rsidRPr="008B40AD" w:rsidRDefault="00D5148A">
          <w:pPr>
            <w:pStyle w:val="TOC2"/>
            <w:tabs>
              <w:tab w:val="left" w:pos="660"/>
            </w:tabs>
            <w:rPr>
              <w:rFonts w:eastAsiaTheme="minorEastAsia" w:cs="Mangal"/>
              <w:szCs w:val="20"/>
              <w:lang w:val="en-US" w:bidi="hi-IN"/>
            </w:rPr>
          </w:pPr>
          <w:hyperlink w:anchor="_Toc199842499" w:tooltip="#_Toc199842499" w:history="1">
            <w:r w:rsidR="002B0E88" w:rsidRPr="008B40AD">
              <w:rPr>
                <w:rStyle w:val="Hyperlink"/>
                <w:rFonts w:ascii="Times New Roman" w:hAnsi="Times New Roman" w:cs="Times New Roman"/>
              </w:rPr>
              <w:t>1.14</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Acceptance Tests at ITER-India Laboratory /Site Acceptance Tests:</w:t>
            </w:r>
            <w:r w:rsidR="002B0E88" w:rsidRPr="008B40AD">
              <w:tab/>
            </w:r>
            <w:r w:rsidR="002B0E88" w:rsidRPr="008B40AD">
              <w:fldChar w:fldCharType="begin"/>
            </w:r>
            <w:r w:rsidR="002B0E88" w:rsidRPr="008B40AD">
              <w:instrText xml:space="preserve"> PAGEREF _Toc199842499 \h </w:instrText>
            </w:r>
            <w:r w:rsidR="002B0E88" w:rsidRPr="008B40AD">
              <w:fldChar w:fldCharType="separate"/>
            </w:r>
            <w:r w:rsidR="002B0E88" w:rsidRPr="008B40AD">
              <w:t>24</w:t>
            </w:r>
            <w:r w:rsidR="002B0E88" w:rsidRPr="008B40AD">
              <w:fldChar w:fldCharType="end"/>
            </w:r>
          </w:hyperlink>
        </w:p>
        <w:p w14:paraId="75BE13E0" w14:textId="77777777" w:rsidR="00F6285F" w:rsidRPr="008B40AD" w:rsidRDefault="00D5148A">
          <w:pPr>
            <w:pStyle w:val="TOC3"/>
            <w:rPr>
              <w:rFonts w:eastAsiaTheme="minorEastAsia" w:cs="Mangal"/>
              <w:szCs w:val="20"/>
              <w:lang w:val="en-US" w:bidi="hi-IN"/>
            </w:rPr>
          </w:pPr>
          <w:hyperlink w:anchor="_Toc199842500" w:tooltip="#_Toc199842500" w:history="1">
            <w:r w:rsidR="002B0E88" w:rsidRPr="008B40AD">
              <w:rPr>
                <w:rStyle w:val="Hyperlink"/>
                <w:rFonts w:ascii="Times New Roman" w:hAnsi="Times New Roman" w:cs="Times New Roman"/>
                <w:lang w:val="en-US"/>
              </w:rPr>
              <w:t>1.14.1</w:t>
            </w:r>
            <w:r w:rsidR="002B0E88" w:rsidRPr="008B40AD">
              <w:rPr>
                <w:rFonts w:eastAsiaTheme="minorEastAsia" w:cs="Mangal"/>
                <w:szCs w:val="20"/>
                <w:lang w:val="en-US" w:bidi="hi-IN"/>
              </w:rPr>
              <w:tab/>
            </w:r>
            <w:r w:rsidR="002B0E88" w:rsidRPr="008B40AD">
              <w:rPr>
                <w:rStyle w:val="Hyperlink"/>
                <w:rFonts w:ascii="Times New Roman" w:hAnsi="Times New Roman" w:cs="Times New Roman"/>
                <w:lang w:val="en-US"/>
              </w:rPr>
              <w:t>Final Acceptance</w:t>
            </w:r>
            <w:r w:rsidR="002B0E88" w:rsidRPr="008B40AD">
              <w:tab/>
            </w:r>
            <w:r w:rsidR="002B0E88" w:rsidRPr="008B40AD">
              <w:fldChar w:fldCharType="begin"/>
            </w:r>
            <w:r w:rsidR="002B0E88" w:rsidRPr="008B40AD">
              <w:instrText xml:space="preserve"> PAGEREF _Toc199842500 \h </w:instrText>
            </w:r>
            <w:r w:rsidR="002B0E88" w:rsidRPr="008B40AD">
              <w:fldChar w:fldCharType="separate"/>
            </w:r>
            <w:r w:rsidR="002B0E88" w:rsidRPr="008B40AD">
              <w:t>24</w:t>
            </w:r>
            <w:r w:rsidR="002B0E88" w:rsidRPr="008B40AD">
              <w:fldChar w:fldCharType="end"/>
            </w:r>
          </w:hyperlink>
        </w:p>
        <w:p w14:paraId="180D5E6E" w14:textId="77777777" w:rsidR="00F6285F" w:rsidRPr="008B40AD" w:rsidRDefault="00D5148A">
          <w:pPr>
            <w:pStyle w:val="TOC2"/>
            <w:tabs>
              <w:tab w:val="left" w:pos="660"/>
            </w:tabs>
            <w:rPr>
              <w:rFonts w:eastAsiaTheme="minorEastAsia" w:cs="Mangal"/>
              <w:szCs w:val="20"/>
              <w:lang w:val="en-US" w:bidi="hi-IN"/>
            </w:rPr>
          </w:pPr>
          <w:hyperlink w:anchor="_Toc199842501" w:tooltip="#_Toc199842501" w:history="1">
            <w:r w:rsidR="002B0E88" w:rsidRPr="008B40AD">
              <w:rPr>
                <w:rStyle w:val="Hyperlink"/>
                <w:rFonts w:ascii="Times New Roman" w:hAnsi="Times New Roman" w:cs="Times New Roman"/>
              </w:rPr>
              <w:t>1.15</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Rejection of defective goods &amp; Contractor/Supplier’s Liability</w:t>
            </w:r>
            <w:r w:rsidR="002B0E88" w:rsidRPr="008B40AD">
              <w:tab/>
            </w:r>
            <w:r w:rsidR="002B0E88" w:rsidRPr="008B40AD">
              <w:fldChar w:fldCharType="begin"/>
            </w:r>
            <w:r w:rsidR="002B0E88" w:rsidRPr="008B40AD">
              <w:instrText xml:space="preserve"> PAGEREF _Toc199842501 \h </w:instrText>
            </w:r>
            <w:r w:rsidR="002B0E88" w:rsidRPr="008B40AD">
              <w:fldChar w:fldCharType="separate"/>
            </w:r>
            <w:r w:rsidR="002B0E88" w:rsidRPr="008B40AD">
              <w:t>24</w:t>
            </w:r>
            <w:r w:rsidR="002B0E88" w:rsidRPr="008B40AD">
              <w:fldChar w:fldCharType="end"/>
            </w:r>
          </w:hyperlink>
        </w:p>
        <w:p w14:paraId="53EC64B9" w14:textId="77777777" w:rsidR="00F6285F" w:rsidRPr="008B40AD" w:rsidRDefault="00D5148A">
          <w:pPr>
            <w:pStyle w:val="TOC3"/>
            <w:rPr>
              <w:rFonts w:eastAsiaTheme="minorEastAsia" w:cs="Mangal"/>
              <w:szCs w:val="20"/>
              <w:lang w:val="en-US" w:bidi="hi-IN"/>
            </w:rPr>
          </w:pPr>
          <w:hyperlink w:anchor="_Toc199842502" w:tooltip="#_Toc199842502" w:history="1">
            <w:r w:rsidR="002B0E88" w:rsidRPr="008B40AD">
              <w:rPr>
                <w:rStyle w:val="Hyperlink"/>
                <w:rFonts w:ascii="Times New Roman" w:hAnsi="Times New Roman" w:cs="Times New Roman"/>
                <w:lang w:val="en-US"/>
              </w:rPr>
              <w:t>1.15.1</w:t>
            </w:r>
            <w:r w:rsidR="002B0E88" w:rsidRPr="008B40AD">
              <w:rPr>
                <w:rFonts w:eastAsiaTheme="minorEastAsia" w:cs="Mangal"/>
                <w:szCs w:val="20"/>
                <w:lang w:val="en-US" w:bidi="hi-IN"/>
              </w:rPr>
              <w:tab/>
            </w:r>
            <w:r w:rsidR="002B0E88" w:rsidRPr="008B40AD">
              <w:rPr>
                <w:rStyle w:val="Hyperlink"/>
                <w:rFonts w:ascii="Times New Roman" w:hAnsi="Times New Roman" w:cs="Times New Roman"/>
                <w:lang w:val="en-US"/>
              </w:rPr>
              <w:t>Rejection against Damages during Transit:</w:t>
            </w:r>
            <w:r w:rsidR="002B0E88" w:rsidRPr="008B40AD">
              <w:tab/>
            </w:r>
            <w:r w:rsidR="002B0E88" w:rsidRPr="008B40AD">
              <w:fldChar w:fldCharType="begin"/>
            </w:r>
            <w:r w:rsidR="002B0E88" w:rsidRPr="008B40AD">
              <w:instrText xml:space="preserve"> PAGEREF _Toc199842502 \h </w:instrText>
            </w:r>
            <w:r w:rsidR="002B0E88" w:rsidRPr="008B40AD">
              <w:fldChar w:fldCharType="separate"/>
            </w:r>
            <w:r w:rsidR="002B0E88" w:rsidRPr="008B40AD">
              <w:t>24</w:t>
            </w:r>
            <w:r w:rsidR="002B0E88" w:rsidRPr="008B40AD">
              <w:fldChar w:fldCharType="end"/>
            </w:r>
          </w:hyperlink>
        </w:p>
        <w:p w14:paraId="2EE0E0FA" w14:textId="77777777" w:rsidR="00F6285F" w:rsidRPr="008B40AD" w:rsidRDefault="00D5148A">
          <w:pPr>
            <w:pStyle w:val="TOC3"/>
            <w:rPr>
              <w:rFonts w:eastAsiaTheme="minorEastAsia" w:cs="Mangal"/>
              <w:szCs w:val="20"/>
              <w:lang w:val="en-US" w:bidi="hi-IN"/>
            </w:rPr>
          </w:pPr>
          <w:hyperlink w:anchor="_Toc199842503" w:tooltip="#_Toc199842503" w:history="1">
            <w:r w:rsidR="002B0E88" w:rsidRPr="008B40AD">
              <w:rPr>
                <w:rStyle w:val="Hyperlink"/>
                <w:rFonts w:ascii="Times New Roman" w:hAnsi="Times New Roman" w:cs="Times New Roman"/>
                <w:lang w:val="en-US"/>
              </w:rPr>
              <w:t>1.15.2</w:t>
            </w:r>
            <w:r w:rsidR="002B0E88" w:rsidRPr="008B40AD">
              <w:rPr>
                <w:rFonts w:eastAsiaTheme="minorEastAsia" w:cs="Mangal"/>
                <w:szCs w:val="20"/>
                <w:lang w:val="en-US" w:bidi="hi-IN"/>
              </w:rPr>
              <w:tab/>
            </w:r>
            <w:r w:rsidR="002B0E88" w:rsidRPr="008B40AD">
              <w:rPr>
                <w:rStyle w:val="Hyperlink"/>
                <w:rFonts w:ascii="Times New Roman" w:hAnsi="Times New Roman" w:cs="Times New Roman"/>
                <w:lang w:val="en-US"/>
              </w:rPr>
              <w:t>Rejection before final acceptance:</w:t>
            </w:r>
            <w:r w:rsidR="002B0E88" w:rsidRPr="008B40AD">
              <w:tab/>
            </w:r>
            <w:r w:rsidR="002B0E88" w:rsidRPr="008B40AD">
              <w:fldChar w:fldCharType="begin"/>
            </w:r>
            <w:r w:rsidR="002B0E88" w:rsidRPr="008B40AD">
              <w:instrText xml:space="preserve"> PAGEREF _Toc199842503 \h </w:instrText>
            </w:r>
            <w:r w:rsidR="002B0E88" w:rsidRPr="008B40AD">
              <w:fldChar w:fldCharType="separate"/>
            </w:r>
            <w:r w:rsidR="002B0E88" w:rsidRPr="008B40AD">
              <w:t>24</w:t>
            </w:r>
            <w:r w:rsidR="002B0E88" w:rsidRPr="008B40AD">
              <w:fldChar w:fldCharType="end"/>
            </w:r>
          </w:hyperlink>
        </w:p>
        <w:p w14:paraId="0423B383" w14:textId="77777777" w:rsidR="00F6285F" w:rsidRPr="008B40AD" w:rsidRDefault="00D5148A">
          <w:pPr>
            <w:pStyle w:val="TOC3"/>
            <w:rPr>
              <w:rFonts w:eastAsiaTheme="minorEastAsia" w:cs="Mangal"/>
              <w:szCs w:val="20"/>
              <w:lang w:val="en-US" w:bidi="hi-IN"/>
            </w:rPr>
          </w:pPr>
          <w:hyperlink w:anchor="_Toc199842504" w:tooltip="#_Toc199842504" w:history="1">
            <w:r w:rsidR="002B0E88" w:rsidRPr="008B40AD">
              <w:rPr>
                <w:rStyle w:val="Hyperlink"/>
                <w:rFonts w:ascii="Times New Roman" w:hAnsi="Times New Roman" w:cs="Times New Roman"/>
              </w:rPr>
              <w:t>1.15.3</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Limitation of liability</w:t>
            </w:r>
            <w:r w:rsidR="002B0E88" w:rsidRPr="008B40AD">
              <w:tab/>
            </w:r>
            <w:r w:rsidR="002B0E88" w:rsidRPr="008B40AD">
              <w:fldChar w:fldCharType="begin"/>
            </w:r>
            <w:r w:rsidR="002B0E88" w:rsidRPr="008B40AD">
              <w:instrText xml:space="preserve"> PAGEREF _Toc199842504 \h </w:instrText>
            </w:r>
            <w:r w:rsidR="002B0E88" w:rsidRPr="008B40AD">
              <w:fldChar w:fldCharType="separate"/>
            </w:r>
            <w:r w:rsidR="002B0E88" w:rsidRPr="008B40AD">
              <w:t>25</w:t>
            </w:r>
            <w:r w:rsidR="002B0E88" w:rsidRPr="008B40AD">
              <w:fldChar w:fldCharType="end"/>
            </w:r>
          </w:hyperlink>
        </w:p>
        <w:p w14:paraId="68AA5026" w14:textId="77777777" w:rsidR="00F6285F" w:rsidRPr="008B40AD" w:rsidRDefault="00D5148A">
          <w:pPr>
            <w:pStyle w:val="TOC2"/>
            <w:tabs>
              <w:tab w:val="left" w:pos="660"/>
            </w:tabs>
            <w:rPr>
              <w:rFonts w:eastAsiaTheme="minorEastAsia" w:cs="Mangal"/>
              <w:szCs w:val="20"/>
              <w:lang w:val="en-US" w:bidi="hi-IN"/>
            </w:rPr>
          </w:pPr>
          <w:hyperlink w:anchor="_Toc199842505" w:tooltip="#_Toc199842505" w:history="1">
            <w:r w:rsidR="002B0E88" w:rsidRPr="008B40AD">
              <w:rPr>
                <w:rStyle w:val="Hyperlink"/>
                <w:rFonts w:ascii="Times New Roman" w:hAnsi="Times New Roman" w:cs="Times New Roman"/>
              </w:rPr>
              <w:t>1.16</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Indemnity</w:t>
            </w:r>
            <w:r w:rsidR="002B0E88" w:rsidRPr="008B40AD">
              <w:tab/>
            </w:r>
            <w:r w:rsidR="002B0E88" w:rsidRPr="008B40AD">
              <w:fldChar w:fldCharType="begin"/>
            </w:r>
            <w:r w:rsidR="002B0E88" w:rsidRPr="008B40AD">
              <w:instrText xml:space="preserve"> PAGEREF _Toc199842505 \h </w:instrText>
            </w:r>
            <w:r w:rsidR="002B0E88" w:rsidRPr="008B40AD">
              <w:fldChar w:fldCharType="separate"/>
            </w:r>
            <w:r w:rsidR="002B0E88" w:rsidRPr="008B40AD">
              <w:t>25</w:t>
            </w:r>
            <w:r w:rsidR="002B0E88" w:rsidRPr="008B40AD">
              <w:fldChar w:fldCharType="end"/>
            </w:r>
          </w:hyperlink>
        </w:p>
        <w:p w14:paraId="68D1BE69" w14:textId="77777777" w:rsidR="00F6285F" w:rsidRPr="008B40AD" w:rsidRDefault="00D5148A">
          <w:pPr>
            <w:pStyle w:val="TOC2"/>
            <w:tabs>
              <w:tab w:val="left" w:pos="660"/>
            </w:tabs>
            <w:rPr>
              <w:rFonts w:eastAsiaTheme="minorEastAsia" w:cs="Mangal"/>
              <w:szCs w:val="20"/>
              <w:lang w:val="en-US" w:bidi="hi-IN"/>
            </w:rPr>
          </w:pPr>
          <w:hyperlink w:anchor="_Toc199842506" w:tooltip="#_Toc199842506" w:history="1">
            <w:r w:rsidR="002B0E88" w:rsidRPr="008B40AD">
              <w:rPr>
                <w:rStyle w:val="Hyperlink"/>
                <w:rFonts w:ascii="Times New Roman" w:hAnsi="Times New Roman" w:cs="Times New Roman"/>
              </w:rPr>
              <w:t>1.17</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Warranty, Defect Liability, Latent defect</w:t>
            </w:r>
            <w:r w:rsidR="002B0E88" w:rsidRPr="008B40AD">
              <w:tab/>
            </w:r>
            <w:r w:rsidR="002B0E88" w:rsidRPr="008B40AD">
              <w:fldChar w:fldCharType="begin"/>
            </w:r>
            <w:r w:rsidR="002B0E88" w:rsidRPr="008B40AD">
              <w:instrText xml:space="preserve"> PAGEREF _Toc199842506 \h </w:instrText>
            </w:r>
            <w:r w:rsidR="002B0E88" w:rsidRPr="008B40AD">
              <w:fldChar w:fldCharType="separate"/>
            </w:r>
            <w:r w:rsidR="002B0E88" w:rsidRPr="008B40AD">
              <w:t>25</w:t>
            </w:r>
            <w:r w:rsidR="002B0E88" w:rsidRPr="008B40AD">
              <w:fldChar w:fldCharType="end"/>
            </w:r>
          </w:hyperlink>
        </w:p>
        <w:p w14:paraId="51829E9B" w14:textId="77777777" w:rsidR="00F6285F" w:rsidRPr="008B40AD" w:rsidRDefault="00D5148A">
          <w:pPr>
            <w:pStyle w:val="TOC3"/>
            <w:rPr>
              <w:rFonts w:eastAsiaTheme="minorEastAsia" w:cs="Mangal"/>
              <w:szCs w:val="20"/>
              <w:lang w:val="en-US" w:bidi="hi-IN"/>
            </w:rPr>
          </w:pPr>
          <w:hyperlink w:anchor="_Toc199842507" w:tooltip="#_Toc199842507" w:history="1">
            <w:r w:rsidR="002B0E88" w:rsidRPr="008B40AD">
              <w:rPr>
                <w:rStyle w:val="Hyperlink"/>
                <w:rFonts w:ascii="Times New Roman" w:hAnsi="Times New Roman" w:cs="Times New Roman"/>
              </w:rPr>
              <w:t>1.17.1</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Warranty</w:t>
            </w:r>
            <w:r w:rsidR="002B0E88" w:rsidRPr="008B40AD">
              <w:tab/>
            </w:r>
            <w:r w:rsidR="002B0E88" w:rsidRPr="008B40AD">
              <w:fldChar w:fldCharType="begin"/>
            </w:r>
            <w:r w:rsidR="002B0E88" w:rsidRPr="008B40AD">
              <w:instrText xml:space="preserve"> PAGEREF _Toc199842507 \h </w:instrText>
            </w:r>
            <w:r w:rsidR="002B0E88" w:rsidRPr="008B40AD">
              <w:fldChar w:fldCharType="separate"/>
            </w:r>
            <w:r w:rsidR="002B0E88" w:rsidRPr="008B40AD">
              <w:t>25</w:t>
            </w:r>
            <w:r w:rsidR="002B0E88" w:rsidRPr="008B40AD">
              <w:fldChar w:fldCharType="end"/>
            </w:r>
          </w:hyperlink>
        </w:p>
        <w:p w14:paraId="1B0B7FB2" w14:textId="77777777" w:rsidR="00F6285F" w:rsidRPr="008B40AD" w:rsidRDefault="00D5148A">
          <w:pPr>
            <w:pStyle w:val="TOC3"/>
            <w:rPr>
              <w:rFonts w:eastAsiaTheme="minorEastAsia" w:cs="Mangal"/>
              <w:szCs w:val="20"/>
              <w:lang w:val="en-US" w:bidi="hi-IN"/>
            </w:rPr>
          </w:pPr>
          <w:hyperlink w:anchor="_Toc199842508" w:tooltip="#_Toc199842508" w:history="1">
            <w:r w:rsidR="002B0E88" w:rsidRPr="008B40AD">
              <w:rPr>
                <w:rStyle w:val="Hyperlink"/>
                <w:rFonts w:ascii="Times New Roman" w:hAnsi="Times New Roman" w:cs="Times New Roman"/>
                <w:lang w:val="en-US"/>
              </w:rPr>
              <w:t>1.17.2</w:t>
            </w:r>
            <w:r w:rsidR="002B0E88" w:rsidRPr="008B40AD">
              <w:rPr>
                <w:rFonts w:eastAsiaTheme="minorEastAsia" w:cs="Mangal"/>
                <w:szCs w:val="20"/>
                <w:lang w:val="en-US" w:bidi="hi-IN"/>
              </w:rPr>
              <w:tab/>
            </w:r>
            <w:r w:rsidR="002B0E88" w:rsidRPr="008B40AD">
              <w:rPr>
                <w:rStyle w:val="Hyperlink"/>
                <w:rFonts w:ascii="Times New Roman" w:hAnsi="Times New Roman" w:cs="Times New Roman"/>
                <w:lang w:val="en-US"/>
              </w:rPr>
              <w:t>Contractor/Supplier’s Failure to Repair/Replacement of defective Goods</w:t>
            </w:r>
            <w:r w:rsidR="002B0E88" w:rsidRPr="008B40AD">
              <w:tab/>
            </w:r>
            <w:r w:rsidR="002B0E88" w:rsidRPr="008B40AD">
              <w:fldChar w:fldCharType="begin"/>
            </w:r>
            <w:r w:rsidR="002B0E88" w:rsidRPr="008B40AD">
              <w:instrText xml:space="preserve"> PAGEREF _Toc199842508 \h </w:instrText>
            </w:r>
            <w:r w:rsidR="002B0E88" w:rsidRPr="008B40AD">
              <w:fldChar w:fldCharType="separate"/>
            </w:r>
            <w:r w:rsidR="002B0E88" w:rsidRPr="008B40AD">
              <w:t>26</w:t>
            </w:r>
            <w:r w:rsidR="002B0E88" w:rsidRPr="008B40AD">
              <w:fldChar w:fldCharType="end"/>
            </w:r>
          </w:hyperlink>
        </w:p>
        <w:p w14:paraId="232E8BE9" w14:textId="77777777" w:rsidR="00F6285F" w:rsidRPr="008B40AD" w:rsidRDefault="00D5148A">
          <w:pPr>
            <w:pStyle w:val="TOC2"/>
            <w:tabs>
              <w:tab w:val="left" w:pos="660"/>
            </w:tabs>
            <w:rPr>
              <w:rFonts w:eastAsiaTheme="minorEastAsia" w:cs="Mangal"/>
              <w:szCs w:val="20"/>
              <w:lang w:val="en-US" w:bidi="hi-IN"/>
            </w:rPr>
          </w:pPr>
          <w:hyperlink w:anchor="_Toc199842509" w:tooltip="#_Toc199842509" w:history="1">
            <w:r w:rsidR="002B0E88" w:rsidRPr="008B40AD">
              <w:rPr>
                <w:rStyle w:val="Hyperlink"/>
                <w:rFonts w:ascii="Times New Roman" w:hAnsi="Times New Roman" w:cs="Times New Roman"/>
              </w:rPr>
              <w:t>1.18</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After Sales Services &amp; Availability of Spares</w:t>
            </w:r>
            <w:r w:rsidR="002B0E88" w:rsidRPr="008B40AD">
              <w:tab/>
            </w:r>
            <w:r w:rsidR="002B0E88" w:rsidRPr="008B40AD">
              <w:fldChar w:fldCharType="begin"/>
            </w:r>
            <w:r w:rsidR="002B0E88" w:rsidRPr="008B40AD">
              <w:instrText xml:space="preserve"> PAGEREF _Toc199842509 \h </w:instrText>
            </w:r>
            <w:r w:rsidR="002B0E88" w:rsidRPr="008B40AD">
              <w:fldChar w:fldCharType="separate"/>
            </w:r>
            <w:r w:rsidR="002B0E88" w:rsidRPr="008B40AD">
              <w:t>26</w:t>
            </w:r>
            <w:r w:rsidR="002B0E88" w:rsidRPr="008B40AD">
              <w:fldChar w:fldCharType="end"/>
            </w:r>
          </w:hyperlink>
        </w:p>
        <w:p w14:paraId="4BBA1E9E" w14:textId="77777777" w:rsidR="00F6285F" w:rsidRPr="008B40AD" w:rsidRDefault="00D5148A">
          <w:pPr>
            <w:pStyle w:val="TOC3"/>
            <w:rPr>
              <w:rFonts w:eastAsiaTheme="minorEastAsia" w:cs="Mangal"/>
              <w:szCs w:val="20"/>
              <w:lang w:val="en-US" w:bidi="hi-IN"/>
            </w:rPr>
          </w:pPr>
          <w:hyperlink w:anchor="_Toc199842510" w:tooltip="#_Toc199842510" w:history="1">
            <w:r w:rsidR="002B0E88" w:rsidRPr="008B40AD">
              <w:rPr>
                <w:rStyle w:val="Hyperlink"/>
                <w:rFonts w:ascii="Times New Roman" w:hAnsi="Times New Roman" w:cs="Times New Roman"/>
              </w:rPr>
              <w:t>1.18.1</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After Sales Services (after warranty period)</w:t>
            </w:r>
            <w:r w:rsidR="002B0E88" w:rsidRPr="008B40AD">
              <w:tab/>
            </w:r>
            <w:r w:rsidR="002B0E88" w:rsidRPr="008B40AD">
              <w:fldChar w:fldCharType="begin"/>
            </w:r>
            <w:r w:rsidR="002B0E88" w:rsidRPr="008B40AD">
              <w:instrText xml:space="preserve"> PAGEREF _Toc199842510 \h </w:instrText>
            </w:r>
            <w:r w:rsidR="002B0E88" w:rsidRPr="008B40AD">
              <w:fldChar w:fldCharType="separate"/>
            </w:r>
            <w:r w:rsidR="002B0E88" w:rsidRPr="008B40AD">
              <w:t>26</w:t>
            </w:r>
            <w:r w:rsidR="002B0E88" w:rsidRPr="008B40AD">
              <w:fldChar w:fldCharType="end"/>
            </w:r>
          </w:hyperlink>
        </w:p>
        <w:p w14:paraId="3E357D59" w14:textId="77777777" w:rsidR="00F6285F" w:rsidRPr="008B40AD" w:rsidRDefault="00D5148A">
          <w:pPr>
            <w:pStyle w:val="TOC2"/>
            <w:tabs>
              <w:tab w:val="left" w:pos="660"/>
            </w:tabs>
            <w:rPr>
              <w:rFonts w:eastAsiaTheme="minorEastAsia" w:cs="Mangal"/>
              <w:szCs w:val="20"/>
              <w:lang w:val="en-US" w:bidi="hi-IN"/>
            </w:rPr>
          </w:pPr>
          <w:hyperlink w:anchor="_Toc199842511" w:tooltip="#_Toc199842511" w:history="1">
            <w:r w:rsidR="002B0E88" w:rsidRPr="008B40AD">
              <w:rPr>
                <w:rStyle w:val="Hyperlink"/>
                <w:rFonts w:ascii="Times New Roman" w:hAnsi="Times New Roman" w:cs="Times New Roman"/>
              </w:rPr>
              <w:t>1.19</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CHANGES</w:t>
            </w:r>
            <w:r w:rsidR="002B0E88" w:rsidRPr="008B40AD">
              <w:tab/>
            </w:r>
            <w:r w:rsidR="002B0E88" w:rsidRPr="008B40AD">
              <w:fldChar w:fldCharType="begin"/>
            </w:r>
            <w:r w:rsidR="002B0E88" w:rsidRPr="008B40AD">
              <w:instrText xml:space="preserve"> PAGEREF _Toc199842511 \h </w:instrText>
            </w:r>
            <w:r w:rsidR="002B0E88" w:rsidRPr="008B40AD">
              <w:fldChar w:fldCharType="separate"/>
            </w:r>
            <w:r w:rsidR="002B0E88" w:rsidRPr="008B40AD">
              <w:t>26</w:t>
            </w:r>
            <w:r w:rsidR="002B0E88" w:rsidRPr="008B40AD">
              <w:fldChar w:fldCharType="end"/>
            </w:r>
          </w:hyperlink>
        </w:p>
        <w:p w14:paraId="25169307" w14:textId="77777777" w:rsidR="00F6285F" w:rsidRPr="008B40AD" w:rsidRDefault="00D5148A">
          <w:pPr>
            <w:pStyle w:val="TOC2"/>
            <w:tabs>
              <w:tab w:val="left" w:pos="660"/>
            </w:tabs>
            <w:rPr>
              <w:rFonts w:eastAsiaTheme="minorEastAsia" w:cs="Mangal"/>
              <w:szCs w:val="20"/>
              <w:lang w:val="en-US" w:bidi="hi-IN"/>
            </w:rPr>
          </w:pPr>
          <w:hyperlink w:anchor="_Toc199842512" w:tooltip="#_Toc199842512" w:history="1">
            <w:r w:rsidR="002B0E88" w:rsidRPr="008B40AD">
              <w:rPr>
                <w:rStyle w:val="Hyperlink"/>
                <w:rFonts w:ascii="Times New Roman" w:hAnsi="Times New Roman" w:cs="Times New Roman"/>
              </w:rPr>
              <w:t>1.20</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Cancellation/Termination of Contract/Purchase Order</w:t>
            </w:r>
            <w:r w:rsidR="002B0E88" w:rsidRPr="008B40AD">
              <w:tab/>
            </w:r>
            <w:r w:rsidR="002B0E88" w:rsidRPr="008B40AD">
              <w:fldChar w:fldCharType="begin"/>
            </w:r>
            <w:r w:rsidR="002B0E88" w:rsidRPr="008B40AD">
              <w:instrText xml:space="preserve"> PAGEREF _Toc199842512 \h </w:instrText>
            </w:r>
            <w:r w:rsidR="002B0E88" w:rsidRPr="008B40AD">
              <w:fldChar w:fldCharType="separate"/>
            </w:r>
            <w:r w:rsidR="002B0E88" w:rsidRPr="008B40AD">
              <w:t>27</w:t>
            </w:r>
            <w:r w:rsidR="002B0E88" w:rsidRPr="008B40AD">
              <w:fldChar w:fldCharType="end"/>
            </w:r>
          </w:hyperlink>
        </w:p>
        <w:p w14:paraId="6E134942" w14:textId="77777777" w:rsidR="00F6285F" w:rsidRPr="008B40AD" w:rsidRDefault="00D5148A">
          <w:pPr>
            <w:pStyle w:val="TOC3"/>
            <w:rPr>
              <w:rFonts w:eastAsiaTheme="minorEastAsia" w:cs="Mangal"/>
              <w:szCs w:val="20"/>
              <w:lang w:val="en-US" w:bidi="hi-IN"/>
            </w:rPr>
          </w:pPr>
          <w:hyperlink w:anchor="_Toc199842513" w:tooltip="#_Toc199842513" w:history="1">
            <w:r w:rsidR="002B0E88" w:rsidRPr="008B40AD">
              <w:rPr>
                <w:rStyle w:val="Hyperlink"/>
                <w:rFonts w:ascii="Times New Roman" w:hAnsi="Times New Roman" w:cs="Times New Roman"/>
              </w:rPr>
              <w:t>1.20.1</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Termination of Contract/Purchase Order for default</w:t>
            </w:r>
            <w:r w:rsidR="002B0E88" w:rsidRPr="008B40AD">
              <w:tab/>
            </w:r>
            <w:r w:rsidR="002B0E88" w:rsidRPr="008B40AD">
              <w:fldChar w:fldCharType="begin"/>
            </w:r>
            <w:r w:rsidR="002B0E88" w:rsidRPr="008B40AD">
              <w:instrText xml:space="preserve"> PAGEREF _Toc199842513 \h </w:instrText>
            </w:r>
            <w:r w:rsidR="002B0E88" w:rsidRPr="008B40AD">
              <w:fldChar w:fldCharType="separate"/>
            </w:r>
            <w:r w:rsidR="002B0E88" w:rsidRPr="008B40AD">
              <w:t>27</w:t>
            </w:r>
            <w:r w:rsidR="002B0E88" w:rsidRPr="008B40AD">
              <w:fldChar w:fldCharType="end"/>
            </w:r>
          </w:hyperlink>
        </w:p>
        <w:p w14:paraId="74EE6162" w14:textId="77777777" w:rsidR="00F6285F" w:rsidRPr="008B40AD" w:rsidRDefault="00D5148A">
          <w:pPr>
            <w:pStyle w:val="TOC3"/>
            <w:rPr>
              <w:rFonts w:eastAsiaTheme="minorEastAsia" w:cs="Mangal"/>
              <w:szCs w:val="20"/>
              <w:lang w:val="en-US" w:bidi="hi-IN"/>
            </w:rPr>
          </w:pPr>
          <w:hyperlink w:anchor="_Toc199842514" w:tooltip="#_Toc199842514" w:history="1">
            <w:r w:rsidR="002B0E88" w:rsidRPr="008B40AD">
              <w:rPr>
                <w:rStyle w:val="Hyperlink"/>
                <w:rFonts w:ascii="Times New Roman" w:hAnsi="Times New Roman" w:cs="Times New Roman"/>
              </w:rPr>
              <w:t>1.20.2</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Termination of Contract/Purchase Order for insolvency</w:t>
            </w:r>
            <w:r w:rsidR="002B0E88" w:rsidRPr="008B40AD">
              <w:tab/>
            </w:r>
            <w:r w:rsidR="002B0E88" w:rsidRPr="008B40AD">
              <w:fldChar w:fldCharType="begin"/>
            </w:r>
            <w:r w:rsidR="002B0E88" w:rsidRPr="008B40AD">
              <w:instrText xml:space="preserve"> PAGEREF _Toc199842514 \h </w:instrText>
            </w:r>
            <w:r w:rsidR="002B0E88" w:rsidRPr="008B40AD">
              <w:fldChar w:fldCharType="separate"/>
            </w:r>
            <w:r w:rsidR="002B0E88" w:rsidRPr="008B40AD">
              <w:t>28</w:t>
            </w:r>
            <w:r w:rsidR="002B0E88" w:rsidRPr="008B40AD">
              <w:fldChar w:fldCharType="end"/>
            </w:r>
          </w:hyperlink>
        </w:p>
        <w:p w14:paraId="781AE8E8" w14:textId="77777777" w:rsidR="00F6285F" w:rsidRPr="008B40AD" w:rsidRDefault="00D5148A">
          <w:pPr>
            <w:pStyle w:val="TOC3"/>
            <w:rPr>
              <w:rFonts w:eastAsiaTheme="minorEastAsia" w:cs="Mangal"/>
              <w:szCs w:val="20"/>
              <w:lang w:val="en-US" w:bidi="hi-IN"/>
            </w:rPr>
          </w:pPr>
          <w:hyperlink w:anchor="_Toc199842515" w:tooltip="#_Toc199842515" w:history="1">
            <w:r w:rsidR="002B0E88" w:rsidRPr="008B40AD">
              <w:rPr>
                <w:rStyle w:val="Hyperlink"/>
                <w:rFonts w:ascii="Times New Roman" w:hAnsi="Times New Roman" w:cs="Times New Roman"/>
              </w:rPr>
              <w:t>1.20.3</w:t>
            </w:r>
            <w:r w:rsidR="002B0E88" w:rsidRPr="008B40AD">
              <w:rPr>
                <w:rFonts w:eastAsiaTheme="minorEastAsia" w:cs="Mangal"/>
                <w:szCs w:val="20"/>
                <w:lang w:val="en-US" w:bidi="hi-IN"/>
              </w:rPr>
              <w:tab/>
            </w:r>
            <w:r w:rsidR="002B0E88" w:rsidRPr="008B40AD">
              <w:rPr>
                <w:rStyle w:val="Hyperlink"/>
                <w:rFonts w:ascii="Times New Roman" w:hAnsi="Times New Roman" w:cs="Times New Roman"/>
              </w:rPr>
              <w:t>Termination of Contract/Purchase Order for convenience</w:t>
            </w:r>
            <w:r w:rsidR="002B0E88" w:rsidRPr="008B40AD">
              <w:tab/>
            </w:r>
            <w:r w:rsidR="002B0E88" w:rsidRPr="008B40AD">
              <w:fldChar w:fldCharType="begin"/>
            </w:r>
            <w:r w:rsidR="002B0E88" w:rsidRPr="008B40AD">
              <w:instrText xml:space="preserve"> PAGEREF _Toc199842515 \h </w:instrText>
            </w:r>
            <w:r w:rsidR="002B0E88" w:rsidRPr="008B40AD">
              <w:fldChar w:fldCharType="separate"/>
            </w:r>
            <w:r w:rsidR="002B0E88" w:rsidRPr="008B40AD">
              <w:t>28</w:t>
            </w:r>
            <w:r w:rsidR="002B0E88" w:rsidRPr="008B40AD">
              <w:fldChar w:fldCharType="end"/>
            </w:r>
          </w:hyperlink>
        </w:p>
        <w:p w14:paraId="3B65F34F" w14:textId="77777777" w:rsidR="00F6285F" w:rsidRPr="008B40AD" w:rsidRDefault="00D5148A">
          <w:pPr>
            <w:pStyle w:val="TOC2"/>
            <w:rPr>
              <w:rFonts w:eastAsiaTheme="minorEastAsia" w:cs="Mangal"/>
              <w:szCs w:val="20"/>
              <w:lang w:val="en-US" w:bidi="hi-IN"/>
            </w:rPr>
          </w:pPr>
          <w:hyperlink w:anchor="_Toc199842516" w:tooltip="#_Toc199842516" w:history="1">
            <w:r w:rsidR="002B0E88" w:rsidRPr="008B40AD">
              <w:rPr>
                <w:rStyle w:val="Hyperlink"/>
                <w:rFonts w:ascii="Times New Roman" w:hAnsi="Times New Roman" w:cs="Times New Roman"/>
              </w:rPr>
              <w:t>Annexure-B1: Bank Guarantee (Advance Payment)</w:t>
            </w:r>
            <w:r w:rsidR="002B0E88" w:rsidRPr="008B40AD">
              <w:tab/>
            </w:r>
            <w:r w:rsidR="002B0E88" w:rsidRPr="008B40AD">
              <w:fldChar w:fldCharType="begin"/>
            </w:r>
            <w:r w:rsidR="002B0E88" w:rsidRPr="008B40AD">
              <w:instrText xml:space="preserve"> PAGEREF _Toc199842516 \h </w:instrText>
            </w:r>
            <w:r w:rsidR="002B0E88" w:rsidRPr="008B40AD">
              <w:fldChar w:fldCharType="separate"/>
            </w:r>
            <w:r w:rsidR="002B0E88" w:rsidRPr="008B40AD">
              <w:t>29</w:t>
            </w:r>
            <w:r w:rsidR="002B0E88" w:rsidRPr="008B40AD">
              <w:fldChar w:fldCharType="end"/>
            </w:r>
          </w:hyperlink>
        </w:p>
        <w:p w14:paraId="5133EE3F" w14:textId="77777777" w:rsidR="00F6285F" w:rsidRPr="008B40AD" w:rsidRDefault="00D5148A">
          <w:pPr>
            <w:pStyle w:val="TOC2"/>
            <w:rPr>
              <w:rFonts w:eastAsiaTheme="minorEastAsia" w:cs="Mangal"/>
              <w:szCs w:val="20"/>
              <w:lang w:val="en-US" w:bidi="hi-IN"/>
            </w:rPr>
          </w:pPr>
          <w:hyperlink w:anchor="_Toc199842517" w:tooltip="#_Toc199842517" w:history="1">
            <w:r w:rsidR="002B0E88" w:rsidRPr="008B40AD">
              <w:rPr>
                <w:rStyle w:val="Hyperlink"/>
                <w:rFonts w:ascii="Times New Roman" w:hAnsi="Times New Roman" w:cs="Times New Roman"/>
              </w:rPr>
              <w:t>Annexure-B2: Commercial Compliance Sheet</w:t>
            </w:r>
            <w:r w:rsidR="002B0E88" w:rsidRPr="008B40AD">
              <w:tab/>
            </w:r>
            <w:r w:rsidR="002B0E88" w:rsidRPr="008B40AD">
              <w:fldChar w:fldCharType="begin"/>
            </w:r>
            <w:r w:rsidR="002B0E88" w:rsidRPr="008B40AD">
              <w:instrText xml:space="preserve"> PAGEREF _Toc199842517 \h </w:instrText>
            </w:r>
            <w:r w:rsidR="002B0E88" w:rsidRPr="008B40AD">
              <w:fldChar w:fldCharType="separate"/>
            </w:r>
            <w:r w:rsidR="002B0E88" w:rsidRPr="008B40AD">
              <w:t>31</w:t>
            </w:r>
            <w:r w:rsidR="002B0E88" w:rsidRPr="008B40AD">
              <w:fldChar w:fldCharType="end"/>
            </w:r>
          </w:hyperlink>
        </w:p>
        <w:p w14:paraId="5047CAD7" w14:textId="77777777" w:rsidR="00F6285F" w:rsidRPr="008B40AD" w:rsidRDefault="00D5148A">
          <w:pPr>
            <w:pStyle w:val="TOC2"/>
            <w:rPr>
              <w:rFonts w:eastAsiaTheme="minorEastAsia" w:cs="Mangal"/>
              <w:szCs w:val="20"/>
              <w:lang w:val="en-US" w:bidi="hi-IN"/>
            </w:rPr>
          </w:pPr>
          <w:hyperlink w:anchor="_Toc199842518" w:tooltip="#_Toc199842518" w:history="1">
            <w:r w:rsidR="002B0E88" w:rsidRPr="008B40AD">
              <w:rPr>
                <w:rStyle w:val="Hyperlink"/>
                <w:rFonts w:ascii="Times New Roman" w:hAnsi="Times New Roman" w:cs="Times New Roman"/>
              </w:rPr>
              <w:t>Annexure-B3: Hindrance Register</w:t>
            </w:r>
            <w:r w:rsidR="002B0E88" w:rsidRPr="008B40AD">
              <w:tab/>
            </w:r>
            <w:r w:rsidR="002B0E88" w:rsidRPr="008B40AD">
              <w:fldChar w:fldCharType="begin"/>
            </w:r>
            <w:r w:rsidR="002B0E88" w:rsidRPr="008B40AD">
              <w:instrText xml:space="preserve"> PAGEREF _Toc199842518 \h </w:instrText>
            </w:r>
            <w:r w:rsidR="002B0E88" w:rsidRPr="008B40AD">
              <w:fldChar w:fldCharType="separate"/>
            </w:r>
            <w:r w:rsidR="002B0E88" w:rsidRPr="008B40AD">
              <w:t>32</w:t>
            </w:r>
            <w:r w:rsidR="002B0E88" w:rsidRPr="008B40AD">
              <w:fldChar w:fldCharType="end"/>
            </w:r>
          </w:hyperlink>
        </w:p>
        <w:p w14:paraId="6D3D7FC8" w14:textId="77777777" w:rsidR="00F6285F" w:rsidRPr="008B40AD" w:rsidRDefault="002B0E88">
          <w:pPr>
            <w:tabs>
              <w:tab w:val="left" w:pos="540"/>
              <w:tab w:val="left" w:pos="9752"/>
            </w:tabs>
            <w:rPr>
              <w:rFonts w:ascii="Times New Roman" w:hAnsi="Times New Roman" w:cs="Times New Roman"/>
              <w:sz w:val="24"/>
              <w:szCs w:val="24"/>
            </w:rPr>
          </w:pPr>
          <w:r w:rsidRPr="008B40AD">
            <w:rPr>
              <w:rFonts w:ascii="Times New Roman" w:hAnsi="Times New Roman" w:cs="Times New Roman"/>
              <w:b/>
              <w:bCs/>
              <w:sz w:val="24"/>
              <w:szCs w:val="24"/>
            </w:rPr>
            <w:fldChar w:fldCharType="end"/>
          </w:r>
        </w:p>
      </w:sdtContent>
    </w:sdt>
    <w:p w14:paraId="6B5C0826" w14:textId="77777777" w:rsidR="00F6285F" w:rsidRPr="008B40AD" w:rsidRDefault="002B0E88">
      <w:pPr>
        <w:ind w:left="862" w:hanging="862"/>
        <w:rPr>
          <w:rFonts w:ascii="Times New Roman" w:eastAsiaTheme="majorEastAsia" w:hAnsi="Times New Roman" w:cs="Times New Roman"/>
          <w:color w:val="2E74B5" w:themeColor="accent1" w:themeShade="BF"/>
          <w:sz w:val="24"/>
          <w:szCs w:val="24"/>
        </w:rPr>
      </w:pPr>
      <w:bookmarkStart w:id="7" w:name="_Toc447287320"/>
      <w:bookmarkStart w:id="8" w:name="_Ref449624458"/>
      <w:bookmarkStart w:id="9" w:name="_Ref449624480"/>
      <w:bookmarkStart w:id="10" w:name="_Ref35949525"/>
      <w:bookmarkStart w:id="11" w:name="_Ref90291060"/>
      <w:bookmarkStart w:id="12" w:name="_Ref111127634"/>
      <w:bookmarkStart w:id="13" w:name="_Toc132881432"/>
      <w:r w:rsidRPr="008B40AD">
        <w:rPr>
          <w:rFonts w:ascii="Times New Roman" w:hAnsi="Times New Roman" w:cs="Times New Roman"/>
          <w:sz w:val="24"/>
          <w:szCs w:val="24"/>
        </w:rPr>
        <w:br w:type="page" w:clear="all"/>
      </w:r>
    </w:p>
    <w:p w14:paraId="44B19A9B" w14:textId="77777777" w:rsidR="00F6285F" w:rsidRPr="008B40AD" w:rsidRDefault="002B0E88">
      <w:pPr>
        <w:pStyle w:val="Heading1"/>
        <w:spacing w:line="259" w:lineRule="auto"/>
        <w:jc w:val="left"/>
        <w:rPr>
          <w:rFonts w:ascii="Times New Roman" w:hAnsi="Times New Roman" w:cs="Times New Roman"/>
          <w:sz w:val="24"/>
          <w:szCs w:val="24"/>
        </w:rPr>
      </w:pPr>
      <w:bookmarkStart w:id="14" w:name="_Toc199842442"/>
      <w:r w:rsidRPr="008B40AD">
        <w:rPr>
          <w:rFonts w:ascii="Times New Roman" w:hAnsi="Times New Roman" w:cs="Times New Roman"/>
          <w:sz w:val="24"/>
          <w:szCs w:val="24"/>
        </w:rPr>
        <w:lastRenderedPageBreak/>
        <w:t>Essential Eligibility Criteria</w:t>
      </w:r>
      <w:bookmarkEnd w:id="7"/>
      <w:bookmarkEnd w:id="8"/>
      <w:bookmarkEnd w:id="9"/>
      <w:bookmarkEnd w:id="10"/>
      <w:bookmarkEnd w:id="11"/>
      <w:bookmarkEnd w:id="12"/>
      <w:bookmarkEnd w:id="13"/>
      <w:bookmarkEnd w:id="14"/>
    </w:p>
    <w:p w14:paraId="6C850F70" w14:textId="77777777" w:rsidR="00F6285F" w:rsidRPr="008B40AD" w:rsidRDefault="00F6285F">
      <w:pPr>
        <w:pStyle w:val="List"/>
        <w:numPr>
          <w:ilvl w:val="0"/>
          <w:numId w:val="0"/>
        </w:numPr>
        <w:tabs>
          <w:tab w:val="left" w:pos="540"/>
          <w:tab w:val="left" w:pos="8640"/>
        </w:tabs>
        <w:ind w:left="825" w:right="-90"/>
        <w:rPr>
          <w:b/>
          <w:caps/>
          <w:color w:val="000000"/>
          <w:u w:val="single"/>
        </w:rPr>
      </w:pPr>
    </w:p>
    <w:p w14:paraId="47AE2171" w14:textId="77777777" w:rsidR="00F6285F" w:rsidRPr="008B40AD" w:rsidRDefault="002B0E88">
      <w:pPr>
        <w:pStyle w:val="BodyText3"/>
        <w:rPr>
          <w:rFonts w:ascii="Times New Roman" w:hAnsi="Times New Roman" w:cs="Times New Roman"/>
          <w:color w:val="000000"/>
          <w:sz w:val="24"/>
          <w:szCs w:val="24"/>
        </w:rPr>
      </w:pPr>
      <w:r w:rsidRPr="008B40AD">
        <w:rPr>
          <w:rFonts w:ascii="Times New Roman" w:hAnsi="Times New Roman" w:cs="Times New Roman"/>
          <w:color w:val="000000"/>
          <w:sz w:val="24"/>
          <w:szCs w:val="24"/>
        </w:rPr>
        <w:t xml:space="preserve">Bids meeting the Essential Eligibility Criteria (EEC) shall only be considered as “Eligible Bids”. Bidder as mentioned in the EEC Table 1 means single Indian company/Indian industry. Bidder must </w:t>
      </w:r>
      <w:r w:rsidRPr="008B40AD">
        <w:rPr>
          <w:rFonts w:ascii="Times New Roman" w:hAnsi="Times New Roman" w:cs="Times New Roman"/>
          <w:sz w:val="24"/>
          <w:szCs w:val="24"/>
        </w:rPr>
        <w:t xml:space="preserve">upload digitally signed or ink signed &amp; stamped </w:t>
      </w:r>
      <w:r w:rsidRPr="008B40AD">
        <w:rPr>
          <w:rFonts w:ascii="Times New Roman" w:hAnsi="Times New Roman" w:cs="Times New Roman"/>
          <w:color w:val="000000"/>
          <w:sz w:val="24"/>
          <w:szCs w:val="24"/>
        </w:rPr>
        <w:t xml:space="preserve">copies of documents in support of EEC. </w:t>
      </w:r>
      <w:proofErr w:type="gramStart"/>
      <w:r w:rsidRPr="008B40AD">
        <w:rPr>
          <w:rFonts w:ascii="Times New Roman" w:hAnsi="Times New Roman" w:cs="Times New Roman"/>
          <w:color w:val="000000"/>
          <w:sz w:val="24"/>
          <w:szCs w:val="24"/>
        </w:rPr>
        <w:t>However</w:t>
      </w:r>
      <w:proofErr w:type="gramEnd"/>
      <w:r w:rsidRPr="008B40AD">
        <w:rPr>
          <w:rFonts w:ascii="Times New Roman" w:hAnsi="Times New Roman" w:cs="Times New Roman"/>
          <w:color w:val="000000"/>
          <w:sz w:val="24"/>
          <w:szCs w:val="24"/>
        </w:rPr>
        <w:t xml:space="preserve"> meeting the essential eligibility criteria in itself does not automatically qualify through the technical bid evaluation process. </w:t>
      </w:r>
    </w:p>
    <w:p w14:paraId="7E45B94C" w14:textId="77777777" w:rsidR="00F6285F" w:rsidRPr="008B40AD" w:rsidRDefault="002B0E88">
      <w:pPr>
        <w:pStyle w:val="Caption"/>
      </w:pPr>
      <w:bookmarkStart w:id="15" w:name="_Ref90290943"/>
      <w:bookmarkStart w:id="16" w:name="_Ref90290891"/>
      <w:bookmarkStart w:id="17" w:name="_Toc127787867"/>
      <w:bookmarkStart w:id="18" w:name="_Toc447287288"/>
      <w:r w:rsidRPr="008B40AD">
        <w:t xml:space="preserve">Table </w:t>
      </w:r>
      <w:r w:rsidRPr="008B40AD">
        <w:fldChar w:fldCharType="begin"/>
      </w:r>
      <w:r w:rsidRPr="008B40AD">
        <w:instrText xml:space="preserve"> SEQ Table \* ARABIC </w:instrText>
      </w:r>
      <w:r w:rsidRPr="008B40AD">
        <w:fldChar w:fldCharType="separate"/>
      </w:r>
      <w:r w:rsidRPr="008B40AD">
        <w:t>1</w:t>
      </w:r>
      <w:r w:rsidRPr="008B40AD">
        <w:fldChar w:fldCharType="end"/>
      </w:r>
      <w:bookmarkEnd w:id="15"/>
      <w:r w:rsidRPr="008B40AD">
        <w:t>: Essential Eligibility Criteria</w:t>
      </w:r>
      <w:bookmarkEnd w:id="16"/>
      <w:bookmarkEnd w:id="17"/>
      <w:r w:rsidRPr="008B40AD">
        <w:t xml:space="preserve"> </w:t>
      </w:r>
      <w:bookmarkEnd w:id="18"/>
    </w:p>
    <w:tbl>
      <w:tblPr>
        <w:tblW w:w="0" w:type="auto"/>
        <w:tblInd w:w="-15" w:type="dxa"/>
        <w:shd w:val="clear" w:color="auto" w:fill="FDFDFC"/>
        <w:tblCellMar>
          <w:left w:w="0" w:type="dxa"/>
          <w:right w:w="0" w:type="dxa"/>
        </w:tblCellMar>
        <w:tblLook w:val="04A0" w:firstRow="1" w:lastRow="0" w:firstColumn="1" w:lastColumn="0" w:noHBand="0" w:noVBand="1"/>
      </w:tblPr>
      <w:tblGrid>
        <w:gridCol w:w="4850"/>
        <w:gridCol w:w="4860"/>
      </w:tblGrid>
      <w:tr w:rsidR="00F6285F" w:rsidRPr="008B40AD" w14:paraId="710156BA" w14:textId="77777777">
        <w:trPr>
          <w:trHeight w:val="467"/>
        </w:trPr>
        <w:tc>
          <w:tcPr>
            <w:tcW w:w="4850" w:type="dxa"/>
            <w:tcBorders>
              <w:top w:val="single" w:sz="8" w:space="0" w:color="auto"/>
              <w:left w:val="single" w:sz="8" w:space="0" w:color="auto"/>
              <w:bottom w:val="single" w:sz="8" w:space="0" w:color="auto"/>
              <w:right w:val="single" w:sz="8" w:space="0" w:color="auto"/>
            </w:tcBorders>
            <w:shd w:val="clear" w:color="auto" w:fill="FDFDFC"/>
            <w:tcMar>
              <w:top w:w="0" w:type="dxa"/>
              <w:left w:w="108" w:type="dxa"/>
              <w:bottom w:w="0" w:type="dxa"/>
              <w:right w:w="108" w:type="dxa"/>
            </w:tcMar>
          </w:tcPr>
          <w:p w14:paraId="53E2A33A" w14:textId="77777777" w:rsidR="00F6285F" w:rsidRPr="008B40AD" w:rsidRDefault="002B0E88">
            <w:pPr>
              <w:jc w:val="center"/>
              <w:rPr>
                <w:rFonts w:eastAsia="Times New Roman" w:cs="Calibri"/>
                <w:lang w:eastAsia="en-IN" w:bidi="te-IN"/>
              </w:rPr>
            </w:pPr>
            <w:r w:rsidRPr="008B40AD">
              <w:rPr>
                <w:rFonts w:ascii="Times New Roman" w:eastAsia="Times New Roman" w:hAnsi="Times New Roman" w:cs="Times New Roman"/>
                <w:b/>
                <w:bCs/>
                <w:color w:val="000000"/>
                <w:sz w:val="24"/>
                <w:szCs w:val="24"/>
                <w:lang w:eastAsia="en-IN" w:bidi="te-IN"/>
              </w:rPr>
              <w:t>Essential Eligibility Criteria</w:t>
            </w:r>
          </w:p>
        </w:tc>
        <w:tc>
          <w:tcPr>
            <w:tcW w:w="4860" w:type="dxa"/>
            <w:tcBorders>
              <w:top w:val="single" w:sz="8" w:space="0" w:color="auto"/>
              <w:left w:val="none" w:sz="4" w:space="0" w:color="000000"/>
              <w:bottom w:val="single" w:sz="8" w:space="0" w:color="auto"/>
              <w:right w:val="single" w:sz="8" w:space="0" w:color="auto"/>
            </w:tcBorders>
            <w:shd w:val="clear" w:color="auto" w:fill="FDFDFC"/>
            <w:tcMar>
              <w:top w:w="0" w:type="dxa"/>
              <w:left w:w="108" w:type="dxa"/>
              <w:bottom w:w="0" w:type="dxa"/>
              <w:right w:w="108" w:type="dxa"/>
            </w:tcMar>
          </w:tcPr>
          <w:p w14:paraId="389CC369" w14:textId="77777777" w:rsidR="00F6285F" w:rsidRPr="008B40AD" w:rsidRDefault="002B0E88">
            <w:pPr>
              <w:jc w:val="center"/>
              <w:rPr>
                <w:rFonts w:eastAsia="Times New Roman" w:cs="Calibri"/>
                <w:lang w:eastAsia="en-IN" w:bidi="te-IN"/>
              </w:rPr>
            </w:pPr>
            <w:r w:rsidRPr="008B40AD">
              <w:rPr>
                <w:rFonts w:ascii="Times New Roman" w:eastAsia="Times New Roman" w:hAnsi="Times New Roman" w:cs="Times New Roman"/>
                <w:b/>
                <w:bCs/>
                <w:color w:val="000000"/>
                <w:sz w:val="24"/>
                <w:szCs w:val="24"/>
                <w:lang w:eastAsia="en-IN" w:bidi="te-IN"/>
              </w:rPr>
              <w:t>Documentary evidence</w:t>
            </w:r>
          </w:p>
        </w:tc>
      </w:tr>
      <w:tr w:rsidR="00F6285F" w:rsidRPr="008B40AD" w14:paraId="74B2A4F6" w14:textId="77777777">
        <w:tc>
          <w:tcPr>
            <w:tcW w:w="4850" w:type="dxa"/>
            <w:tcBorders>
              <w:top w:val="none" w:sz="4" w:space="0" w:color="000000"/>
              <w:left w:val="single" w:sz="8" w:space="0" w:color="auto"/>
              <w:bottom w:val="single" w:sz="4" w:space="0" w:color="auto"/>
              <w:right w:val="single" w:sz="8" w:space="0" w:color="auto"/>
            </w:tcBorders>
            <w:shd w:val="clear" w:color="auto" w:fill="FDFDFC"/>
            <w:tcMar>
              <w:top w:w="0" w:type="dxa"/>
              <w:left w:w="108" w:type="dxa"/>
              <w:bottom w:w="0" w:type="dxa"/>
              <w:right w:w="108" w:type="dxa"/>
            </w:tcMar>
          </w:tcPr>
          <w:p w14:paraId="5B6917A1" w14:textId="77777777" w:rsidR="00F6285F" w:rsidRPr="008B40AD" w:rsidRDefault="002B0E88">
            <w:pPr>
              <w:spacing w:after="30"/>
              <w:rPr>
                <w:rFonts w:ascii="Times New Roman" w:hAnsi="Times New Roman" w:cs="Times New Roman"/>
                <w:sz w:val="24"/>
                <w:szCs w:val="24"/>
              </w:rPr>
            </w:pPr>
            <w:r w:rsidRPr="008B40AD">
              <w:rPr>
                <w:rFonts w:ascii="Times New Roman" w:hAnsi="Times New Roman" w:cs="Times New Roman"/>
                <w:sz w:val="24"/>
                <w:szCs w:val="24"/>
              </w:rPr>
              <w:t xml:space="preserve">Experience criteria: </w:t>
            </w:r>
          </w:p>
          <w:p w14:paraId="69BC5147" w14:textId="77777777" w:rsidR="00F6285F" w:rsidRPr="008B40AD" w:rsidRDefault="002B0E88">
            <w:pPr>
              <w:spacing w:after="30"/>
              <w:rPr>
                <w:rFonts w:ascii="Times New Roman" w:hAnsi="Times New Roman" w:cs="Times New Roman"/>
                <w:b/>
                <w:bCs/>
                <w:sz w:val="24"/>
                <w:szCs w:val="24"/>
              </w:rPr>
            </w:pPr>
            <w:r w:rsidRPr="008B40AD">
              <w:rPr>
                <w:rFonts w:ascii="Times New Roman" w:hAnsi="Times New Roman" w:cs="Times New Roman"/>
                <w:sz w:val="24"/>
                <w:szCs w:val="24"/>
              </w:rPr>
              <w:t xml:space="preserve">1. Bidder must have executed job(s) involving manufacturing </w:t>
            </w:r>
            <w:proofErr w:type="gramStart"/>
            <w:r w:rsidRPr="008B40AD">
              <w:rPr>
                <w:rFonts w:ascii="Times New Roman" w:hAnsi="Times New Roman" w:cs="Times New Roman"/>
                <w:sz w:val="24"/>
                <w:szCs w:val="24"/>
              </w:rPr>
              <w:t xml:space="preserve">of  </w:t>
            </w:r>
            <w:r w:rsidRPr="008B40AD">
              <w:rPr>
                <w:rFonts w:ascii="Times New Roman" w:hAnsi="Times New Roman" w:cs="Times New Roman"/>
                <w:b/>
                <w:bCs/>
                <w:sz w:val="24"/>
                <w:szCs w:val="24"/>
              </w:rPr>
              <w:t>high</w:t>
            </w:r>
            <w:proofErr w:type="gramEnd"/>
            <w:r w:rsidRPr="008B40AD">
              <w:rPr>
                <w:rFonts w:ascii="Times New Roman" w:hAnsi="Times New Roman" w:cs="Times New Roman"/>
                <w:b/>
                <w:bCs/>
                <w:sz w:val="24"/>
                <w:szCs w:val="24"/>
              </w:rPr>
              <w:t xml:space="preserve"> </w:t>
            </w:r>
          </w:p>
          <w:p w14:paraId="7887102B" w14:textId="77777777" w:rsidR="00F6285F" w:rsidRPr="008B40AD" w:rsidRDefault="002B0E88">
            <w:pPr>
              <w:spacing w:after="30"/>
              <w:rPr>
                <w:rFonts w:ascii="Times New Roman" w:hAnsi="Times New Roman" w:cs="Times New Roman"/>
                <w:sz w:val="24"/>
                <w:szCs w:val="24"/>
              </w:rPr>
            </w:pPr>
            <w:r w:rsidRPr="008B40AD">
              <w:rPr>
                <w:rFonts w:ascii="Times New Roman" w:hAnsi="Times New Roman" w:cs="Times New Roman"/>
                <w:b/>
                <w:bCs/>
                <w:sz w:val="24"/>
                <w:szCs w:val="24"/>
              </w:rPr>
              <w:t xml:space="preserve">vacuum </w:t>
            </w:r>
            <w:proofErr w:type="gramStart"/>
            <w:r w:rsidRPr="008B40AD">
              <w:rPr>
                <w:rFonts w:ascii="Times New Roman" w:hAnsi="Times New Roman" w:cs="Times New Roman"/>
                <w:b/>
                <w:bCs/>
                <w:sz w:val="24"/>
                <w:szCs w:val="24"/>
                <w:lang w:val="en-US"/>
              </w:rPr>
              <w:t>( up</w:t>
            </w:r>
            <w:proofErr w:type="gramEnd"/>
            <w:r w:rsidRPr="008B40AD">
              <w:rPr>
                <w:rFonts w:ascii="Times New Roman" w:hAnsi="Times New Roman" w:cs="Times New Roman"/>
                <w:b/>
                <w:bCs/>
                <w:sz w:val="24"/>
                <w:szCs w:val="24"/>
                <w:lang w:val="en-US"/>
              </w:rPr>
              <w:t xml:space="preserve"> to 10</w:t>
            </w:r>
            <w:r w:rsidRPr="008B40AD">
              <w:rPr>
                <w:rFonts w:ascii="Times New Roman" w:hAnsi="Times New Roman" w:cs="Times New Roman"/>
                <w:b/>
                <w:bCs/>
                <w:sz w:val="24"/>
                <w:szCs w:val="24"/>
                <w:vertAlign w:val="superscript"/>
                <w:lang w:val="en-US"/>
              </w:rPr>
              <w:t xml:space="preserve">-06 </w:t>
            </w:r>
            <w:r w:rsidRPr="008B40AD">
              <w:rPr>
                <w:rFonts w:ascii="Times New Roman" w:hAnsi="Times New Roman" w:cs="Times New Roman"/>
                <w:b/>
                <w:bCs/>
                <w:sz w:val="24"/>
                <w:szCs w:val="24"/>
                <w:lang w:val="en-US"/>
              </w:rPr>
              <w:t xml:space="preserve">mbar) </w:t>
            </w:r>
            <w:r w:rsidRPr="008B40AD">
              <w:rPr>
                <w:rFonts w:ascii="Times New Roman" w:hAnsi="Times New Roman" w:cs="Times New Roman"/>
                <w:b/>
                <w:bCs/>
                <w:sz w:val="24"/>
                <w:szCs w:val="24"/>
              </w:rPr>
              <w:t>compatible</w:t>
            </w:r>
            <w:r w:rsidRPr="008B40AD">
              <w:rPr>
                <w:rFonts w:ascii="Times New Roman" w:hAnsi="Times New Roman" w:cs="Times New Roman"/>
                <w:sz w:val="24"/>
                <w:szCs w:val="24"/>
              </w:rPr>
              <w:t xml:space="preserve"> ceramic components like alumina or similar with ASME / ISO/IEC or equivalent Indian standards during last 3 Years.</w:t>
            </w:r>
          </w:p>
          <w:p w14:paraId="0800364D" w14:textId="77777777" w:rsidR="00F6285F" w:rsidRPr="008B40AD" w:rsidRDefault="002B0E88">
            <w:pPr>
              <w:spacing w:after="30"/>
              <w:rPr>
                <w:rFonts w:ascii="Times New Roman" w:hAnsi="Times New Roman" w:cs="Times New Roman"/>
                <w:sz w:val="24"/>
                <w:szCs w:val="24"/>
              </w:rPr>
            </w:pPr>
            <w:r w:rsidRPr="008B40AD">
              <w:rPr>
                <w:rFonts w:ascii="Times New Roman" w:hAnsi="Times New Roman" w:cs="Times New Roman"/>
                <w:sz w:val="24"/>
                <w:szCs w:val="24"/>
              </w:rPr>
              <w:t xml:space="preserve">2. Bidder must have proven expertise in vacuum brazing of ceramic (alumina or other) to SS/Cu/other metallic parts. </w:t>
            </w:r>
          </w:p>
          <w:p w14:paraId="0B2FD096" w14:textId="43C62112" w:rsidR="00F6285F" w:rsidRPr="008B40AD" w:rsidRDefault="002B0E88">
            <w:pPr>
              <w:spacing w:after="30"/>
              <w:rPr>
                <w:rFonts w:ascii="Times New Roman" w:hAnsi="Times New Roman" w:cs="Times New Roman"/>
                <w:sz w:val="24"/>
                <w:szCs w:val="24"/>
              </w:rPr>
            </w:pPr>
            <w:r w:rsidRPr="008B40AD">
              <w:rPr>
                <w:rFonts w:ascii="Times New Roman" w:hAnsi="Times New Roman" w:cs="Times New Roman"/>
                <w:sz w:val="24"/>
                <w:szCs w:val="24"/>
              </w:rPr>
              <w:t xml:space="preserve">3. Bidder must have experience on NDT </w:t>
            </w:r>
            <w:r w:rsidR="00DC1F20" w:rsidRPr="008B40AD">
              <w:rPr>
                <w:rFonts w:ascii="Times New Roman" w:hAnsi="Times New Roman" w:cs="Times New Roman"/>
                <w:sz w:val="24"/>
                <w:szCs w:val="24"/>
              </w:rPr>
              <w:t xml:space="preserve">(Non Destructive  testing) </w:t>
            </w:r>
            <w:r w:rsidRPr="008B40AD">
              <w:rPr>
                <w:rFonts w:ascii="Times New Roman" w:hAnsi="Times New Roman" w:cs="Times New Roman"/>
                <w:sz w:val="24"/>
                <w:szCs w:val="24"/>
              </w:rPr>
              <w:t xml:space="preserve"> of </w:t>
            </w:r>
            <w:r w:rsidRPr="008B40AD">
              <w:rPr>
                <w:rFonts w:ascii="Times New Roman" w:hAnsi="Times New Roman" w:cs="Times New Roman"/>
                <w:sz w:val="24"/>
                <w:szCs w:val="24"/>
                <w:lang w:val="en-US"/>
              </w:rPr>
              <w:t xml:space="preserve">high vacuum </w:t>
            </w:r>
            <w:r w:rsidRPr="008B40AD">
              <w:rPr>
                <w:rFonts w:ascii="Times New Roman" w:hAnsi="Times New Roman" w:cs="Times New Roman"/>
                <w:sz w:val="24"/>
                <w:szCs w:val="24"/>
              </w:rPr>
              <w:t>components like</w:t>
            </w:r>
            <w:r w:rsidRPr="008B40AD">
              <w:rPr>
                <w:rFonts w:ascii="Times New Roman" w:hAnsi="Times New Roman" w:cs="Times New Roman"/>
                <w:sz w:val="24"/>
                <w:szCs w:val="24"/>
                <w:lang w:val="en-US"/>
              </w:rPr>
              <w:t xml:space="preserve"> helium </w:t>
            </w:r>
            <w:r w:rsidRPr="008B40AD">
              <w:rPr>
                <w:rFonts w:ascii="Times New Roman" w:hAnsi="Times New Roman" w:cs="Times New Roman"/>
                <w:sz w:val="24"/>
                <w:szCs w:val="24"/>
              </w:rPr>
              <w:t xml:space="preserve"> leak test &amp; visual Inspection as per ASME/Equivalent Indian standards. </w:t>
            </w:r>
          </w:p>
          <w:p w14:paraId="7756C705" w14:textId="77777777" w:rsidR="00F6285F" w:rsidRPr="008B40AD" w:rsidRDefault="00F6285F">
            <w:pPr>
              <w:spacing w:after="30"/>
              <w:rPr>
                <w:rFonts w:ascii="Times New Roman" w:hAnsi="Times New Roman" w:cs="Times New Roman"/>
                <w:sz w:val="24"/>
                <w:szCs w:val="24"/>
              </w:rPr>
            </w:pPr>
          </w:p>
          <w:p w14:paraId="571DEF72" w14:textId="77777777" w:rsidR="00F6285F" w:rsidRPr="008B40AD" w:rsidRDefault="002B0E88">
            <w:pPr>
              <w:spacing w:after="30"/>
              <w:rPr>
                <w:rFonts w:ascii="Times New Roman" w:hAnsi="Times New Roman" w:cs="Times New Roman"/>
                <w:sz w:val="24"/>
                <w:szCs w:val="24"/>
              </w:rPr>
            </w:pPr>
            <w:r w:rsidRPr="008B40AD">
              <w:rPr>
                <w:rFonts w:ascii="Times New Roman" w:hAnsi="Times New Roman" w:cs="Times New Roman"/>
                <w:sz w:val="24"/>
                <w:szCs w:val="24"/>
              </w:rPr>
              <w:t>Criteria No.2&amp; 3 could be with bidder itself or with any of it</w:t>
            </w:r>
            <w:ins w:id="19" w:author="Rakhi Dharamdasani" w:date="2025-06-02T16:35:00Z">
              <w:r w:rsidRPr="008B40AD">
                <w:rPr>
                  <w:rFonts w:ascii="Times New Roman" w:hAnsi="Times New Roman" w:cs="Times New Roman"/>
                  <w:sz w:val="24"/>
                  <w:szCs w:val="24"/>
                </w:rPr>
                <w:t>s</w:t>
              </w:r>
            </w:ins>
            <w:r w:rsidRPr="008B40AD">
              <w:rPr>
                <w:rFonts w:ascii="Times New Roman" w:hAnsi="Times New Roman" w:cs="Times New Roman"/>
                <w:sz w:val="24"/>
                <w:szCs w:val="24"/>
              </w:rPr>
              <w:t xml:space="preserve"> sub-suppliers. </w:t>
            </w:r>
          </w:p>
          <w:p w14:paraId="3277C028" w14:textId="77777777" w:rsidR="00F6285F" w:rsidRPr="008B40AD" w:rsidRDefault="00F6285F">
            <w:pPr>
              <w:rPr>
                <w:rFonts w:ascii="Times New Roman" w:hAnsi="Times New Roman" w:cs="Times New Roman"/>
                <w:color w:val="000000" w:themeColor="text1"/>
                <w:sz w:val="24"/>
                <w:szCs w:val="24"/>
              </w:rPr>
            </w:pPr>
          </w:p>
        </w:tc>
        <w:tc>
          <w:tcPr>
            <w:tcW w:w="4860" w:type="dxa"/>
            <w:tcBorders>
              <w:top w:val="none" w:sz="4" w:space="0" w:color="000000"/>
              <w:left w:val="none" w:sz="4" w:space="0" w:color="000000"/>
              <w:bottom w:val="single" w:sz="4" w:space="0" w:color="auto"/>
              <w:right w:val="single" w:sz="8" w:space="0" w:color="auto"/>
            </w:tcBorders>
            <w:shd w:val="clear" w:color="auto" w:fill="FDFDFC"/>
            <w:tcMar>
              <w:top w:w="0" w:type="dxa"/>
              <w:left w:w="108" w:type="dxa"/>
              <w:bottom w:w="0" w:type="dxa"/>
              <w:right w:w="108" w:type="dxa"/>
            </w:tcMar>
          </w:tcPr>
          <w:p w14:paraId="37138CE8" w14:textId="77777777" w:rsidR="00F6285F" w:rsidRPr="008B40AD" w:rsidRDefault="002B0E88">
            <w:pPr>
              <w:spacing w:after="30"/>
              <w:contextualSpacing/>
              <w:rPr>
                <w:rFonts w:ascii="Times New Roman" w:hAnsi="Times New Roman" w:cs="Times New Roman"/>
                <w:sz w:val="24"/>
                <w:szCs w:val="24"/>
              </w:rPr>
            </w:pPr>
            <w:r w:rsidRPr="008B40AD">
              <w:rPr>
                <w:rFonts w:ascii="Times New Roman" w:hAnsi="Times New Roman" w:cs="Times New Roman"/>
                <w:sz w:val="24"/>
                <w:szCs w:val="24"/>
              </w:rPr>
              <w:t xml:space="preserve">For Sr. no. 1 and 2 - Details of compliance to required experience must be provided with documentary evidence in form of completion certificate/invoice and unpriced Purchase Order (PO) copy. </w:t>
            </w:r>
          </w:p>
          <w:p w14:paraId="041179F9" w14:textId="77777777" w:rsidR="00F6285F" w:rsidRPr="008B40AD" w:rsidRDefault="00F6285F">
            <w:pPr>
              <w:spacing w:after="30"/>
              <w:contextualSpacing/>
              <w:rPr>
                <w:rFonts w:ascii="Times New Roman" w:hAnsi="Times New Roman" w:cs="Times New Roman"/>
                <w:sz w:val="24"/>
                <w:szCs w:val="24"/>
              </w:rPr>
            </w:pPr>
          </w:p>
          <w:p w14:paraId="2D810932" w14:textId="77777777" w:rsidR="00F6285F" w:rsidRPr="008B40AD" w:rsidRDefault="00F6285F">
            <w:pPr>
              <w:spacing w:after="30"/>
              <w:contextualSpacing/>
              <w:rPr>
                <w:rFonts w:ascii="Times New Roman" w:hAnsi="Times New Roman" w:cs="Times New Roman"/>
                <w:sz w:val="24"/>
                <w:szCs w:val="24"/>
              </w:rPr>
            </w:pPr>
          </w:p>
          <w:p w14:paraId="4A4A7E6F" w14:textId="77777777" w:rsidR="00F6285F" w:rsidRPr="008B40AD" w:rsidRDefault="00F6285F">
            <w:pPr>
              <w:spacing w:after="30"/>
              <w:contextualSpacing/>
              <w:rPr>
                <w:rFonts w:ascii="Times New Roman" w:hAnsi="Times New Roman" w:cs="Times New Roman"/>
                <w:sz w:val="24"/>
                <w:szCs w:val="24"/>
              </w:rPr>
            </w:pPr>
          </w:p>
          <w:p w14:paraId="26E135CD" w14:textId="77777777" w:rsidR="00F6285F" w:rsidRPr="008B40AD" w:rsidRDefault="00F6285F">
            <w:pPr>
              <w:spacing w:after="30"/>
              <w:contextualSpacing/>
              <w:rPr>
                <w:rFonts w:ascii="Times New Roman" w:hAnsi="Times New Roman" w:cs="Times New Roman"/>
                <w:sz w:val="24"/>
                <w:szCs w:val="24"/>
              </w:rPr>
            </w:pPr>
          </w:p>
          <w:p w14:paraId="28D9CC45" w14:textId="3A02FDC5" w:rsidR="00F6285F" w:rsidRPr="008B40AD" w:rsidRDefault="002B0E88">
            <w:pPr>
              <w:spacing w:after="30"/>
              <w:contextualSpacing/>
              <w:rPr>
                <w:rFonts w:ascii="Times New Roman" w:hAnsi="Times New Roman" w:cs="Times New Roman"/>
                <w:sz w:val="24"/>
                <w:szCs w:val="24"/>
              </w:rPr>
            </w:pPr>
            <w:r w:rsidRPr="008B40AD">
              <w:rPr>
                <w:rFonts w:ascii="Times New Roman" w:hAnsi="Times New Roman" w:cs="Times New Roman"/>
                <w:sz w:val="24"/>
                <w:szCs w:val="24"/>
              </w:rPr>
              <w:t xml:space="preserve">For Sr. no. 3 – Test reports </w:t>
            </w:r>
            <w:r w:rsidRPr="008B40AD">
              <w:rPr>
                <w:rFonts w:ascii="Times New Roman" w:hAnsi="Times New Roman" w:cs="Times New Roman"/>
                <w:sz w:val="24"/>
                <w:szCs w:val="24"/>
                <w:lang w:val="en-US"/>
              </w:rPr>
              <w:t xml:space="preserve">showing </w:t>
            </w:r>
            <w:r w:rsidR="00690A43" w:rsidRPr="008B40AD">
              <w:rPr>
                <w:rFonts w:ascii="Times New Roman" w:hAnsi="Times New Roman" w:cs="Times New Roman"/>
                <w:sz w:val="24"/>
                <w:szCs w:val="24"/>
                <w:lang w:val="en-US"/>
              </w:rPr>
              <w:t>successful</w:t>
            </w:r>
            <w:bookmarkStart w:id="20" w:name="_GoBack"/>
            <w:bookmarkEnd w:id="20"/>
            <w:r w:rsidRPr="008B40AD">
              <w:rPr>
                <w:rFonts w:ascii="Times New Roman" w:hAnsi="Times New Roman" w:cs="Times New Roman"/>
                <w:sz w:val="24"/>
                <w:szCs w:val="24"/>
                <w:lang w:val="en-US"/>
              </w:rPr>
              <w:t xml:space="preserve"> helium leak testing results. </w:t>
            </w:r>
          </w:p>
          <w:p w14:paraId="467E41E4" w14:textId="77777777" w:rsidR="00F6285F" w:rsidRPr="008B40AD" w:rsidRDefault="00F6285F">
            <w:pPr>
              <w:rPr>
                <w:rFonts w:ascii="Times New Roman" w:hAnsi="Times New Roman" w:cs="Times New Roman"/>
                <w:color w:val="000000"/>
                <w:sz w:val="24"/>
                <w:szCs w:val="24"/>
              </w:rPr>
            </w:pPr>
          </w:p>
        </w:tc>
      </w:tr>
      <w:tr w:rsidR="00F6285F" w:rsidRPr="008B40AD" w14:paraId="5847F052" w14:textId="77777777">
        <w:tc>
          <w:tcPr>
            <w:tcW w:w="4850" w:type="dxa"/>
            <w:tcBorders>
              <w:top w:val="none" w:sz="4" w:space="0" w:color="000000"/>
              <w:left w:val="single" w:sz="8" w:space="0" w:color="auto"/>
              <w:bottom w:val="single" w:sz="4" w:space="0" w:color="auto"/>
              <w:right w:val="single" w:sz="8" w:space="0" w:color="auto"/>
            </w:tcBorders>
            <w:shd w:val="clear" w:color="auto" w:fill="FDFDFC"/>
            <w:tcMar>
              <w:top w:w="0" w:type="dxa"/>
              <w:left w:w="108" w:type="dxa"/>
              <w:bottom w:w="0" w:type="dxa"/>
              <w:right w:w="108" w:type="dxa"/>
            </w:tcMar>
          </w:tcPr>
          <w:p w14:paraId="046F691B" w14:textId="77777777" w:rsidR="00F6285F" w:rsidRPr="008B40AD" w:rsidRDefault="002B0E88">
            <w:pPr>
              <w:spacing w:after="30" w:line="360" w:lineRule="auto"/>
              <w:jc w:val="left"/>
              <w:rPr>
                <w:rFonts w:ascii="Times New Roman" w:hAnsi="Times New Roman" w:cs="Times New Roman"/>
                <w:sz w:val="24"/>
                <w:szCs w:val="24"/>
              </w:rPr>
            </w:pPr>
            <w:r w:rsidRPr="008B40AD">
              <w:rPr>
                <w:rFonts w:ascii="Times New Roman" w:hAnsi="Times New Roman" w:cs="Times New Roman"/>
                <w:sz w:val="24"/>
                <w:szCs w:val="24"/>
              </w:rPr>
              <w:t xml:space="preserve">4. Bidder must have valid ISO 9001 certificate. </w:t>
            </w:r>
          </w:p>
          <w:p w14:paraId="411FEE7A" w14:textId="77777777" w:rsidR="00F6285F" w:rsidRPr="008B40AD" w:rsidRDefault="00F6285F">
            <w:pPr>
              <w:rPr>
                <w:rFonts w:ascii="Times New Roman" w:hAnsi="Times New Roman" w:cs="Times New Roman"/>
                <w:color w:val="000000"/>
                <w:sz w:val="24"/>
                <w:szCs w:val="24"/>
              </w:rPr>
            </w:pPr>
          </w:p>
        </w:tc>
        <w:tc>
          <w:tcPr>
            <w:tcW w:w="4860" w:type="dxa"/>
            <w:tcBorders>
              <w:top w:val="none" w:sz="4" w:space="0" w:color="000000"/>
              <w:left w:val="none" w:sz="4" w:space="0" w:color="000000"/>
              <w:bottom w:val="single" w:sz="4" w:space="0" w:color="auto"/>
              <w:right w:val="single" w:sz="8" w:space="0" w:color="auto"/>
            </w:tcBorders>
            <w:shd w:val="clear" w:color="auto" w:fill="FDFDFC"/>
            <w:tcMar>
              <w:top w:w="0" w:type="dxa"/>
              <w:left w:w="108" w:type="dxa"/>
              <w:bottom w:w="0" w:type="dxa"/>
              <w:right w:w="108" w:type="dxa"/>
            </w:tcMar>
          </w:tcPr>
          <w:p w14:paraId="010C849B" w14:textId="77777777" w:rsidR="00F6285F" w:rsidRPr="008B40AD" w:rsidRDefault="002B0E88">
            <w:pPr>
              <w:rPr>
                <w:rFonts w:ascii="Times New Roman" w:hAnsi="Times New Roman" w:cs="Times New Roman"/>
                <w:color w:val="000000"/>
                <w:sz w:val="24"/>
                <w:szCs w:val="24"/>
              </w:rPr>
            </w:pPr>
            <w:r w:rsidRPr="008B40AD">
              <w:rPr>
                <w:rFonts w:ascii="Times New Roman" w:hAnsi="Times New Roman" w:cs="Times New Roman"/>
                <w:sz w:val="24"/>
                <w:szCs w:val="24"/>
              </w:rPr>
              <w:t>Copy of valid ISO 9001 certificate</w:t>
            </w:r>
          </w:p>
        </w:tc>
      </w:tr>
    </w:tbl>
    <w:p w14:paraId="5ADB549A" w14:textId="77777777" w:rsidR="00F6285F" w:rsidRPr="008B40AD" w:rsidRDefault="00F6285F">
      <w:pPr>
        <w:tabs>
          <w:tab w:val="left" w:pos="9752"/>
        </w:tabs>
        <w:rPr>
          <w:rFonts w:ascii="Times New Roman" w:eastAsiaTheme="majorEastAsia" w:hAnsi="Times New Roman" w:cs="Times New Roman"/>
          <w:color w:val="2E74B5" w:themeColor="accent1" w:themeShade="BF"/>
          <w:sz w:val="24"/>
          <w:szCs w:val="24"/>
        </w:rPr>
      </w:pPr>
    </w:p>
    <w:p w14:paraId="2B4982F2" w14:textId="77777777" w:rsidR="00F6285F" w:rsidRPr="008B40AD" w:rsidRDefault="00F6285F">
      <w:pPr>
        <w:tabs>
          <w:tab w:val="left" w:pos="9752"/>
        </w:tabs>
        <w:rPr>
          <w:rFonts w:ascii="Times New Roman" w:eastAsiaTheme="majorEastAsia" w:hAnsi="Times New Roman" w:cs="Times New Roman"/>
          <w:color w:val="2E74B5" w:themeColor="accent1" w:themeShade="BF"/>
          <w:sz w:val="24"/>
          <w:szCs w:val="24"/>
        </w:rPr>
      </w:pPr>
    </w:p>
    <w:p w14:paraId="3E314014" w14:textId="77777777" w:rsidR="00F6285F" w:rsidRPr="008B40AD" w:rsidRDefault="002B0E88">
      <w:pPr>
        <w:pStyle w:val="Heading1"/>
        <w:spacing w:before="0" w:after="120"/>
        <w:jc w:val="left"/>
        <w:rPr>
          <w:rFonts w:ascii="Times New Roman" w:hAnsi="Times New Roman" w:cs="Times New Roman"/>
          <w:sz w:val="24"/>
          <w:szCs w:val="24"/>
        </w:rPr>
      </w:pPr>
      <w:bookmarkStart w:id="21" w:name="_Ref388801729"/>
      <w:bookmarkStart w:id="22" w:name="_Ref388801749"/>
      <w:bookmarkStart w:id="23" w:name="_Ref388801815"/>
      <w:bookmarkStart w:id="24" w:name="_Toc132881433"/>
      <w:bookmarkStart w:id="25" w:name="_Toc199842443"/>
      <w:r w:rsidRPr="008B40AD">
        <w:rPr>
          <w:rFonts w:ascii="Times New Roman" w:hAnsi="Times New Roman" w:cs="Times New Roman"/>
          <w:sz w:val="24"/>
          <w:szCs w:val="24"/>
        </w:rPr>
        <w:t>Bid Submission Content, Format &amp; Instructions</w:t>
      </w:r>
      <w:bookmarkEnd w:id="21"/>
      <w:bookmarkEnd w:id="22"/>
      <w:bookmarkEnd w:id="23"/>
      <w:bookmarkEnd w:id="24"/>
      <w:bookmarkEnd w:id="25"/>
    </w:p>
    <w:p w14:paraId="027401A8" w14:textId="77777777" w:rsidR="00F6285F" w:rsidRPr="008B40AD" w:rsidRDefault="002B0E88">
      <w:pPr>
        <w:pStyle w:val="Heading2"/>
        <w:keepNext w:val="0"/>
        <w:keepLines w:val="0"/>
        <w:widowControl w:val="0"/>
        <w:spacing w:before="0"/>
        <w:ind w:left="1001"/>
        <w:jc w:val="left"/>
        <w:rPr>
          <w:rFonts w:ascii="Times New Roman" w:hAnsi="Times New Roman" w:cs="Times New Roman"/>
          <w:sz w:val="24"/>
          <w:szCs w:val="24"/>
        </w:rPr>
      </w:pPr>
      <w:bookmarkStart w:id="26" w:name="_Toc124169410"/>
      <w:bookmarkStart w:id="27" w:name="_Toc124524356"/>
      <w:bookmarkStart w:id="28" w:name="_Toc199842444"/>
      <w:bookmarkStart w:id="29" w:name="_Ref111127352"/>
      <w:bookmarkStart w:id="30" w:name="_Toc132881435"/>
      <w:r w:rsidRPr="008B40AD">
        <w:rPr>
          <w:rFonts w:ascii="Times New Roman" w:hAnsi="Times New Roman" w:cs="Times New Roman"/>
          <w:sz w:val="24"/>
          <w:szCs w:val="24"/>
        </w:rPr>
        <w:t>Techno-commercial bid submission</w:t>
      </w:r>
      <w:bookmarkEnd w:id="26"/>
      <w:bookmarkEnd w:id="27"/>
      <w:bookmarkEnd w:id="28"/>
      <w:bookmarkEnd w:id="29"/>
      <w:bookmarkEnd w:id="30"/>
    </w:p>
    <w:p w14:paraId="37703AF6" w14:textId="77777777" w:rsidR="00F6285F" w:rsidRPr="008B40AD" w:rsidRDefault="002B0E88">
      <w:pPr>
        <w:rPr>
          <w:rFonts w:ascii="Times New Roman" w:hAnsi="Times New Roman" w:cs="Times New Roman"/>
          <w:sz w:val="24"/>
          <w:szCs w:val="24"/>
        </w:rPr>
      </w:pPr>
      <w:r w:rsidRPr="008B40AD">
        <w:rPr>
          <w:rFonts w:ascii="Times New Roman" w:hAnsi="Times New Roman" w:cs="Times New Roman"/>
          <w:sz w:val="24"/>
          <w:szCs w:val="24"/>
        </w:rPr>
        <w:t xml:space="preserve">The following table provides the guideline for preparing and arranging the Techno-commercial bid documents </w:t>
      </w:r>
      <w:r w:rsidRPr="008B40AD">
        <w:rPr>
          <w:rFonts w:ascii="Times New Roman" w:hAnsi="Times New Roman" w:cs="Times New Roman"/>
          <w:b/>
          <w:sz w:val="24"/>
          <w:szCs w:val="24"/>
          <w:u w:val="single"/>
        </w:rPr>
        <w:t>without Price Bid</w:t>
      </w:r>
      <w:r w:rsidRPr="008B40AD">
        <w:rPr>
          <w:rFonts w:ascii="Times New Roman" w:hAnsi="Times New Roman" w:cs="Times New Roman"/>
          <w:sz w:val="24"/>
          <w:szCs w:val="24"/>
        </w:rPr>
        <w:t xml:space="preserve">. </w:t>
      </w:r>
    </w:p>
    <w:p w14:paraId="6792BA4C" w14:textId="77777777" w:rsidR="00F6285F" w:rsidRPr="008B40AD" w:rsidRDefault="00F6285F">
      <w:pPr>
        <w:rPr>
          <w:rFonts w:ascii="Times New Roman" w:hAnsi="Times New Roman" w:cs="Times New Roman"/>
          <w:sz w:val="24"/>
          <w:szCs w:val="24"/>
        </w:rPr>
      </w:pPr>
    </w:p>
    <w:p w14:paraId="0301D8AB" w14:textId="77777777" w:rsidR="00F6285F" w:rsidRPr="008B40AD" w:rsidRDefault="002B0E88">
      <w:pPr>
        <w:rPr>
          <w:rFonts w:ascii="Times New Roman" w:hAnsi="Times New Roman" w:cs="Times New Roman"/>
          <w:sz w:val="24"/>
          <w:szCs w:val="24"/>
        </w:rPr>
      </w:pPr>
      <w:r w:rsidRPr="008B40AD">
        <w:rPr>
          <w:rFonts w:ascii="Times New Roman" w:hAnsi="Times New Roman" w:cs="Times New Roman"/>
          <w:sz w:val="24"/>
          <w:szCs w:val="24"/>
        </w:rPr>
        <w:t xml:space="preserve">Notes: </w:t>
      </w:r>
    </w:p>
    <w:p w14:paraId="78E1D08A" w14:textId="77777777" w:rsidR="00F6285F" w:rsidRPr="008B40AD" w:rsidRDefault="002B0E88">
      <w:pPr>
        <w:pStyle w:val="ListParagraph"/>
        <w:numPr>
          <w:ilvl w:val="0"/>
          <w:numId w:val="35"/>
        </w:numPr>
        <w:spacing w:after="160" w:line="259" w:lineRule="auto"/>
        <w:rPr>
          <w:rFonts w:ascii="Times New Roman" w:hAnsi="Times New Roman" w:cs="Times New Roman"/>
          <w:sz w:val="24"/>
          <w:szCs w:val="24"/>
        </w:rPr>
      </w:pPr>
      <w:r w:rsidRPr="008B40AD">
        <w:rPr>
          <w:rFonts w:ascii="Times New Roman" w:hAnsi="Times New Roman" w:cs="Times New Roman"/>
          <w:sz w:val="24"/>
          <w:szCs w:val="24"/>
        </w:rPr>
        <w:t xml:space="preserve">All the documents shall be properly arranged into sections. </w:t>
      </w:r>
    </w:p>
    <w:p w14:paraId="0A0A35B9" w14:textId="77777777" w:rsidR="00F6285F" w:rsidRPr="008B40AD" w:rsidRDefault="002B0E88">
      <w:pPr>
        <w:pStyle w:val="ListParagraph"/>
        <w:numPr>
          <w:ilvl w:val="0"/>
          <w:numId w:val="35"/>
        </w:numPr>
        <w:spacing w:after="160" w:line="259" w:lineRule="auto"/>
        <w:rPr>
          <w:rFonts w:ascii="Times New Roman" w:hAnsi="Times New Roman" w:cs="Times New Roman"/>
          <w:sz w:val="24"/>
          <w:szCs w:val="24"/>
        </w:rPr>
      </w:pPr>
      <w:r w:rsidRPr="008B40AD">
        <w:rPr>
          <w:rFonts w:ascii="Times New Roman" w:hAnsi="Times New Roman" w:cs="Times New Roman"/>
          <w:sz w:val="24"/>
          <w:szCs w:val="24"/>
        </w:rPr>
        <w:t xml:space="preserve">Pages shall be numbered, initialled and stamped. </w:t>
      </w:r>
    </w:p>
    <w:p w14:paraId="44BBC0DD" w14:textId="77777777" w:rsidR="00F6285F" w:rsidRPr="008B40AD" w:rsidRDefault="002B0E88">
      <w:pPr>
        <w:pStyle w:val="ListParagraph"/>
        <w:numPr>
          <w:ilvl w:val="0"/>
          <w:numId w:val="35"/>
        </w:numPr>
        <w:spacing w:after="160" w:line="259" w:lineRule="auto"/>
        <w:rPr>
          <w:rFonts w:ascii="Times New Roman" w:hAnsi="Times New Roman" w:cs="Times New Roman"/>
          <w:sz w:val="24"/>
          <w:szCs w:val="24"/>
        </w:rPr>
      </w:pPr>
      <w:r w:rsidRPr="008B40AD">
        <w:rPr>
          <w:rFonts w:ascii="Times New Roman" w:hAnsi="Times New Roman" w:cs="Times New Roman"/>
          <w:sz w:val="24"/>
          <w:szCs w:val="24"/>
        </w:rPr>
        <w:t xml:space="preserve">Apart from the given specific templates, bidder may also use the tender documents to insert any comments/mark-up within the text </w:t>
      </w:r>
    </w:p>
    <w:p w14:paraId="71E2C323" w14:textId="77777777" w:rsidR="00F6285F" w:rsidRPr="008B40AD" w:rsidRDefault="002B0E88">
      <w:pPr>
        <w:pStyle w:val="Caption"/>
      </w:pPr>
      <w:bookmarkStart w:id="31" w:name="_Ref90306408"/>
      <w:bookmarkStart w:id="32" w:name="_Toc127787869"/>
      <w:r w:rsidRPr="008B40AD">
        <w:t xml:space="preserve">Table </w:t>
      </w:r>
      <w:bookmarkEnd w:id="31"/>
      <w:r w:rsidRPr="008B40AD">
        <w:t xml:space="preserve">2: List of contents for </w:t>
      </w:r>
      <w:bookmarkEnd w:id="32"/>
      <w:r w:rsidRPr="008B40AD">
        <w:t>Techno-commercial bid submission</w:t>
      </w:r>
    </w:p>
    <w:tbl>
      <w:tblPr>
        <w:tblStyle w:val="TableGrid"/>
        <w:tblW w:w="9607" w:type="dxa"/>
        <w:tblInd w:w="108" w:type="dxa"/>
        <w:tblLook w:val="04A0" w:firstRow="1" w:lastRow="0" w:firstColumn="1" w:lastColumn="0" w:noHBand="0" w:noVBand="1"/>
      </w:tblPr>
      <w:tblGrid>
        <w:gridCol w:w="762"/>
        <w:gridCol w:w="2635"/>
        <w:gridCol w:w="4770"/>
        <w:gridCol w:w="1440"/>
      </w:tblGrid>
      <w:tr w:rsidR="00F6285F" w:rsidRPr="008B40AD" w14:paraId="5CBC3171" w14:textId="77777777">
        <w:trPr>
          <w:trHeight w:val="625"/>
        </w:trPr>
        <w:tc>
          <w:tcPr>
            <w:tcW w:w="762" w:type="dxa"/>
          </w:tcPr>
          <w:p w14:paraId="2365024A" w14:textId="77777777" w:rsidR="00F6285F" w:rsidRPr="008B40AD" w:rsidRDefault="002B0E88">
            <w:pPr>
              <w:rPr>
                <w:b/>
                <w:sz w:val="24"/>
                <w:szCs w:val="24"/>
              </w:rPr>
            </w:pPr>
            <w:r w:rsidRPr="008B40AD">
              <w:rPr>
                <w:b/>
                <w:sz w:val="24"/>
                <w:szCs w:val="24"/>
              </w:rPr>
              <w:lastRenderedPageBreak/>
              <w:t>S/N</w:t>
            </w:r>
          </w:p>
        </w:tc>
        <w:tc>
          <w:tcPr>
            <w:tcW w:w="2635" w:type="dxa"/>
          </w:tcPr>
          <w:p w14:paraId="75158C00" w14:textId="77777777" w:rsidR="00F6285F" w:rsidRPr="008B40AD" w:rsidRDefault="002B0E88">
            <w:pPr>
              <w:rPr>
                <w:b/>
                <w:sz w:val="24"/>
                <w:szCs w:val="24"/>
              </w:rPr>
            </w:pPr>
            <w:r w:rsidRPr="008B40AD">
              <w:rPr>
                <w:b/>
                <w:sz w:val="24"/>
                <w:szCs w:val="24"/>
              </w:rPr>
              <w:t>Content to be included</w:t>
            </w:r>
          </w:p>
        </w:tc>
        <w:tc>
          <w:tcPr>
            <w:tcW w:w="4770" w:type="dxa"/>
          </w:tcPr>
          <w:p w14:paraId="56A8C1E7" w14:textId="77777777" w:rsidR="00F6285F" w:rsidRPr="008B40AD" w:rsidRDefault="002B0E88">
            <w:pPr>
              <w:rPr>
                <w:b/>
                <w:sz w:val="24"/>
                <w:szCs w:val="24"/>
              </w:rPr>
            </w:pPr>
            <w:r w:rsidRPr="008B40AD">
              <w:rPr>
                <w:b/>
                <w:sz w:val="24"/>
                <w:szCs w:val="24"/>
              </w:rPr>
              <w:t>Detail</w:t>
            </w:r>
          </w:p>
        </w:tc>
        <w:tc>
          <w:tcPr>
            <w:tcW w:w="1440" w:type="dxa"/>
          </w:tcPr>
          <w:p w14:paraId="232395F5" w14:textId="77777777" w:rsidR="00F6285F" w:rsidRPr="008B40AD" w:rsidRDefault="002B0E88">
            <w:pPr>
              <w:rPr>
                <w:b/>
                <w:sz w:val="24"/>
                <w:szCs w:val="24"/>
              </w:rPr>
            </w:pPr>
            <w:r w:rsidRPr="008B40AD">
              <w:rPr>
                <w:b/>
                <w:sz w:val="24"/>
                <w:szCs w:val="24"/>
              </w:rPr>
              <w:t>Submitted</w:t>
            </w:r>
          </w:p>
          <w:p w14:paraId="273CA615" w14:textId="77777777" w:rsidR="00F6285F" w:rsidRPr="008B40AD" w:rsidRDefault="002B0E88">
            <w:pPr>
              <w:rPr>
                <w:b/>
                <w:sz w:val="24"/>
                <w:szCs w:val="24"/>
              </w:rPr>
            </w:pPr>
            <w:r w:rsidRPr="008B40AD">
              <w:rPr>
                <w:b/>
                <w:sz w:val="24"/>
                <w:szCs w:val="24"/>
              </w:rPr>
              <w:t>Yes / No</w:t>
            </w:r>
          </w:p>
        </w:tc>
      </w:tr>
      <w:tr w:rsidR="00F6285F" w:rsidRPr="008B40AD" w14:paraId="48323F11" w14:textId="77777777">
        <w:trPr>
          <w:trHeight w:val="393"/>
        </w:trPr>
        <w:tc>
          <w:tcPr>
            <w:tcW w:w="762" w:type="dxa"/>
          </w:tcPr>
          <w:p w14:paraId="3AC1B6A2" w14:textId="77777777" w:rsidR="00F6285F" w:rsidRPr="008B40AD" w:rsidRDefault="002B0E88">
            <w:pPr>
              <w:rPr>
                <w:sz w:val="24"/>
                <w:szCs w:val="24"/>
              </w:rPr>
            </w:pPr>
            <w:r w:rsidRPr="008B40AD">
              <w:rPr>
                <w:sz w:val="24"/>
                <w:szCs w:val="24"/>
              </w:rPr>
              <w:t>1</w:t>
            </w:r>
          </w:p>
        </w:tc>
        <w:tc>
          <w:tcPr>
            <w:tcW w:w="2635" w:type="dxa"/>
          </w:tcPr>
          <w:p w14:paraId="348844FC" w14:textId="77777777" w:rsidR="00F6285F" w:rsidRPr="008B40AD" w:rsidRDefault="002B0E88">
            <w:pPr>
              <w:rPr>
                <w:sz w:val="24"/>
                <w:szCs w:val="24"/>
              </w:rPr>
            </w:pPr>
            <w:r w:rsidRPr="008B40AD">
              <w:rPr>
                <w:sz w:val="24"/>
                <w:szCs w:val="24"/>
              </w:rPr>
              <w:t xml:space="preserve">Covering Letter &amp; Bidder Information </w:t>
            </w:r>
          </w:p>
        </w:tc>
        <w:tc>
          <w:tcPr>
            <w:tcW w:w="4770" w:type="dxa"/>
          </w:tcPr>
          <w:p w14:paraId="6ACB531B" w14:textId="77777777" w:rsidR="00F6285F" w:rsidRPr="008B40AD" w:rsidRDefault="002B0E88">
            <w:pPr>
              <w:pStyle w:val="ListParagraph"/>
              <w:numPr>
                <w:ilvl w:val="0"/>
                <w:numId w:val="34"/>
              </w:numPr>
              <w:ind w:left="317" w:hanging="317"/>
              <w:jc w:val="left"/>
              <w:rPr>
                <w:sz w:val="24"/>
                <w:szCs w:val="24"/>
              </w:rPr>
            </w:pPr>
            <w:r w:rsidRPr="008B40AD">
              <w:rPr>
                <w:sz w:val="24"/>
                <w:szCs w:val="24"/>
              </w:rPr>
              <w:t>Bid Covering Letter</w:t>
            </w:r>
          </w:p>
          <w:p w14:paraId="154031AA" w14:textId="77777777" w:rsidR="00F6285F" w:rsidRPr="008B40AD" w:rsidRDefault="002B0E88">
            <w:pPr>
              <w:pStyle w:val="ListParagraph"/>
              <w:numPr>
                <w:ilvl w:val="0"/>
                <w:numId w:val="34"/>
              </w:numPr>
              <w:ind w:left="317" w:hanging="317"/>
              <w:jc w:val="left"/>
              <w:rPr>
                <w:sz w:val="24"/>
                <w:szCs w:val="24"/>
              </w:rPr>
            </w:pPr>
            <w:r w:rsidRPr="008B40AD">
              <w:rPr>
                <w:sz w:val="24"/>
                <w:szCs w:val="24"/>
              </w:rPr>
              <w:t xml:space="preserve">General information about the bidder as per the template provided in </w:t>
            </w:r>
            <w:r w:rsidRPr="008B40AD">
              <w:rPr>
                <w:b/>
                <w:bCs/>
                <w:sz w:val="24"/>
                <w:szCs w:val="24"/>
              </w:rPr>
              <w:t xml:space="preserve">Annexure-A1 </w:t>
            </w:r>
            <w:r w:rsidRPr="008B40AD">
              <w:rPr>
                <w:sz w:val="24"/>
                <w:szCs w:val="24"/>
              </w:rPr>
              <w:t xml:space="preserve">of Section-A </w:t>
            </w:r>
          </w:p>
        </w:tc>
        <w:tc>
          <w:tcPr>
            <w:tcW w:w="1440" w:type="dxa"/>
          </w:tcPr>
          <w:p w14:paraId="5ABE0E2A" w14:textId="77777777" w:rsidR="00F6285F" w:rsidRPr="008B40AD" w:rsidRDefault="00F6285F">
            <w:pPr>
              <w:rPr>
                <w:sz w:val="24"/>
                <w:szCs w:val="24"/>
              </w:rPr>
            </w:pPr>
          </w:p>
        </w:tc>
      </w:tr>
      <w:tr w:rsidR="00F6285F" w:rsidRPr="008B40AD" w14:paraId="186CE131" w14:textId="77777777">
        <w:trPr>
          <w:trHeight w:val="393"/>
        </w:trPr>
        <w:tc>
          <w:tcPr>
            <w:tcW w:w="762" w:type="dxa"/>
          </w:tcPr>
          <w:p w14:paraId="4AAA58E6" w14:textId="77777777" w:rsidR="00F6285F" w:rsidRPr="008B40AD" w:rsidRDefault="002B0E88">
            <w:pPr>
              <w:rPr>
                <w:sz w:val="24"/>
                <w:szCs w:val="24"/>
              </w:rPr>
            </w:pPr>
            <w:r w:rsidRPr="008B40AD">
              <w:rPr>
                <w:sz w:val="24"/>
                <w:szCs w:val="24"/>
              </w:rPr>
              <w:t>2</w:t>
            </w:r>
          </w:p>
        </w:tc>
        <w:tc>
          <w:tcPr>
            <w:tcW w:w="2635" w:type="dxa"/>
          </w:tcPr>
          <w:p w14:paraId="042154B6" w14:textId="77777777" w:rsidR="00F6285F" w:rsidRPr="008B40AD" w:rsidRDefault="002B0E88">
            <w:pPr>
              <w:rPr>
                <w:sz w:val="24"/>
                <w:szCs w:val="24"/>
              </w:rPr>
            </w:pPr>
            <w:r w:rsidRPr="008B40AD">
              <w:rPr>
                <w:sz w:val="24"/>
                <w:szCs w:val="24"/>
              </w:rPr>
              <w:t>EEC</w:t>
            </w:r>
          </w:p>
        </w:tc>
        <w:tc>
          <w:tcPr>
            <w:tcW w:w="4770" w:type="dxa"/>
          </w:tcPr>
          <w:p w14:paraId="0DBB85D7" w14:textId="77777777" w:rsidR="00F6285F" w:rsidRPr="008B40AD" w:rsidRDefault="002B0E88">
            <w:pPr>
              <w:pStyle w:val="ListParagraph"/>
              <w:numPr>
                <w:ilvl w:val="0"/>
                <w:numId w:val="34"/>
              </w:numPr>
              <w:ind w:left="317" w:hanging="317"/>
              <w:jc w:val="left"/>
              <w:rPr>
                <w:sz w:val="24"/>
                <w:szCs w:val="24"/>
              </w:rPr>
            </w:pPr>
            <w:r w:rsidRPr="008B40AD">
              <w:rPr>
                <w:sz w:val="24"/>
                <w:szCs w:val="24"/>
              </w:rPr>
              <w:t>All documents in compliance to EEC as per Table-1, Clause No. 1 of Section-A</w:t>
            </w:r>
          </w:p>
        </w:tc>
        <w:tc>
          <w:tcPr>
            <w:tcW w:w="1440" w:type="dxa"/>
          </w:tcPr>
          <w:p w14:paraId="6E0A33AA" w14:textId="77777777" w:rsidR="00F6285F" w:rsidRPr="008B40AD" w:rsidRDefault="00F6285F">
            <w:pPr>
              <w:rPr>
                <w:sz w:val="24"/>
                <w:szCs w:val="24"/>
              </w:rPr>
            </w:pPr>
          </w:p>
        </w:tc>
      </w:tr>
      <w:tr w:rsidR="00F6285F" w:rsidRPr="008B40AD" w14:paraId="151601B0" w14:textId="77777777">
        <w:trPr>
          <w:trHeight w:val="691"/>
        </w:trPr>
        <w:tc>
          <w:tcPr>
            <w:tcW w:w="762" w:type="dxa"/>
          </w:tcPr>
          <w:p w14:paraId="2407E5F3" w14:textId="77777777" w:rsidR="00F6285F" w:rsidRPr="008B40AD" w:rsidRDefault="002B0E88">
            <w:pPr>
              <w:rPr>
                <w:sz w:val="24"/>
                <w:szCs w:val="24"/>
              </w:rPr>
            </w:pPr>
            <w:r w:rsidRPr="008B40AD">
              <w:rPr>
                <w:sz w:val="24"/>
                <w:szCs w:val="24"/>
              </w:rPr>
              <w:t>3</w:t>
            </w:r>
          </w:p>
        </w:tc>
        <w:tc>
          <w:tcPr>
            <w:tcW w:w="2635" w:type="dxa"/>
          </w:tcPr>
          <w:p w14:paraId="5E0D6A40" w14:textId="77777777" w:rsidR="00F6285F" w:rsidRPr="008B40AD" w:rsidRDefault="002B0E88">
            <w:pPr>
              <w:rPr>
                <w:sz w:val="24"/>
                <w:szCs w:val="24"/>
              </w:rPr>
            </w:pPr>
            <w:r w:rsidRPr="008B40AD">
              <w:rPr>
                <w:sz w:val="24"/>
                <w:szCs w:val="24"/>
              </w:rPr>
              <w:t xml:space="preserve">EMD </w:t>
            </w:r>
          </w:p>
        </w:tc>
        <w:tc>
          <w:tcPr>
            <w:tcW w:w="4770" w:type="dxa"/>
          </w:tcPr>
          <w:p w14:paraId="43B20453" w14:textId="77777777" w:rsidR="00F6285F" w:rsidRPr="008B40AD" w:rsidRDefault="002B0E88">
            <w:pPr>
              <w:rPr>
                <w:sz w:val="24"/>
                <w:szCs w:val="24"/>
              </w:rPr>
            </w:pPr>
            <w:r w:rsidRPr="008B40AD">
              <w:rPr>
                <w:sz w:val="24"/>
                <w:szCs w:val="24"/>
              </w:rPr>
              <w:t>Proof of Payment of EMD or Valid document as per applicability for exemption from payment of EMD</w:t>
            </w:r>
          </w:p>
          <w:p w14:paraId="1F5CAD49" w14:textId="77777777" w:rsidR="00F6285F" w:rsidRPr="008B40AD" w:rsidRDefault="002B0E88">
            <w:pPr>
              <w:rPr>
                <w:sz w:val="24"/>
                <w:szCs w:val="24"/>
              </w:rPr>
            </w:pPr>
            <w:r w:rsidRPr="008B40AD">
              <w:rPr>
                <w:sz w:val="24"/>
                <w:szCs w:val="24"/>
              </w:rPr>
              <w:t>(In case of EMD in the form of Demand Draft (DD), original DD shall reach to Purchaser well before the due date and time)</w:t>
            </w:r>
          </w:p>
        </w:tc>
        <w:tc>
          <w:tcPr>
            <w:tcW w:w="1440" w:type="dxa"/>
          </w:tcPr>
          <w:p w14:paraId="417087C9" w14:textId="77777777" w:rsidR="00F6285F" w:rsidRPr="008B40AD" w:rsidRDefault="00F6285F">
            <w:pPr>
              <w:jc w:val="center"/>
              <w:rPr>
                <w:strike/>
                <w:sz w:val="24"/>
                <w:szCs w:val="24"/>
              </w:rPr>
            </w:pPr>
          </w:p>
        </w:tc>
      </w:tr>
      <w:tr w:rsidR="00F6285F" w:rsidRPr="008B40AD" w14:paraId="0CC4766A" w14:textId="77777777">
        <w:trPr>
          <w:trHeight w:val="691"/>
        </w:trPr>
        <w:tc>
          <w:tcPr>
            <w:tcW w:w="762" w:type="dxa"/>
          </w:tcPr>
          <w:p w14:paraId="084B8459" w14:textId="77777777" w:rsidR="00F6285F" w:rsidRPr="008B40AD" w:rsidRDefault="002B0E88">
            <w:pPr>
              <w:rPr>
                <w:sz w:val="24"/>
                <w:szCs w:val="24"/>
              </w:rPr>
            </w:pPr>
            <w:r w:rsidRPr="008B40AD">
              <w:rPr>
                <w:sz w:val="24"/>
                <w:szCs w:val="24"/>
              </w:rPr>
              <w:t>4</w:t>
            </w:r>
          </w:p>
        </w:tc>
        <w:tc>
          <w:tcPr>
            <w:tcW w:w="2635" w:type="dxa"/>
          </w:tcPr>
          <w:p w14:paraId="542101C7" w14:textId="77777777" w:rsidR="00F6285F" w:rsidRPr="008B40AD" w:rsidRDefault="002B0E88">
            <w:pPr>
              <w:rPr>
                <w:sz w:val="24"/>
                <w:szCs w:val="24"/>
              </w:rPr>
            </w:pPr>
            <w:r w:rsidRPr="008B40AD">
              <w:rPr>
                <w:sz w:val="24"/>
                <w:szCs w:val="24"/>
              </w:rPr>
              <w:t xml:space="preserve">Compliance with Scope of Supply, Work, Technical Specifications and Terms and Conditions of </w:t>
            </w:r>
            <w:proofErr w:type="gramStart"/>
            <w:r w:rsidRPr="008B40AD">
              <w:rPr>
                <w:sz w:val="24"/>
                <w:szCs w:val="24"/>
              </w:rPr>
              <w:t>the  Contract</w:t>
            </w:r>
            <w:proofErr w:type="gramEnd"/>
          </w:p>
        </w:tc>
        <w:tc>
          <w:tcPr>
            <w:tcW w:w="4770" w:type="dxa"/>
          </w:tcPr>
          <w:p w14:paraId="114E1905" w14:textId="77777777" w:rsidR="00F6285F" w:rsidRPr="008B40AD" w:rsidRDefault="002B0E88">
            <w:pPr>
              <w:pStyle w:val="ListParagraph"/>
              <w:numPr>
                <w:ilvl w:val="0"/>
                <w:numId w:val="33"/>
              </w:numPr>
              <w:ind w:left="317" w:hanging="284"/>
              <w:jc w:val="left"/>
              <w:rPr>
                <w:sz w:val="24"/>
                <w:szCs w:val="24"/>
              </w:rPr>
            </w:pPr>
            <w:bookmarkStart w:id="33" w:name="_Hlk124169801"/>
            <w:r w:rsidRPr="008B40AD">
              <w:rPr>
                <w:sz w:val="24"/>
                <w:szCs w:val="24"/>
              </w:rPr>
              <w:t>Provide signed and stamped Letter of Acceptance for Tender as per Annexure-A3</w:t>
            </w:r>
            <w:bookmarkEnd w:id="33"/>
            <w:r w:rsidRPr="008B40AD">
              <w:rPr>
                <w:sz w:val="24"/>
                <w:szCs w:val="24"/>
              </w:rPr>
              <w:t xml:space="preserve"> of Section-A, along with list of deviations, if any.</w:t>
            </w:r>
          </w:p>
          <w:p w14:paraId="7C22939A" w14:textId="77777777" w:rsidR="00F6285F" w:rsidRPr="008B40AD" w:rsidRDefault="002B0E88">
            <w:pPr>
              <w:pStyle w:val="ListParagraph"/>
              <w:numPr>
                <w:ilvl w:val="0"/>
                <w:numId w:val="33"/>
              </w:numPr>
              <w:ind w:left="317" w:hanging="284"/>
              <w:jc w:val="left"/>
              <w:rPr>
                <w:sz w:val="24"/>
                <w:szCs w:val="24"/>
              </w:rPr>
            </w:pPr>
            <w:r w:rsidRPr="008B40AD">
              <w:rPr>
                <w:sz w:val="24"/>
                <w:szCs w:val="24"/>
              </w:rPr>
              <w:t>Provide Technical Compliance Format as per Annexure-B of Part-A(I)</w:t>
            </w:r>
          </w:p>
          <w:p w14:paraId="55858364" w14:textId="77777777" w:rsidR="00F6285F" w:rsidRPr="008B40AD" w:rsidRDefault="002B0E88">
            <w:pPr>
              <w:pStyle w:val="ListParagraph"/>
              <w:numPr>
                <w:ilvl w:val="0"/>
                <w:numId w:val="33"/>
              </w:numPr>
              <w:ind w:left="317" w:hanging="284"/>
              <w:jc w:val="left"/>
              <w:rPr>
                <w:sz w:val="24"/>
                <w:szCs w:val="24"/>
              </w:rPr>
            </w:pPr>
            <w:r w:rsidRPr="008B40AD">
              <w:rPr>
                <w:sz w:val="24"/>
                <w:szCs w:val="24"/>
              </w:rPr>
              <w:t>Provide Commercial Compliance as per Annexure-B2 of Section-B</w:t>
            </w:r>
          </w:p>
          <w:p w14:paraId="092BAB8F" w14:textId="77777777" w:rsidR="00F6285F" w:rsidRPr="008B40AD" w:rsidRDefault="002B0E88">
            <w:pPr>
              <w:pStyle w:val="ListParagraph"/>
              <w:numPr>
                <w:ilvl w:val="0"/>
                <w:numId w:val="33"/>
              </w:numPr>
              <w:ind w:left="317" w:hanging="284"/>
              <w:jc w:val="left"/>
              <w:rPr>
                <w:sz w:val="24"/>
                <w:szCs w:val="24"/>
              </w:rPr>
            </w:pPr>
            <w:r w:rsidRPr="008B40AD">
              <w:rPr>
                <w:sz w:val="24"/>
                <w:szCs w:val="24"/>
              </w:rPr>
              <w:t>Provide Unpriced Bid Format as per Annexure-A2 of Section-A</w:t>
            </w:r>
          </w:p>
          <w:p w14:paraId="6B613389" w14:textId="77777777" w:rsidR="00F6285F" w:rsidRPr="008B40AD" w:rsidRDefault="002B0E88">
            <w:pPr>
              <w:pStyle w:val="ListParagraph"/>
              <w:numPr>
                <w:ilvl w:val="0"/>
                <w:numId w:val="33"/>
              </w:numPr>
              <w:ind w:left="317" w:hanging="284"/>
              <w:jc w:val="left"/>
              <w:rPr>
                <w:sz w:val="24"/>
                <w:szCs w:val="24"/>
              </w:rPr>
            </w:pPr>
            <w:r w:rsidRPr="008B40AD">
              <w:rPr>
                <w:sz w:val="24"/>
                <w:szCs w:val="24"/>
              </w:rPr>
              <w:t>List of imported items (if applicable)</w:t>
            </w:r>
          </w:p>
        </w:tc>
        <w:tc>
          <w:tcPr>
            <w:tcW w:w="1440" w:type="dxa"/>
          </w:tcPr>
          <w:p w14:paraId="0B02FD84" w14:textId="77777777" w:rsidR="00F6285F" w:rsidRPr="008B40AD" w:rsidRDefault="00F6285F">
            <w:pPr>
              <w:jc w:val="center"/>
              <w:rPr>
                <w:sz w:val="24"/>
                <w:szCs w:val="24"/>
              </w:rPr>
            </w:pPr>
          </w:p>
        </w:tc>
      </w:tr>
      <w:tr w:rsidR="00F6285F" w:rsidRPr="008B40AD" w14:paraId="79907062" w14:textId="77777777">
        <w:trPr>
          <w:trHeight w:val="691"/>
        </w:trPr>
        <w:tc>
          <w:tcPr>
            <w:tcW w:w="762" w:type="dxa"/>
          </w:tcPr>
          <w:p w14:paraId="67FF8298" w14:textId="77777777" w:rsidR="00F6285F" w:rsidRPr="008B40AD" w:rsidRDefault="002B0E88">
            <w:pPr>
              <w:rPr>
                <w:sz w:val="24"/>
                <w:szCs w:val="24"/>
              </w:rPr>
            </w:pPr>
            <w:r w:rsidRPr="008B40AD">
              <w:rPr>
                <w:sz w:val="24"/>
                <w:szCs w:val="24"/>
              </w:rPr>
              <w:t>7</w:t>
            </w:r>
          </w:p>
        </w:tc>
        <w:tc>
          <w:tcPr>
            <w:tcW w:w="2635" w:type="dxa"/>
          </w:tcPr>
          <w:p w14:paraId="5041E300" w14:textId="77777777" w:rsidR="00F6285F" w:rsidRPr="008B40AD" w:rsidRDefault="002B0E88">
            <w:pPr>
              <w:rPr>
                <w:sz w:val="24"/>
                <w:szCs w:val="24"/>
              </w:rPr>
            </w:pPr>
            <w:r w:rsidRPr="008B40AD">
              <w:rPr>
                <w:sz w:val="24"/>
                <w:szCs w:val="24"/>
              </w:rPr>
              <w:t>Self-Declarations for MII and country sharing land border with India</w:t>
            </w:r>
          </w:p>
        </w:tc>
        <w:tc>
          <w:tcPr>
            <w:tcW w:w="4770" w:type="dxa"/>
          </w:tcPr>
          <w:p w14:paraId="0AAE526B" w14:textId="77777777" w:rsidR="00F6285F" w:rsidRPr="008B40AD" w:rsidRDefault="002B0E88">
            <w:pPr>
              <w:pStyle w:val="ListParagraph"/>
              <w:numPr>
                <w:ilvl w:val="0"/>
                <w:numId w:val="32"/>
              </w:numPr>
              <w:ind w:left="317" w:hanging="284"/>
              <w:jc w:val="left"/>
              <w:rPr>
                <w:b/>
                <w:bCs/>
                <w:sz w:val="24"/>
                <w:szCs w:val="24"/>
              </w:rPr>
            </w:pPr>
            <w:r w:rsidRPr="008B40AD">
              <w:rPr>
                <w:sz w:val="24"/>
                <w:szCs w:val="24"/>
              </w:rPr>
              <w:t>Annexure-A4 and Annexure-A5 of Section-A</w:t>
            </w:r>
          </w:p>
        </w:tc>
        <w:tc>
          <w:tcPr>
            <w:tcW w:w="1440" w:type="dxa"/>
          </w:tcPr>
          <w:p w14:paraId="5C9C770F" w14:textId="77777777" w:rsidR="00F6285F" w:rsidRPr="008B40AD" w:rsidRDefault="00F6285F">
            <w:pPr>
              <w:jc w:val="center"/>
              <w:rPr>
                <w:sz w:val="24"/>
                <w:szCs w:val="24"/>
              </w:rPr>
            </w:pPr>
          </w:p>
        </w:tc>
      </w:tr>
      <w:tr w:rsidR="00F6285F" w:rsidRPr="008B40AD" w14:paraId="2F5C624A" w14:textId="77777777">
        <w:trPr>
          <w:trHeight w:val="691"/>
        </w:trPr>
        <w:tc>
          <w:tcPr>
            <w:tcW w:w="762" w:type="dxa"/>
            <w:shd w:val="clear" w:color="auto" w:fill="auto"/>
          </w:tcPr>
          <w:p w14:paraId="35345C0F" w14:textId="77777777" w:rsidR="00F6285F" w:rsidRPr="008B40AD" w:rsidRDefault="002B0E88">
            <w:pPr>
              <w:rPr>
                <w:sz w:val="24"/>
                <w:szCs w:val="24"/>
              </w:rPr>
            </w:pPr>
            <w:r w:rsidRPr="008B40AD">
              <w:rPr>
                <w:sz w:val="24"/>
                <w:szCs w:val="24"/>
              </w:rPr>
              <w:t>8</w:t>
            </w:r>
          </w:p>
        </w:tc>
        <w:tc>
          <w:tcPr>
            <w:tcW w:w="2635" w:type="dxa"/>
            <w:shd w:val="clear" w:color="auto" w:fill="auto"/>
          </w:tcPr>
          <w:p w14:paraId="34BC7A0D" w14:textId="77777777" w:rsidR="00F6285F" w:rsidRPr="008B40AD" w:rsidRDefault="002B0E88">
            <w:pPr>
              <w:rPr>
                <w:sz w:val="24"/>
                <w:szCs w:val="24"/>
              </w:rPr>
            </w:pPr>
            <w:r w:rsidRPr="008B40AD">
              <w:rPr>
                <w:sz w:val="24"/>
                <w:szCs w:val="24"/>
              </w:rPr>
              <w:t xml:space="preserve">PAN, GST, MSME, </w:t>
            </w:r>
            <w:proofErr w:type="spellStart"/>
            <w:r w:rsidRPr="008B40AD">
              <w:rPr>
                <w:sz w:val="24"/>
                <w:szCs w:val="24"/>
              </w:rPr>
              <w:t>Start up</w:t>
            </w:r>
            <w:proofErr w:type="spellEnd"/>
            <w:r w:rsidRPr="008B40AD">
              <w:rPr>
                <w:sz w:val="24"/>
                <w:szCs w:val="24"/>
              </w:rPr>
              <w:t xml:space="preserve"> registration details and any other details</w:t>
            </w:r>
          </w:p>
          <w:p w14:paraId="3DA30CF4" w14:textId="77777777" w:rsidR="00F6285F" w:rsidRPr="008B40AD" w:rsidRDefault="00F6285F">
            <w:pPr>
              <w:rPr>
                <w:sz w:val="24"/>
                <w:szCs w:val="24"/>
              </w:rPr>
            </w:pPr>
          </w:p>
        </w:tc>
        <w:tc>
          <w:tcPr>
            <w:tcW w:w="4770" w:type="dxa"/>
            <w:shd w:val="clear" w:color="auto" w:fill="auto"/>
          </w:tcPr>
          <w:p w14:paraId="3334CA61" w14:textId="77777777" w:rsidR="00F6285F" w:rsidRPr="008B40AD" w:rsidRDefault="002B0E88">
            <w:pPr>
              <w:pStyle w:val="ListParagraph"/>
              <w:numPr>
                <w:ilvl w:val="0"/>
                <w:numId w:val="37"/>
              </w:numPr>
              <w:ind w:left="346" w:hanging="270"/>
              <w:jc w:val="left"/>
              <w:rPr>
                <w:sz w:val="24"/>
                <w:szCs w:val="24"/>
              </w:rPr>
            </w:pPr>
            <w:r w:rsidRPr="008B40AD">
              <w:rPr>
                <w:sz w:val="24"/>
                <w:szCs w:val="24"/>
              </w:rPr>
              <w:t>PAN</w:t>
            </w:r>
          </w:p>
          <w:p w14:paraId="0B44A7A2" w14:textId="77777777" w:rsidR="00F6285F" w:rsidRPr="008B40AD" w:rsidRDefault="002B0E88">
            <w:pPr>
              <w:pStyle w:val="ListParagraph"/>
              <w:numPr>
                <w:ilvl w:val="0"/>
                <w:numId w:val="37"/>
              </w:numPr>
              <w:ind w:left="346" w:hanging="270"/>
              <w:jc w:val="left"/>
              <w:rPr>
                <w:sz w:val="24"/>
                <w:szCs w:val="24"/>
              </w:rPr>
            </w:pPr>
            <w:r w:rsidRPr="008B40AD">
              <w:rPr>
                <w:sz w:val="24"/>
                <w:szCs w:val="24"/>
              </w:rPr>
              <w:t>GST registration</w:t>
            </w:r>
          </w:p>
          <w:p w14:paraId="63DFB4C3" w14:textId="77777777" w:rsidR="00F6285F" w:rsidRPr="008B40AD" w:rsidRDefault="002B0E88">
            <w:pPr>
              <w:pStyle w:val="ListParagraph"/>
              <w:numPr>
                <w:ilvl w:val="0"/>
                <w:numId w:val="37"/>
              </w:numPr>
              <w:ind w:left="346" w:hanging="270"/>
              <w:jc w:val="left"/>
              <w:rPr>
                <w:sz w:val="24"/>
                <w:szCs w:val="24"/>
              </w:rPr>
            </w:pPr>
            <w:r w:rsidRPr="008B40AD">
              <w:rPr>
                <w:sz w:val="24"/>
                <w:szCs w:val="24"/>
              </w:rPr>
              <w:t>MSME (</w:t>
            </w:r>
            <w:proofErr w:type="spellStart"/>
            <w:r w:rsidRPr="008B40AD">
              <w:rPr>
                <w:sz w:val="24"/>
                <w:szCs w:val="24"/>
              </w:rPr>
              <w:t>Udyam</w:t>
            </w:r>
            <w:proofErr w:type="spellEnd"/>
            <w:r w:rsidRPr="008B40AD">
              <w:rPr>
                <w:sz w:val="24"/>
                <w:szCs w:val="24"/>
              </w:rPr>
              <w:t xml:space="preserve"> Registration)</w:t>
            </w:r>
          </w:p>
          <w:p w14:paraId="18267E8D" w14:textId="77777777" w:rsidR="00F6285F" w:rsidRPr="008B40AD" w:rsidRDefault="002B0E88">
            <w:pPr>
              <w:pStyle w:val="ListParagraph"/>
              <w:numPr>
                <w:ilvl w:val="0"/>
                <w:numId w:val="37"/>
              </w:numPr>
              <w:ind w:left="346" w:hanging="270"/>
              <w:jc w:val="left"/>
              <w:rPr>
                <w:sz w:val="24"/>
                <w:szCs w:val="24"/>
              </w:rPr>
            </w:pPr>
            <w:r w:rsidRPr="008B40AD">
              <w:rPr>
                <w:sz w:val="24"/>
                <w:szCs w:val="24"/>
              </w:rPr>
              <w:t>Start-up registration</w:t>
            </w:r>
          </w:p>
          <w:p w14:paraId="17D1954E" w14:textId="77777777" w:rsidR="00F6285F" w:rsidRPr="008B40AD" w:rsidRDefault="002B0E88">
            <w:pPr>
              <w:pStyle w:val="ListParagraph"/>
              <w:numPr>
                <w:ilvl w:val="0"/>
                <w:numId w:val="37"/>
              </w:numPr>
              <w:ind w:left="346" w:hanging="270"/>
              <w:jc w:val="left"/>
              <w:rPr>
                <w:sz w:val="24"/>
                <w:szCs w:val="24"/>
              </w:rPr>
            </w:pPr>
            <w:r w:rsidRPr="008B40AD">
              <w:rPr>
                <w:sz w:val="24"/>
                <w:szCs w:val="24"/>
              </w:rPr>
              <w:t>Any other details</w:t>
            </w:r>
          </w:p>
        </w:tc>
        <w:tc>
          <w:tcPr>
            <w:tcW w:w="1440" w:type="dxa"/>
            <w:shd w:val="clear" w:color="auto" w:fill="auto"/>
          </w:tcPr>
          <w:p w14:paraId="5E59A002" w14:textId="77777777" w:rsidR="00F6285F" w:rsidRPr="008B40AD" w:rsidRDefault="00F6285F">
            <w:pPr>
              <w:jc w:val="center"/>
              <w:rPr>
                <w:sz w:val="24"/>
                <w:szCs w:val="24"/>
              </w:rPr>
            </w:pPr>
          </w:p>
        </w:tc>
      </w:tr>
    </w:tbl>
    <w:p w14:paraId="06338A80" w14:textId="77777777" w:rsidR="00F6285F" w:rsidRPr="008B40AD" w:rsidRDefault="00F6285F">
      <w:pPr>
        <w:jc w:val="left"/>
        <w:rPr>
          <w:rFonts w:ascii="DejaVuSans-Bold" w:eastAsia="DejaVuSans-Bold" w:cs="DejaVuSans-Bold"/>
          <w:b/>
          <w:bCs/>
          <w:sz w:val="18"/>
          <w:szCs w:val="18"/>
          <w:lang w:val="en-US" w:bidi="hi-IN"/>
        </w:rPr>
      </w:pPr>
    </w:p>
    <w:p w14:paraId="02550D45" w14:textId="77777777" w:rsidR="00F6285F" w:rsidRPr="008B40AD" w:rsidRDefault="002B0E88">
      <w:pPr>
        <w:pStyle w:val="Heading2"/>
        <w:ind w:left="1170"/>
        <w:rPr>
          <w:rFonts w:eastAsia="Times New Roman"/>
          <w:lang w:eastAsia="en-IN" w:bidi="hi-IN"/>
        </w:rPr>
      </w:pPr>
      <w:r w:rsidRPr="008B40AD">
        <w:rPr>
          <w:rFonts w:eastAsia="Times New Roman"/>
          <w:b/>
          <w:bCs/>
          <w:lang w:eastAsia="en-IN" w:bidi="hi-IN"/>
        </w:rPr>
        <w:t>The shortfall information/documents:</w:t>
      </w:r>
      <w:r w:rsidRPr="008B40AD">
        <w:rPr>
          <w:rFonts w:eastAsia="Times New Roman"/>
          <w:lang w:eastAsia="en-IN" w:bidi="hi-IN"/>
        </w:rPr>
        <w:t xml:space="preserve"> </w:t>
      </w:r>
    </w:p>
    <w:p w14:paraId="13EACF75" w14:textId="77777777" w:rsidR="00F6285F" w:rsidRPr="00A95469" w:rsidRDefault="002B0E88">
      <w:pPr>
        <w:rPr>
          <w:rFonts w:ascii="Times New Roman" w:eastAsia="Times New Roman" w:hAnsi="Times New Roman" w:cs="Times New Roman"/>
          <w:b/>
          <w:sz w:val="24"/>
          <w:szCs w:val="24"/>
          <w:lang w:eastAsia="en-IN" w:bidi="hi-IN"/>
        </w:rPr>
      </w:pPr>
      <w:r w:rsidRPr="00A95469">
        <w:rPr>
          <w:rFonts w:ascii="Times New Roman" w:eastAsia="Times New Roman" w:hAnsi="Times New Roman" w:cs="Times New Roman"/>
          <w:b/>
          <w:sz w:val="24"/>
          <w:szCs w:val="24"/>
          <w:lang w:eastAsia="en-IN" w:bidi="hi-IN"/>
        </w:rPr>
        <w:t>The shortfall information documents shall be sought only in case of historical documents which pre-existed at the time of the bid opening and which have not undergone change since then. So far as the submission of documents is concerned with regard to eligibility criteria, after submission of the bids, only related shortfall document s shall be asked for and considered. For example, if the bidder has submitted a supply order without its completion / performance certificate, the certificate can be asked for and considered. However, no new supply order shall be asked for so as to qualify the bidder.</w:t>
      </w:r>
    </w:p>
    <w:p w14:paraId="3225889C" w14:textId="77777777" w:rsidR="00F6285F" w:rsidRPr="008B40AD" w:rsidRDefault="00F6285F"/>
    <w:p w14:paraId="64F68FA1" w14:textId="77777777" w:rsidR="00F6285F" w:rsidRPr="008B40AD" w:rsidRDefault="00F6285F"/>
    <w:p w14:paraId="61F0EDDA" w14:textId="77777777" w:rsidR="00F6285F" w:rsidRPr="008B40AD" w:rsidRDefault="002B0E88">
      <w:pPr>
        <w:pStyle w:val="Heading2"/>
        <w:keepNext w:val="0"/>
        <w:keepLines w:val="0"/>
        <w:widowControl w:val="0"/>
        <w:spacing w:before="0"/>
        <w:ind w:left="1001"/>
        <w:jc w:val="left"/>
        <w:rPr>
          <w:rFonts w:ascii="Times New Roman" w:hAnsi="Times New Roman" w:cs="Times New Roman"/>
          <w:sz w:val="24"/>
          <w:szCs w:val="24"/>
        </w:rPr>
      </w:pPr>
      <w:bookmarkStart w:id="34" w:name="_Toc124169411"/>
      <w:bookmarkStart w:id="35" w:name="_Toc124524357"/>
      <w:bookmarkStart w:id="36" w:name="_Toc199842445"/>
      <w:bookmarkStart w:id="37" w:name="_Toc127787870"/>
      <w:r w:rsidRPr="008B40AD">
        <w:rPr>
          <w:rFonts w:ascii="Times New Roman" w:hAnsi="Times New Roman" w:cs="Times New Roman"/>
          <w:sz w:val="24"/>
          <w:szCs w:val="24"/>
        </w:rPr>
        <w:t>Price bid submission</w:t>
      </w:r>
      <w:bookmarkEnd w:id="34"/>
      <w:bookmarkEnd w:id="35"/>
      <w:bookmarkEnd w:id="36"/>
    </w:p>
    <w:p w14:paraId="72E1A048" w14:textId="77777777" w:rsidR="00F6285F" w:rsidRPr="008B40AD" w:rsidRDefault="002B0E88">
      <w:pPr>
        <w:rPr>
          <w:rFonts w:ascii="Times New Roman" w:hAnsi="Times New Roman" w:cs="Times New Roman"/>
          <w:b/>
          <w:sz w:val="24"/>
          <w:szCs w:val="24"/>
        </w:rPr>
      </w:pPr>
      <w:bookmarkStart w:id="38" w:name="_Toc384999539"/>
      <w:bookmarkEnd w:id="37"/>
      <w:r w:rsidRPr="008B40AD">
        <w:rPr>
          <w:rFonts w:ascii="Times New Roman" w:hAnsi="Times New Roman" w:cs="Times New Roman"/>
          <w:b/>
          <w:sz w:val="24"/>
          <w:szCs w:val="24"/>
        </w:rPr>
        <w:t xml:space="preserve">Prices to be offered inclusive of all taxes, duties and any other charges on </w:t>
      </w:r>
      <w:proofErr w:type="spellStart"/>
      <w:r w:rsidRPr="008B40AD">
        <w:rPr>
          <w:rFonts w:ascii="Times New Roman" w:hAnsi="Times New Roman" w:cs="Times New Roman"/>
          <w:b/>
          <w:sz w:val="24"/>
          <w:szCs w:val="24"/>
        </w:rPr>
        <w:t>GeM</w:t>
      </w:r>
      <w:proofErr w:type="spellEnd"/>
      <w:r w:rsidRPr="008B40AD">
        <w:rPr>
          <w:rFonts w:ascii="Times New Roman" w:hAnsi="Times New Roman" w:cs="Times New Roman"/>
          <w:b/>
          <w:sz w:val="24"/>
          <w:szCs w:val="24"/>
        </w:rPr>
        <w:t xml:space="preserve"> portal only on or before the bid submission end date and time. </w:t>
      </w:r>
    </w:p>
    <w:p w14:paraId="1C9DAFAA" w14:textId="77777777" w:rsidR="00F6285F" w:rsidRPr="008B40AD" w:rsidRDefault="002B0E88">
      <w:pPr>
        <w:pStyle w:val="Heading1"/>
        <w:spacing w:line="259" w:lineRule="auto"/>
        <w:jc w:val="left"/>
        <w:rPr>
          <w:rFonts w:ascii="Times New Roman" w:hAnsi="Times New Roman" w:cs="Times New Roman"/>
          <w:sz w:val="24"/>
          <w:szCs w:val="24"/>
        </w:rPr>
      </w:pPr>
      <w:bookmarkStart w:id="39" w:name="_Toc132881437"/>
      <w:bookmarkStart w:id="40" w:name="_Toc199842446"/>
      <w:r w:rsidRPr="008B40AD">
        <w:rPr>
          <w:rFonts w:ascii="Times New Roman" w:hAnsi="Times New Roman" w:cs="Times New Roman"/>
          <w:sz w:val="24"/>
          <w:szCs w:val="24"/>
        </w:rPr>
        <w:lastRenderedPageBreak/>
        <w:t>Annexures</w:t>
      </w:r>
      <w:bookmarkEnd w:id="38"/>
      <w:bookmarkEnd w:id="39"/>
      <w:bookmarkEnd w:id="40"/>
    </w:p>
    <w:p w14:paraId="6868BFDB" w14:textId="77777777" w:rsidR="00F6285F" w:rsidRPr="008B40AD" w:rsidRDefault="00F6285F"/>
    <w:p w14:paraId="1595301E" w14:textId="77777777" w:rsidR="00F6285F" w:rsidRPr="008B40AD" w:rsidRDefault="002B0E88">
      <w:pPr>
        <w:pStyle w:val="Heading2"/>
        <w:keepNext w:val="0"/>
        <w:keepLines w:val="0"/>
        <w:widowControl w:val="0"/>
        <w:spacing w:before="40" w:after="0" w:line="259" w:lineRule="auto"/>
        <w:ind w:left="1001"/>
        <w:jc w:val="left"/>
        <w:rPr>
          <w:rFonts w:ascii="Times New Roman" w:hAnsi="Times New Roman" w:cs="Times New Roman"/>
          <w:sz w:val="24"/>
          <w:szCs w:val="24"/>
        </w:rPr>
      </w:pPr>
      <w:bookmarkStart w:id="41" w:name="_Ref385428071"/>
      <w:bookmarkStart w:id="42" w:name="_Toc132881439"/>
      <w:bookmarkStart w:id="43" w:name="_Toc199842447"/>
      <w:r w:rsidRPr="008B40AD">
        <w:rPr>
          <w:rFonts w:ascii="Times New Roman" w:hAnsi="Times New Roman" w:cs="Times New Roman"/>
          <w:sz w:val="24"/>
          <w:szCs w:val="24"/>
        </w:rPr>
        <w:t>Annexure-A1: General Particulars of the Bidder</w:t>
      </w:r>
      <w:bookmarkEnd w:id="41"/>
      <w:bookmarkEnd w:id="42"/>
      <w:bookmarkEnd w:id="43"/>
    </w:p>
    <w:p w14:paraId="1763B688" w14:textId="77777777" w:rsidR="00F6285F" w:rsidRPr="008B40AD" w:rsidRDefault="00F6285F">
      <w:pPr>
        <w:pStyle w:val="ListParagraph"/>
        <w:ind w:left="1260"/>
        <w:rPr>
          <w:rFonts w:ascii="Times New Roman" w:hAnsi="Times New Roman" w:cs="Times New Roman"/>
          <w:color w:val="000000" w:themeColor="text1"/>
          <w:sz w:val="24"/>
          <w:szCs w:val="24"/>
          <w:lang w:eastAsia="en-IN" w:bidi="hi-IN"/>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088"/>
        <w:gridCol w:w="1871"/>
      </w:tblGrid>
      <w:tr w:rsidR="00F6285F" w:rsidRPr="008B40AD" w14:paraId="4202CD55" w14:textId="77777777">
        <w:trPr>
          <w:trHeight w:val="432"/>
        </w:trPr>
        <w:tc>
          <w:tcPr>
            <w:tcW w:w="709" w:type="dxa"/>
          </w:tcPr>
          <w:p w14:paraId="675E4BC2" w14:textId="77777777" w:rsidR="00F6285F" w:rsidRPr="008B40AD" w:rsidRDefault="00F6285F">
            <w:pPr>
              <w:pStyle w:val="Default"/>
              <w:numPr>
                <w:ilvl w:val="0"/>
                <w:numId w:val="31"/>
              </w:numPr>
              <w:spacing w:line="276" w:lineRule="auto"/>
              <w:jc w:val="center"/>
              <w:rPr>
                <w:rFonts w:ascii="Times New Roman" w:hAnsi="Times New Roman" w:cs="Times New Roman"/>
                <w:color w:val="auto"/>
              </w:rPr>
            </w:pPr>
          </w:p>
        </w:tc>
        <w:tc>
          <w:tcPr>
            <w:tcW w:w="7088" w:type="dxa"/>
            <w:shd w:val="clear" w:color="auto" w:fill="auto"/>
          </w:tcPr>
          <w:p w14:paraId="278D2ED7" w14:textId="77777777" w:rsidR="00F6285F" w:rsidRPr="008B40AD" w:rsidRDefault="002B0E88">
            <w:pPr>
              <w:pStyle w:val="Default"/>
              <w:spacing w:line="276" w:lineRule="auto"/>
              <w:rPr>
                <w:rFonts w:ascii="Times New Roman" w:hAnsi="Times New Roman" w:cs="Times New Roman"/>
                <w:b/>
                <w:bCs/>
                <w:color w:val="auto"/>
              </w:rPr>
            </w:pPr>
            <w:r w:rsidRPr="008B40AD">
              <w:rPr>
                <w:rFonts w:ascii="Times New Roman" w:hAnsi="Times New Roman" w:cs="Times New Roman"/>
                <w:color w:val="auto"/>
              </w:rPr>
              <w:t>Name of the Bidder</w:t>
            </w:r>
            <w:r w:rsidRPr="008B40AD">
              <w:rPr>
                <w:rFonts w:ascii="Times New Roman" w:hAnsi="Times New Roman" w:cs="Times New Roman"/>
                <w:color w:val="auto"/>
              </w:rPr>
              <w:tab/>
            </w:r>
          </w:p>
        </w:tc>
        <w:tc>
          <w:tcPr>
            <w:tcW w:w="1871" w:type="dxa"/>
            <w:shd w:val="clear" w:color="auto" w:fill="auto"/>
          </w:tcPr>
          <w:p w14:paraId="6E4AAE04" w14:textId="77777777" w:rsidR="00F6285F" w:rsidRPr="008B40AD" w:rsidRDefault="00F6285F">
            <w:pPr>
              <w:pStyle w:val="Default"/>
              <w:spacing w:line="276" w:lineRule="auto"/>
              <w:jc w:val="center"/>
              <w:rPr>
                <w:rFonts w:ascii="Times New Roman" w:hAnsi="Times New Roman" w:cs="Times New Roman"/>
                <w:b/>
                <w:bCs/>
                <w:color w:val="auto"/>
              </w:rPr>
            </w:pPr>
          </w:p>
        </w:tc>
      </w:tr>
      <w:tr w:rsidR="00F6285F" w:rsidRPr="008B40AD" w14:paraId="61B265EA" w14:textId="77777777">
        <w:trPr>
          <w:trHeight w:val="432"/>
        </w:trPr>
        <w:tc>
          <w:tcPr>
            <w:tcW w:w="709" w:type="dxa"/>
          </w:tcPr>
          <w:p w14:paraId="008C15B7" w14:textId="77777777" w:rsidR="00F6285F" w:rsidRPr="008B40AD" w:rsidRDefault="00F6285F">
            <w:pPr>
              <w:pStyle w:val="Default"/>
              <w:numPr>
                <w:ilvl w:val="0"/>
                <w:numId w:val="31"/>
              </w:numPr>
              <w:spacing w:line="276" w:lineRule="auto"/>
              <w:jc w:val="center"/>
              <w:rPr>
                <w:rFonts w:ascii="Times New Roman" w:hAnsi="Times New Roman" w:cs="Times New Roman"/>
                <w:color w:val="auto"/>
              </w:rPr>
            </w:pPr>
          </w:p>
        </w:tc>
        <w:tc>
          <w:tcPr>
            <w:tcW w:w="7088" w:type="dxa"/>
            <w:shd w:val="clear" w:color="auto" w:fill="auto"/>
          </w:tcPr>
          <w:p w14:paraId="1929CD2C" w14:textId="77777777" w:rsidR="00F6285F" w:rsidRPr="008B40AD" w:rsidRDefault="002B0E88">
            <w:pPr>
              <w:pStyle w:val="Default"/>
              <w:spacing w:line="276" w:lineRule="auto"/>
              <w:rPr>
                <w:rFonts w:ascii="Times New Roman" w:hAnsi="Times New Roman" w:cs="Times New Roman"/>
                <w:color w:val="auto"/>
              </w:rPr>
            </w:pPr>
            <w:r w:rsidRPr="008B40AD">
              <w:rPr>
                <w:rFonts w:ascii="Times New Roman" w:hAnsi="Times New Roman" w:cs="Times New Roman"/>
                <w:color w:val="auto"/>
              </w:rPr>
              <w:t>Bidder’s details along with address for placement of Order</w:t>
            </w:r>
          </w:p>
        </w:tc>
        <w:tc>
          <w:tcPr>
            <w:tcW w:w="1871" w:type="dxa"/>
            <w:shd w:val="clear" w:color="auto" w:fill="auto"/>
          </w:tcPr>
          <w:p w14:paraId="73B0D398" w14:textId="77777777" w:rsidR="00F6285F" w:rsidRPr="008B40AD" w:rsidRDefault="00F6285F">
            <w:pPr>
              <w:pStyle w:val="Default"/>
              <w:spacing w:line="276" w:lineRule="auto"/>
              <w:jc w:val="center"/>
              <w:rPr>
                <w:rFonts w:ascii="Times New Roman" w:hAnsi="Times New Roman" w:cs="Times New Roman"/>
                <w:b/>
                <w:bCs/>
                <w:color w:val="auto"/>
              </w:rPr>
            </w:pPr>
          </w:p>
        </w:tc>
      </w:tr>
      <w:tr w:rsidR="00F6285F" w:rsidRPr="008B40AD" w14:paraId="22449498" w14:textId="77777777">
        <w:trPr>
          <w:trHeight w:val="432"/>
        </w:trPr>
        <w:tc>
          <w:tcPr>
            <w:tcW w:w="709" w:type="dxa"/>
          </w:tcPr>
          <w:p w14:paraId="13FCB5A0" w14:textId="77777777" w:rsidR="00F6285F" w:rsidRPr="008B40AD" w:rsidRDefault="00F6285F">
            <w:pPr>
              <w:pStyle w:val="Default"/>
              <w:numPr>
                <w:ilvl w:val="0"/>
                <w:numId w:val="31"/>
              </w:numPr>
              <w:spacing w:line="276" w:lineRule="auto"/>
              <w:jc w:val="center"/>
              <w:rPr>
                <w:rFonts w:ascii="Times New Roman" w:hAnsi="Times New Roman" w:cs="Times New Roman"/>
                <w:color w:val="auto"/>
              </w:rPr>
            </w:pPr>
          </w:p>
        </w:tc>
        <w:tc>
          <w:tcPr>
            <w:tcW w:w="7088" w:type="dxa"/>
            <w:shd w:val="clear" w:color="auto" w:fill="auto"/>
          </w:tcPr>
          <w:p w14:paraId="60D07904" w14:textId="77777777" w:rsidR="00F6285F" w:rsidRPr="008B40AD" w:rsidRDefault="002B0E88">
            <w:pPr>
              <w:pStyle w:val="Default"/>
              <w:spacing w:line="276" w:lineRule="auto"/>
              <w:rPr>
                <w:rFonts w:ascii="Times New Roman" w:hAnsi="Times New Roman" w:cs="Times New Roman"/>
                <w:b/>
                <w:bCs/>
                <w:color w:val="auto"/>
              </w:rPr>
            </w:pPr>
            <w:r w:rsidRPr="008B40AD">
              <w:rPr>
                <w:rFonts w:ascii="Times New Roman" w:hAnsi="Times New Roman" w:cs="Times New Roman"/>
                <w:color w:val="auto"/>
              </w:rPr>
              <w:t>Bidder’s Proposal No. and Date</w:t>
            </w:r>
          </w:p>
        </w:tc>
        <w:tc>
          <w:tcPr>
            <w:tcW w:w="1871" w:type="dxa"/>
            <w:shd w:val="clear" w:color="auto" w:fill="auto"/>
          </w:tcPr>
          <w:p w14:paraId="38BF69A4" w14:textId="77777777" w:rsidR="00F6285F" w:rsidRPr="008B40AD" w:rsidRDefault="00F6285F">
            <w:pPr>
              <w:pStyle w:val="Default"/>
              <w:spacing w:line="276" w:lineRule="auto"/>
              <w:jc w:val="center"/>
              <w:rPr>
                <w:rFonts w:ascii="Times New Roman" w:hAnsi="Times New Roman" w:cs="Times New Roman"/>
                <w:b/>
                <w:bCs/>
                <w:color w:val="auto"/>
              </w:rPr>
            </w:pPr>
          </w:p>
        </w:tc>
      </w:tr>
      <w:tr w:rsidR="00F6285F" w:rsidRPr="008B40AD" w14:paraId="7C514AC0" w14:textId="77777777">
        <w:trPr>
          <w:trHeight w:val="432"/>
        </w:trPr>
        <w:tc>
          <w:tcPr>
            <w:tcW w:w="709" w:type="dxa"/>
          </w:tcPr>
          <w:p w14:paraId="3C0540CB" w14:textId="77777777" w:rsidR="00F6285F" w:rsidRPr="008B40AD" w:rsidRDefault="00F6285F">
            <w:pPr>
              <w:pStyle w:val="ListParagraph"/>
              <w:numPr>
                <w:ilvl w:val="0"/>
                <w:numId w:val="31"/>
              </w:numPr>
              <w:jc w:val="center"/>
              <w:rPr>
                <w:rFonts w:ascii="Times New Roman" w:hAnsi="Times New Roman" w:cs="Times New Roman"/>
                <w:sz w:val="24"/>
                <w:szCs w:val="24"/>
              </w:rPr>
            </w:pPr>
          </w:p>
        </w:tc>
        <w:tc>
          <w:tcPr>
            <w:tcW w:w="7088" w:type="dxa"/>
            <w:shd w:val="clear" w:color="auto" w:fill="auto"/>
          </w:tcPr>
          <w:p w14:paraId="309380B7" w14:textId="77777777" w:rsidR="00F6285F" w:rsidRPr="008B40AD" w:rsidRDefault="002B0E88">
            <w:pPr>
              <w:spacing w:line="276" w:lineRule="auto"/>
              <w:rPr>
                <w:rFonts w:ascii="Times New Roman" w:hAnsi="Times New Roman" w:cs="Times New Roman"/>
                <w:b/>
                <w:bCs/>
                <w:sz w:val="24"/>
                <w:szCs w:val="24"/>
              </w:rPr>
            </w:pPr>
            <w:r w:rsidRPr="008B40AD">
              <w:rPr>
                <w:rFonts w:ascii="Times New Roman" w:hAnsi="Times New Roman" w:cs="Times New Roman"/>
                <w:sz w:val="24"/>
                <w:szCs w:val="24"/>
              </w:rPr>
              <w:t>Name and designation of the officer of the Bidder to whom all references shall be made for expeditious co-ordination.</w:t>
            </w:r>
          </w:p>
        </w:tc>
        <w:tc>
          <w:tcPr>
            <w:tcW w:w="1871" w:type="dxa"/>
            <w:shd w:val="clear" w:color="auto" w:fill="auto"/>
          </w:tcPr>
          <w:p w14:paraId="25BDC592" w14:textId="77777777" w:rsidR="00F6285F" w:rsidRPr="008B40AD" w:rsidRDefault="00F6285F">
            <w:pPr>
              <w:pStyle w:val="Default"/>
              <w:spacing w:line="276" w:lineRule="auto"/>
              <w:jc w:val="center"/>
              <w:rPr>
                <w:rFonts w:ascii="Times New Roman" w:hAnsi="Times New Roman" w:cs="Times New Roman"/>
                <w:b/>
                <w:bCs/>
                <w:color w:val="auto"/>
              </w:rPr>
            </w:pPr>
          </w:p>
        </w:tc>
      </w:tr>
      <w:tr w:rsidR="00F6285F" w:rsidRPr="008B40AD" w14:paraId="63B493BF" w14:textId="77777777">
        <w:trPr>
          <w:trHeight w:val="432"/>
        </w:trPr>
        <w:tc>
          <w:tcPr>
            <w:tcW w:w="709" w:type="dxa"/>
          </w:tcPr>
          <w:p w14:paraId="55ADAA59" w14:textId="77777777" w:rsidR="00F6285F" w:rsidRPr="008B40AD" w:rsidRDefault="00F6285F">
            <w:pPr>
              <w:pStyle w:val="ListParagraph"/>
              <w:numPr>
                <w:ilvl w:val="0"/>
                <w:numId w:val="31"/>
              </w:numPr>
              <w:spacing w:line="276" w:lineRule="auto"/>
              <w:jc w:val="center"/>
              <w:rPr>
                <w:rFonts w:ascii="Times New Roman" w:hAnsi="Times New Roman" w:cs="Times New Roman"/>
                <w:sz w:val="24"/>
                <w:szCs w:val="24"/>
              </w:rPr>
            </w:pPr>
          </w:p>
        </w:tc>
        <w:tc>
          <w:tcPr>
            <w:tcW w:w="7088" w:type="dxa"/>
            <w:shd w:val="clear" w:color="auto" w:fill="auto"/>
          </w:tcPr>
          <w:p w14:paraId="026D0941" w14:textId="77777777" w:rsidR="00F6285F" w:rsidRPr="008B40AD" w:rsidRDefault="002B0E88">
            <w:pPr>
              <w:spacing w:line="276" w:lineRule="auto"/>
              <w:rPr>
                <w:rFonts w:ascii="Times New Roman" w:hAnsi="Times New Roman" w:cs="Times New Roman"/>
                <w:b/>
                <w:bCs/>
                <w:sz w:val="24"/>
                <w:szCs w:val="24"/>
              </w:rPr>
            </w:pPr>
            <w:r w:rsidRPr="008B40AD">
              <w:rPr>
                <w:rFonts w:ascii="Times New Roman" w:hAnsi="Times New Roman" w:cs="Times New Roman"/>
                <w:sz w:val="24"/>
                <w:szCs w:val="24"/>
              </w:rPr>
              <w:t xml:space="preserve">Postal Address, Telephone &amp; Fax Nos. and e-mail Address of Registered Office </w:t>
            </w:r>
          </w:p>
        </w:tc>
        <w:tc>
          <w:tcPr>
            <w:tcW w:w="1871" w:type="dxa"/>
            <w:shd w:val="clear" w:color="auto" w:fill="auto"/>
          </w:tcPr>
          <w:p w14:paraId="2C08ABD3" w14:textId="77777777" w:rsidR="00F6285F" w:rsidRPr="008B40AD" w:rsidRDefault="00F6285F">
            <w:pPr>
              <w:pStyle w:val="Default"/>
              <w:spacing w:line="276" w:lineRule="auto"/>
              <w:jc w:val="center"/>
              <w:rPr>
                <w:rFonts w:ascii="Times New Roman" w:hAnsi="Times New Roman" w:cs="Times New Roman"/>
                <w:b/>
                <w:bCs/>
                <w:color w:val="auto"/>
              </w:rPr>
            </w:pPr>
          </w:p>
        </w:tc>
      </w:tr>
      <w:tr w:rsidR="00F6285F" w:rsidRPr="008B40AD" w14:paraId="5791CC5D" w14:textId="77777777">
        <w:trPr>
          <w:trHeight w:val="432"/>
        </w:trPr>
        <w:tc>
          <w:tcPr>
            <w:tcW w:w="709" w:type="dxa"/>
          </w:tcPr>
          <w:p w14:paraId="2194EBEB" w14:textId="77777777" w:rsidR="00F6285F" w:rsidRPr="008B40AD" w:rsidRDefault="00F6285F">
            <w:pPr>
              <w:pStyle w:val="ListParagraph"/>
              <w:numPr>
                <w:ilvl w:val="0"/>
                <w:numId w:val="31"/>
              </w:numPr>
              <w:spacing w:line="276" w:lineRule="auto"/>
              <w:jc w:val="center"/>
              <w:rPr>
                <w:rFonts w:ascii="Times New Roman" w:hAnsi="Times New Roman" w:cs="Times New Roman"/>
                <w:sz w:val="24"/>
                <w:szCs w:val="24"/>
              </w:rPr>
            </w:pPr>
          </w:p>
        </w:tc>
        <w:tc>
          <w:tcPr>
            <w:tcW w:w="7088" w:type="dxa"/>
            <w:shd w:val="clear" w:color="auto" w:fill="auto"/>
          </w:tcPr>
          <w:p w14:paraId="692B4E91" w14:textId="77777777" w:rsidR="00F6285F" w:rsidRPr="008B40AD" w:rsidRDefault="002B0E88">
            <w:pPr>
              <w:spacing w:line="276" w:lineRule="auto"/>
              <w:rPr>
                <w:rFonts w:ascii="Times New Roman" w:hAnsi="Times New Roman" w:cs="Times New Roman"/>
                <w:b/>
                <w:bCs/>
                <w:sz w:val="24"/>
                <w:szCs w:val="24"/>
              </w:rPr>
            </w:pPr>
            <w:r w:rsidRPr="008B40AD">
              <w:rPr>
                <w:rFonts w:ascii="Times New Roman" w:hAnsi="Times New Roman" w:cs="Times New Roman"/>
                <w:sz w:val="24"/>
                <w:szCs w:val="24"/>
              </w:rPr>
              <w:t xml:space="preserve">Address, Telephone Nos., Fax Nos. and e-mail ID of Office through which the proposed work (if entrusted) will be handled with name &amp; designation of person-in-charge </w:t>
            </w:r>
          </w:p>
        </w:tc>
        <w:tc>
          <w:tcPr>
            <w:tcW w:w="1871" w:type="dxa"/>
            <w:shd w:val="clear" w:color="auto" w:fill="auto"/>
          </w:tcPr>
          <w:p w14:paraId="3D71F35B" w14:textId="77777777" w:rsidR="00F6285F" w:rsidRPr="008B40AD" w:rsidRDefault="00F6285F">
            <w:pPr>
              <w:pStyle w:val="Default"/>
              <w:spacing w:line="276" w:lineRule="auto"/>
              <w:jc w:val="center"/>
              <w:rPr>
                <w:rFonts w:ascii="Times New Roman" w:hAnsi="Times New Roman" w:cs="Times New Roman"/>
                <w:b/>
                <w:bCs/>
                <w:color w:val="auto"/>
              </w:rPr>
            </w:pPr>
          </w:p>
        </w:tc>
      </w:tr>
      <w:tr w:rsidR="00F6285F" w:rsidRPr="008B40AD" w14:paraId="30E5D82B" w14:textId="77777777">
        <w:trPr>
          <w:trHeight w:val="432"/>
        </w:trPr>
        <w:tc>
          <w:tcPr>
            <w:tcW w:w="709" w:type="dxa"/>
          </w:tcPr>
          <w:p w14:paraId="0F59F19E" w14:textId="77777777" w:rsidR="00F6285F" w:rsidRPr="008B40AD" w:rsidRDefault="00F6285F">
            <w:pPr>
              <w:pStyle w:val="ListParagraph"/>
              <w:numPr>
                <w:ilvl w:val="0"/>
                <w:numId w:val="31"/>
              </w:numPr>
              <w:spacing w:line="276" w:lineRule="auto"/>
              <w:jc w:val="center"/>
              <w:rPr>
                <w:rFonts w:ascii="Times New Roman" w:hAnsi="Times New Roman" w:cs="Times New Roman"/>
                <w:sz w:val="24"/>
                <w:szCs w:val="24"/>
              </w:rPr>
            </w:pPr>
          </w:p>
        </w:tc>
        <w:tc>
          <w:tcPr>
            <w:tcW w:w="7088" w:type="dxa"/>
            <w:shd w:val="clear" w:color="auto" w:fill="auto"/>
          </w:tcPr>
          <w:p w14:paraId="0896E81C" w14:textId="77777777" w:rsidR="00F6285F" w:rsidRPr="008B40AD" w:rsidRDefault="002B0E88">
            <w:pPr>
              <w:spacing w:line="276" w:lineRule="auto"/>
              <w:rPr>
                <w:rFonts w:ascii="Times New Roman" w:hAnsi="Times New Roman" w:cs="Times New Roman"/>
                <w:sz w:val="24"/>
                <w:szCs w:val="24"/>
              </w:rPr>
            </w:pPr>
            <w:r w:rsidRPr="008B40AD">
              <w:rPr>
                <w:rFonts w:ascii="Times New Roman" w:hAnsi="Times New Roman" w:cs="Times New Roman"/>
                <w:sz w:val="24"/>
                <w:szCs w:val="24"/>
              </w:rPr>
              <w:t xml:space="preserve">Core Competence of business </w:t>
            </w:r>
          </w:p>
        </w:tc>
        <w:tc>
          <w:tcPr>
            <w:tcW w:w="1871" w:type="dxa"/>
            <w:shd w:val="clear" w:color="auto" w:fill="auto"/>
          </w:tcPr>
          <w:p w14:paraId="20532602" w14:textId="77777777" w:rsidR="00F6285F" w:rsidRPr="008B40AD" w:rsidRDefault="00F6285F">
            <w:pPr>
              <w:pStyle w:val="Default"/>
              <w:spacing w:line="276" w:lineRule="auto"/>
              <w:jc w:val="center"/>
              <w:rPr>
                <w:rFonts w:ascii="Times New Roman" w:hAnsi="Times New Roman" w:cs="Times New Roman"/>
                <w:b/>
                <w:bCs/>
                <w:color w:val="auto"/>
              </w:rPr>
            </w:pPr>
          </w:p>
        </w:tc>
      </w:tr>
      <w:tr w:rsidR="00F6285F" w:rsidRPr="008B40AD" w14:paraId="33FE36F8" w14:textId="77777777">
        <w:trPr>
          <w:trHeight w:val="432"/>
        </w:trPr>
        <w:tc>
          <w:tcPr>
            <w:tcW w:w="709" w:type="dxa"/>
          </w:tcPr>
          <w:p w14:paraId="7CA2C15C" w14:textId="77777777" w:rsidR="00F6285F" w:rsidRPr="008B40AD" w:rsidRDefault="00F6285F">
            <w:pPr>
              <w:pStyle w:val="ListParagraph"/>
              <w:numPr>
                <w:ilvl w:val="0"/>
                <w:numId w:val="31"/>
              </w:numPr>
              <w:spacing w:line="276" w:lineRule="auto"/>
              <w:jc w:val="center"/>
              <w:rPr>
                <w:rFonts w:ascii="Times New Roman" w:hAnsi="Times New Roman" w:cs="Times New Roman"/>
                <w:sz w:val="24"/>
                <w:szCs w:val="24"/>
              </w:rPr>
            </w:pPr>
          </w:p>
        </w:tc>
        <w:tc>
          <w:tcPr>
            <w:tcW w:w="7088" w:type="dxa"/>
            <w:shd w:val="clear" w:color="auto" w:fill="auto"/>
          </w:tcPr>
          <w:p w14:paraId="0AE0DB2A" w14:textId="77777777" w:rsidR="00F6285F" w:rsidRPr="008B40AD" w:rsidRDefault="002B0E88">
            <w:pPr>
              <w:spacing w:line="276" w:lineRule="auto"/>
              <w:rPr>
                <w:rFonts w:ascii="Times New Roman" w:hAnsi="Times New Roman" w:cs="Times New Roman"/>
                <w:sz w:val="24"/>
                <w:szCs w:val="24"/>
              </w:rPr>
            </w:pPr>
            <w:r w:rsidRPr="008B40AD">
              <w:rPr>
                <w:rFonts w:ascii="Times New Roman" w:hAnsi="Times New Roman" w:cs="Times New Roman"/>
                <w:sz w:val="24"/>
                <w:szCs w:val="24"/>
              </w:rPr>
              <w:t>Areas of other business activity, if any &amp; place of such business</w:t>
            </w:r>
          </w:p>
        </w:tc>
        <w:tc>
          <w:tcPr>
            <w:tcW w:w="1871" w:type="dxa"/>
            <w:shd w:val="clear" w:color="auto" w:fill="auto"/>
          </w:tcPr>
          <w:p w14:paraId="6F448DBB" w14:textId="77777777" w:rsidR="00F6285F" w:rsidRPr="008B40AD" w:rsidRDefault="00F6285F">
            <w:pPr>
              <w:pStyle w:val="Default"/>
              <w:spacing w:line="276" w:lineRule="auto"/>
              <w:jc w:val="center"/>
              <w:rPr>
                <w:rFonts w:ascii="Times New Roman" w:hAnsi="Times New Roman" w:cs="Times New Roman"/>
                <w:b/>
                <w:bCs/>
                <w:color w:val="auto"/>
              </w:rPr>
            </w:pPr>
          </w:p>
        </w:tc>
      </w:tr>
      <w:tr w:rsidR="00F6285F" w:rsidRPr="008B40AD" w14:paraId="5049DC75" w14:textId="77777777">
        <w:trPr>
          <w:trHeight w:val="432"/>
        </w:trPr>
        <w:tc>
          <w:tcPr>
            <w:tcW w:w="709" w:type="dxa"/>
          </w:tcPr>
          <w:p w14:paraId="3A8FA1A2" w14:textId="77777777" w:rsidR="00F6285F" w:rsidRPr="008B40AD" w:rsidRDefault="00F6285F">
            <w:pPr>
              <w:pStyle w:val="ListParagraph"/>
              <w:numPr>
                <w:ilvl w:val="0"/>
                <w:numId w:val="31"/>
              </w:numPr>
              <w:spacing w:after="160" w:line="276" w:lineRule="auto"/>
              <w:jc w:val="center"/>
              <w:rPr>
                <w:rFonts w:ascii="Times New Roman" w:hAnsi="Times New Roman" w:cs="Times New Roman"/>
                <w:sz w:val="24"/>
                <w:szCs w:val="24"/>
              </w:rPr>
            </w:pPr>
          </w:p>
        </w:tc>
        <w:tc>
          <w:tcPr>
            <w:tcW w:w="7088" w:type="dxa"/>
            <w:shd w:val="clear" w:color="auto" w:fill="auto"/>
          </w:tcPr>
          <w:p w14:paraId="3338A004" w14:textId="77777777" w:rsidR="00F6285F" w:rsidRPr="008B40AD" w:rsidRDefault="002B0E88">
            <w:pPr>
              <w:spacing w:line="276" w:lineRule="auto"/>
              <w:rPr>
                <w:rFonts w:ascii="Times New Roman" w:hAnsi="Times New Roman" w:cs="Times New Roman"/>
                <w:sz w:val="24"/>
                <w:szCs w:val="24"/>
              </w:rPr>
            </w:pPr>
            <w:r w:rsidRPr="008B40AD">
              <w:rPr>
                <w:rFonts w:ascii="Times New Roman" w:hAnsi="Times New Roman" w:cs="Times New Roman"/>
                <w:sz w:val="24"/>
                <w:szCs w:val="24"/>
              </w:rPr>
              <w:t>Any additional information which the tenderer considerers relevant for evaluation of this tender</w:t>
            </w:r>
          </w:p>
        </w:tc>
        <w:tc>
          <w:tcPr>
            <w:tcW w:w="1871" w:type="dxa"/>
            <w:shd w:val="clear" w:color="auto" w:fill="auto"/>
          </w:tcPr>
          <w:p w14:paraId="1E5F7CF7" w14:textId="77777777" w:rsidR="00F6285F" w:rsidRPr="008B40AD" w:rsidRDefault="00F6285F">
            <w:pPr>
              <w:pStyle w:val="Default"/>
              <w:spacing w:line="276" w:lineRule="auto"/>
              <w:jc w:val="center"/>
              <w:rPr>
                <w:rFonts w:ascii="Times New Roman" w:hAnsi="Times New Roman" w:cs="Times New Roman"/>
                <w:b/>
                <w:bCs/>
                <w:color w:val="auto"/>
              </w:rPr>
            </w:pPr>
          </w:p>
        </w:tc>
      </w:tr>
      <w:tr w:rsidR="00F6285F" w:rsidRPr="008B40AD" w14:paraId="0CF28353" w14:textId="77777777">
        <w:trPr>
          <w:trHeight w:val="432"/>
        </w:trPr>
        <w:tc>
          <w:tcPr>
            <w:tcW w:w="709" w:type="dxa"/>
          </w:tcPr>
          <w:p w14:paraId="3C9B4E58" w14:textId="77777777" w:rsidR="00F6285F" w:rsidRPr="008B40AD" w:rsidRDefault="00F6285F">
            <w:pPr>
              <w:pStyle w:val="ListParagraph"/>
              <w:numPr>
                <w:ilvl w:val="0"/>
                <w:numId w:val="31"/>
              </w:numPr>
              <w:spacing w:after="160" w:line="276" w:lineRule="auto"/>
              <w:jc w:val="center"/>
              <w:rPr>
                <w:rFonts w:ascii="Times New Roman" w:hAnsi="Times New Roman" w:cs="Times New Roman"/>
                <w:sz w:val="24"/>
                <w:szCs w:val="24"/>
              </w:rPr>
            </w:pPr>
          </w:p>
        </w:tc>
        <w:tc>
          <w:tcPr>
            <w:tcW w:w="7088" w:type="dxa"/>
            <w:shd w:val="clear" w:color="auto" w:fill="auto"/>
          </w:tcPr>
          <w:p w14:paraId="2D1957A4" w14:textId="77777777" w:rsidR="00F6285F" w:rsidRPr="008B40AD" w:rsidRDefault="002B0E88">
            <w:pPr>
              <w:spacing w:line="276" w:lineRule="auto"/>
              <w:rPr>
                <w:rFonts w:ascii="Times New Roman" w:hAnsi="Times New Roman" w:cs="Times New Roman"/>
                <w:sz w:val="24"/>
                <w:szCs w:val="24"/>
              </w:rPr>
            </w:pPr>
            <w:r w:rsidRPr="008B40AD">
              <w:rPr>
                <w:rFonts w:ascii="Times New Roman" w:hAnsi="Times New Roman" w:cs="Times New Roman"/>
                <w:sz w:val="24"/>
                <w:szCs w:val="24"/>
              </w:rPr>
              <w:t>Bank details of the Bidder</w:t>
            </w:r>
          </w:p>
        </w:tc>
        <w:tc>
          <w:tcPr>
            <w:tcW w:w="1871" w:type="dxa"/>
            <w:shd w:val="clear" w:color="auto" w:fill="auto"/>
          </w:tcPr>
          <w:p w14:paraId="404407F8" w14:textId="77777777" w:rsidR="00F6285F" w:rsidRPr="008B40AD" w:rsidRDefault="00F6285F">
            <w:pPr>
              <w:pStyle w:val="Default"/>
              <w:spacing w:line="276" w:lineRule="auto"/>
              <w:jc w:val="center"/>
              <w:rPr>
                <w:rFonts w:ascii="Times New Roman" w:hAnsi="Times New Roman" w:cs="Times New Roman"/>
                <w:b/>
                <w:bCs/>
                <w:color w:val="auto"/>
              </w:rPr>
            </w:pPr>
          </w:p>
        </w:tc>
      </w:tr>
      <w:tr w:rsidR="00F6285F" w:rsidRPr="008B40AD" w14:paraId="03DAC2A1" w14:textId="77777777">
        <w:trPr>
          <w:trHeight w:val="432"/>
        </w:trPr>
        <w:tc>
          <w:tcPr>
            <w:tcW w:w="709" w:type="dxa"/>
          </w:tcPr>
          <w:p w14:paraId="4EA4AC8A" w14:textId="77777777" w:rsidR="00F6285F" w:rsidRPr="008B40AD" w:rsidRDefault="00F6285F">
            <w:pPr>
              <w:pStyle w:val="ListParagraph"/>
              <w:numPr>
                <w:ilvl w:val="0"/>
                <w:numId w:val="31"/>
              </w:numPr>
              <w:spacing w:after="160" w:line="276" w:lineRule="auto"/>
              <w:jc w:val="center"/>
              <w:rPr>
                <w:rFonts w:ascii="Times New Roman" w:hAnsi="Times New Roman" w:cs="Times New Roman"/>
                <w:sz w:val="24"/>
                <w:szCs w:val="24"/>
              </w:rPr>
            </w:pPr>
          </w:p>
        </w:tc>
        <w:tc>
          <w:tcPr>
            <w:tcW w:w="7088" w:type="dxa"/>
            <w:shd w:val="clear" w:color="auto" w:fill="auto"/>
          </w:tcPr>
          <w:p w14:paraId="1E7C1C7A" w14:textId="77777777" w:rsidR="00F6285F" w:rsidRPr="008B40AD" w:rsidRDefault="002B0E88">
            <w:pPr>
              <w:spacing w:line="276" w:lineRule="auto"/>
              <w:rPr>
                <w:rFonts w:ascii="Times New Roman" w:hAnsi="Times New Roman" w:cs="Times New Roman"/>
                <w:sz w:val="24"/>
                <w:szCs w:val="24"/>
              </w:rPr>
            </w:pPr>
            <w:r w:rsidRPr="008B40AD">
              <w:rPr>
                <w:rFonts w:ascii="Times New Roman" w:hAnsi="Times New Roman" w:cs="Times New Roman"/>
                <w:sz w:val="24"/>
                <w:szCs w:val="24"/>
              </w:rPr>
              <w:t>GST Registration details of the bidder</w:t>
            </w:r>
          </w:p>
        </w:tc>
        <w:tc>
          <w:tcPr>
            <w:tcW w:w="1871" w:type="dxa"/>
            <w:shd w:val="clear" w:color="auto" w:fill="auto"/>
          </w:tcPr>
          <w:p w14:paraId="1A5D2ED8" w14:textId="77777777" w:rsidR="00F6285F" w:rsidRPr="008B40AD" w:rsidRDefault="00F6285F">
            <w:pPr>
              <w:pStyle w:val="Default"/>
              <w:spacing w:line="276" w:lineRule="auto"/>
              <w:jc w:val="center"/>
              <w:rPr>
                <w:rFonts w:ascii="Times New Roman" w:hAnsi="Times New Roman" w:cs="Times New Roman"/>
                <w:b/>
                <w:bCs/>
                <w:color w:val="auto"/>
              </w:rPr>
            </w:pPr>
          </w:p>
        </w:tc>
      </w:tr>
      <w:tr w:rsidR="00F6285F" w:rsidRPr="008B40AD" w14:paraId="1D0DEDD0" w14:textId="77777777">
        <w:trPr>
          <w:trHeight w:val="432"/>
        </w:trPr>
        <w:tc>
          <w:tcPr>
            <w:tcW w:w="709" w:type="dxa"/>
          </w:tcPr>
          <w:p w14:paraId="7A6949C4" w14:textId="77777777" w:rsidR="00F6285F" w:rsidRPr="008B40AD" w:rsidRDefault="00F6285F">
            <w:pPr>
              <w:pStyle w:val="ListParagraph"/>
              <w:numPr>
                <w:ilvl w:val="0"/>
                <w:numId w:val="31"/>
              </w:numPr>
              <w:spacing w:after="160" w:line="276" w:lineRule="auto"/>
              <w:jc w:val="center"/>
              <w:rPr>
                <w:rFonts w:ascii="Times New Roman" w:hAnsi="Times New Roman" w:cs="Times New Roman"/>
                <w:sz w:val="24"/>
                <w:szCs w:val="24"/>
              </w:rPr>
            </w:pPr>
          </w:p>
        </w:tc>
        <w:tc>
          <w:tcPr>
            <w:tcW w:w="7088" w:type="dxa"/>
            <w:shd w:val="clear" w:color="auto" w:fill="auto"/>
          </w:tcPr>
          <w:p w14:paraId="343FD5A5" w14:textId="77777777" w:rsidR="00F6285F" w:rsidRPr="008B40AD" w:rsidRDefault="002B0E88">
            <w:pPr>
              <w:spacing w:line="276" w:lineRule="auto"/>
              <w:rPr>
                <w:rFonts w:ascii="Times New Roman" w:hAnsi="Times New Roman" w:cs="Times New Roman"/>
                <w:sz w:val="24"/>
                <w:szCs w:val="24"/>
              </w:rPr>
            </w:pPr>
            <w:r w:rsidRPr="008B40AD">
              <w:rPr>
                <w:rFonts w:ascii="Times New Roman" w:hAnsi="Times New Roman" w:cs="Times New Roman"/>
                <w:sz w:val="24"/>
                <w:szCs w:val="24"/>
              </w:rPr>
              <w:t>PAN details of the bidder</w:t>
            </w:r>
          </w:p>
        </w:tc>
        <w:tc>
          <w:tcPr>
            <w:tcW w:w="1871" w:type="dxa"/>
            <w:shd w:val="clear" w:color="auto" w:fill="auto"/>
          </w:tcPr>
          <w:p w14:paraId="0FF3F515" w14:textId="77777777" w:rsidR="00F6285F" w:rsidRPr="008B40AD" w:rsidRDefault="00F6285F">
            <w:pPr>
              <w:pStyle w:val="Default"/>
              <w:spacing w:line="276" w:lineRule="auto"/>
              <w:jc w:val="center"/>
              <w:rPr>
                <w:rFonts w:ascii="Times New Roman" w:hAnsi="Times New Roman" w:cs="Times New Roman"/>
                <w:b/>
                <w:bCs/>
                <w:color w:val="auto"/>
              </w:rPr>
            </w:pPr>
          </w:p>
        </w:tc>
      </w:tr>
      <w:tr w:rsidR="00F6285F" w:rsidRPr="008B40AD" w14:paraId="69C65043" w14:textId="77777777">
        <w:trPr>
          <w:trHeight w:val="432"/>
        </w:trPr>
        <w:tc>
          <w:tcPr>
            <w:tcW w:w="709" w:type="dxa"/>
          </w:tcPr>
          <w:p w14:paraId="3A690D78" w14:textId="77777777" w:rsidR="00F6285F" w:rsidRPr="008B40AD" w:rsidRDefault="00F6285F">
            <w:pPr>
              <w:pStyle w:val="ListParagraph"/>
              <w:numPr>
                <w:ilvl w:val="0"/>
                <w:numId w:val="31"/>
              </w:numPr>
              <w:spacing w:after="160" w:line="276" w:lineRule="auto"/>
              <w:jc w:val="center"/>
              <w:rPr>
                <w:rFonts w:ascii="Times New Roman" w:hAnsi="Times New Roman" w:cs="Times New Roman"/>
                <w:sz w:val="24"/>
                <w:szCs w:val="24"/>
              </w:rPr>
            </w:pPr>
          </w:p>
        </w:tc>
        <w:tc>
          <w:tcPr>
            <w:tcW w:w="7088" w:type="dxa"/>
            <w:shd w:val="clear" w:color="auto" w:fill="auto"/>
          </w:tcPr>
          <w:p w14:paraId="6B368451" w14:textId="77777777" w:rsidR="00F6285F" w:rsidRPr="008B40AD" w:rsidRDefault="002B0E88">
            <w:pPr>
              <w:spacing w:line="276" w:lineRule="auto"/>
              <w:rPr>
                <w:rFonts w:ascii="Times New Roman" w:hAnsi="Times New Roman" w:cs="Times New Roman"/>
                <w:sz w:val="24"/>
                <w:szCs w:val="24"/>
              </w:rPr>
            </w:pPr>
            <w:r w:rsidRPr="008B40AD">
              <w:rPr>
                <w:rFonts w:ascii="Times New Roman" w:hAnsi="Times New Roman" w:cs="Times New Roman"/>
                <w:sz w:val="24"/>
                <w:szCs w:val="24"/>
              </w:rPr>
              <w:t>MSME registration details with category</w:t>
            </w:r>
          </w:p>
          <w:p w14:paraId="257EFB75" w14:textId="77777777" w:rsidR="00F6285F" w:rsidRPr="008B40AD" w:rsidRDefault="002B0E88">
            <w:pPr>
              <w:spacing w:line="276" w:lineRule="auto"/>
              <w:rPr>
                <w:rFonts w:ascii="Times New Roman" w:hAnsi="Times New Roman" w:cs="Times New Roman"/>
                <w:sz w:val="24"/>
                <w:szCs w:val="24"/>
              </w:rPr>
            </w:pPr>
            <w:r w:rsidRPr="008B40AD">
              <w:rPr>
                <w:rFonts w:ascii="Times New Roman" w:hAnsi="Times New Roman" w:cs="Times New Roman"/>
                <w:sz w:val="24"/>
                <w:szCs w:val="24"/>
              </w:rPr>
              <w:t>(General/SC/ST/Women), if any</w:t>
            </w:r>
          </w:p>
        </w:tc>
        <w:tc>
          <w:tcPr>
            <w:tcW w:w="1871" w:type="dxa"/>
            <w:shd w:val="clear" w:color="auto" w:fill="auto"/>
          </w:tcPr>
          <w:p w14:paraId="13817DDD" w14:textId="77777777" w:rsidR="00F6285F" w:rsidRPr="008B40AD" w:rsidRDefault="00F6285F">
            <w:pPr>
              <w:pStyle w:val="Default"/>
              <w:spacing w:line="276" w:lineRule="auto"/>
              <w:jc w:val="center"/>
              <w:rPr>
                <w:rFonts w:ascii="Times New Roman" w:hAnsi="Times New Roman" w:cs="Times New Roman"/>
                <w:b/>
                <w:bCs/>
                <w:color w:val="auto"/>
              </w:rPr>
            </w:pPr>
          </w:p>
        </w:tc>
      </w:tr>
      <w:tr w:rsidR="00F6285F" w:rsidRPr="008B40AD" w14:paraId="2D002FCD" w14:textId="77777777">
        <w:trPr>
          <w:trHeight w:val="432"/>
        </w:trPr>
        <w:tc>
          <w:tcPr>
            <w:tcW w:w="709" w:type="dxa"/>
          </w:tcPr>
          <w:p w14:paraId="78021764" w14:textId="77777777" w:rsidR="00F6285F" w:rsidRPr="008B40AD" w:rsidRDefault="00F6285F">
            <w:pPr>
              <w:pStyle w:val="ListParagraph"/>
              <w:numPr>
                <w:ilvl w:val="0"/>
                <w:numId w:val="31"/>
              </w:numPr>
              <w:spacing w:after="160" w:line="276" w:lineRule="auto"/>
              <w:jc w:val="center"/>
              <w:rPr>
                <w:rFonts w:ascii="Times New Roman" w:hAnsi="Times New Roman" w:cs="Times New Roman"/>
                <w:sz w:val="24"/>
                <w:szCs w:val="24"/>
              </w:rPr>
            </w:pPr>
          </w:p>
        </w:tc>
        <w:tc>
          <w:tcPr>
            <w:tcW w:w="7088" w:type="dxa"/>
            <w:shd w:val="clear" w:color="auto" w:fill="auto"/>
          </w:tcPr>
          <w:p w14:paraId="03485D9B" w14:textId="77777777" w:rsidR="00F6285F" w:rsidRPr="008B40AD" w:rsidRDefault="002B0E88">
            <w:pPr>
              <w:spacing w:line="276" w:lineRule="auto"/>
              <w:rPr>
                <w:rFonts w:ascii="Times New Roman" w:hAnsi="Times New Roman" w:cs="Times New Roman"/>
                <w:sz w:val="24"/>
                <w:szCs w:val="24"/>
              </w:rPr>
            </w:pPr>
            <w:r w:rsidRPr="008B40AD">
              <w:rPr>
                <w:rFonts w:ascii="Times New Roman" w:hAnsi="Times New Roman" w:cs="Times New Roman"/>
                <w:sz w:val="24"/>
                <w:szCs w:val="24"/>
              </w:rPr>
              <w:t>Start-up registration details, if any</w:t>
            </w:r>
          </w:p>
        </w:tc>
        <w:tc>
          <w:tcPr>
            <w:tcW w:w="1871" w:type="dxa"/>
            <w:shd w:val="clear" w:color="auto" w:fill="auto"/>
          </w:tcPr>
          <w:p w14:paraId="0A3BA39B" w14:textId="77777777" w:rsidR="00F6285F" w:rsidRPr="008B40AD" w:rsidRDefault="00F6285F">
            <w:pPr>
              <w:pStyle w:val="Default"/>
              <w:spacing w:line="276" w:lineRule="auto"/>
              <w:jc w:val="center"/>
              <w:rPr>
                <w:rFonts w:ascii="Times New Roman" w:hAnsi="Times New Roman" w:cs="Times New Roman"/>
                <w:b/>
                <w:bCs/>
                <w:color w:val="auto"/>
              </w:rPr>
            </w:pPr>
          </w:p>
        </w:tc>
      </w:tr>
    </w:tbl>
    <w:p w14:paraId="7B36A8AC" w14:textId="77777777" w:rsidR="00F6285F" w:rsidRPr="008B40AD" w:rsidRDefault="00F6285F">
      <w:pPr>
        <w:spacing w:line="276" w:lineRule="auto"/>
        <w:rPr>
          <w:rFonts w:ascii="Times New Roman" w:hAnsi="Times New Roman" w:cs="Times New Roman"/>
          <w:sz w:val="24"/>
          <w:szCs w:val="24"/>
        </w:rPr>
      </w:pPr>
    </w:p>
    <w:p w14:paraId="7AF1BDF0" w14:textId="77777777" w:rsidR="00F6285F" w:rsidRPr="008B40AD" w:rsidRDefault="00F6285F">
      <w:pPr>
        <w:spacing w:line="276" w:lineRule="auto"/>
        <w:rPr>
          <w:rFonts w:ascii="Times New Roman" w:hAnsi="Times New Roman" w:cs="Times New Roman"/>
          <w:sz w:val="24"/>
          <w:szCs w:val="24"/>
        </w:rPr>
      </w:pPr>
    </w:p>
    <w:p w14:paraId="2710948E" w14:textId="77777777" w:rsidR="00F6285F" w:rsidRPr="008B40AD" w:rsidRDefault="002B0E88">
      <w:pPr>
        <w:spacing w:line="276" w:lineRule="auto"/>
        <w:rPr>
          <w:rFonts w:ascii="Times New Roman" w:hAnsi="Times New Roman" w:cs="Times New Roman"/>
          <w:sz w:val="24"/>
          <w:szCs w:val="24"/>
        </w:rPr>
      </w:pPr>
      <w:r w:rsidRPr="008B40AD">
        <w:rPr>
          <w:rFonts w:ascii="Times New Roman" w:hAnsi="Times New Roman" w:cs="Times New Roman"/>
          <w:noProof/>
          <w:sz w:val="24"/>
          <w:szCs w:val="24"/>
          <w:lang w:eastAsia="en-IN"/>
        </w:rPr>
        <mc:AlternateContent>
          <mc:Choice Requires="wps">
            <w:drawing>
              <wp:anchor distT="0" distB="0" distL="114300" distR="114300" simplePos="0" relativeHeight="251667456" behindDoc="0" locked="0" layoutInCell="1" allowOverlap="1" wp14:anchorId="66E6F7C8" wp14:editId="45BC9716">
                <wp:simplePos x="0" y="0"/>
                <wp:positionH relativeFrom="column">
                  <wp:posOffset>3722427</wp:posOffset>
                </wp:positionH>
                <wp:positionV relativeFrom="paragraph">
                  <wp:posOffset>232544</wp:posOffset>
                </wp:positionV>
                <wp:extent cx="2374265" cy="422910"/>
                <wp:effectExtent l="0" t="0" r="6985" b="0"/>
                <wp:wrapNone/>
                <wp:docPr id="9" name="Text Box 26"/>
                <wp:cNvGraphicFramePr/>
                <a:graphic xmlns:a="http://schemas.openxmlformats.org/drawingml/2006/main">
                  <a:graphicData uri="http://schemas.microsoft.com/office/word/2010/wordprocessingShape">
                    <wps:wsp>
                      <wps:cNvSpPr txBox="1"/>
                      <wps:spPr bwMode="auto">
                        <a:xfrm>
                          <a:off x="0" y="0"/>
                          <a:ext cx="2374265" cy="4229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E676768" w14:textId="77777777" w:rsidR="00A95469" w:rsidRDefault="00A95469">
                            <w:pPr>
                              <w:pBdr>
                                <w:top w:val="single" w:sz="4" w:space="1" w:color="000000"/>
                              </w:pBdr>
                              <w:jc w:val="center"/>
                            </w:pPr>
                            <w:r>
                              <w:t>Bidder’s stamp</w:t>
                            </w:r>
                          </w:p>
                        </w:txbxContent>
                      </wps:txbx>
                      <wps:bodyPr rot="0" spcFirstLastPara="0" vertOverflow="overflow" horzOverflow="overflow" vert="horz" wrap="square" numCol="1" spcCol="0" rtlCol="0" fromWordArt="0" anchor="b" anchorCtr="0" forceAA="0" compatLnSpc="1">
                        <a:prstTxWarp prst="textNoShape">
                          <a:avLst/>
                        </a:prstTxWarp>
                      </wps:bodyPr>
                    </wps:wsp>
                  </a:graphicData>
                </a:graphic>
                <wp14:sizeRelV relativeFrom="margin">
                  <wp14:pctHeight>0</wp14:pctHeight>
                </wp14:sizeRelV>
              </wp:anchor>
            </w:drawing>
          </mc:Choice>
          <mc:Fallback>
            <w:pict>
              <v:shape w14:anchorId="66E6F7C8" id="Text Box 26" o:spid="_x0000_s1028" type="#_x0000_t202" style="position:absolute;left:0;text-align:left;margin-left:293.1pt;margin-top:18.3pt;width:186.95pt;height:33.3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" fillcolor="white [3201]" stroked="f" strokeweight=".5pt">
                <v:textbox>
                  <w:txbxContent>
                    <w:p w14:paraId="5E676768" w14:textId="77777777" w:rsidR="00A95469" w:rsidRDefault="00A95469">
                      <w:pPr>
                        <w:pBdr>
                          <w:top w:val="single" w:sz="4" w:space="1" w:color="000000"/>
                        </w:pBdr>
                        <w:jc w:val="center"/>
                      </w:pPr>
                      <w:r>
                        <w:t>Bidder’s stamp</w:t>
                      </w:r>
                    </w:p>
                  </w:txbxContent>
                </v:textbox>
              </v:shape>
            </w:pict>
          </mc:Fallback>
        </mc:AlternateContent>
      </w:r>
      <w:r w:rsidRPr="008B40AD">
        <w:rPr>
          <w:rFonts w:ascii="Times New Roman" w:hAnsi="Times New Roman" w:cs="Times New Roman"/>
          <w:noProof/>
          <w:sz w:val="24"/>
          <w:szCs w:val="24"/>
          <w:lang w:eastAsia="en-IN"/>
        </w:rPr>
        <mc:AlternateContent>
          <mc:Choice Requires="wps">
            <w:drawing>
              <wp:anchor distT="0" distB="0" distL="114300" distR="114300" simplePos="0" relativeHeight="251666432" behindDoc="0" locked="0" layoutInCell="1" allowOverlap="1" wp14:anchorId="6EFD0241" wp14:editId="7B4C5A97">
                <wp:simplePos x="0" y="0"/>
                <wp:positionH relativeFrom="column">
                  <wp:posOffset>63500</wp:posOffset>
                </wp:positionH>
                <wp:positionV relativeFrom="paragraph">
                  <wp:posOffset>232410</wp:posOffset>
                </wp:positionV>
                <wp:extent cx="2470150" cy="422910"/>
                <wp:effectExtent l="0" t="0" r="6350" b="0"/>
                <wp:wrapNone/>
                <wp:docPr id="10" name="Text Box 24"/>
                <wp:cNvGraphicFramePr/>
                <a:graphic xmlns:a="http://schemas.openxmlformats.org/drawingml/2006/main">
                  <a:graphicData uri="http://schemas.microsoft.com/office/word/2010/wordprocessingShape">
                    <wps:wsp>
                      <wps:cNvSpPr txBox="1"/>
                      <wps:spPr bwMode="auto">
                        <a:xfrm>
                          <a:off x="0" y="0"/>
                          <a:ext cx="2470150" cy="4229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44F9C83" w14:textId="77777777" w:rsidR="00A95469" w:rsidRDefault="00A95469">
                            <w:pPr>
                              <w:pBdr>
                                <w:top w:val="single" w:sz="4" w:space="1" w:color="000000"/>
                              </w:pBdr>
                              <w:jc w:val="center"/>
                            </w:pPr>
                            <w:r>
                              <w:t>Authorized signatory of Bidder</w:t>
                            </w:r>
                          </w:p>
                        </w:txbxContent>
                      </wps:txbx>
                      <wps:bodyPr rot="0" spcFirstLastPara="0" vertOverflow="overflow" horzOverflow="overflow" vert="horz" wrap="square" numCol="1" spcCol="0" rtlCol="0" fromWordArt="0" anchor="b" anchorCtr="0" forceAA="0" compatLnSpc="1">
                        <a:prstTxWarp prst="textNoShape">
                          <a:avLst/>
                        </a:prstTxWarp>
                      </wps:bodyPr>
                    </wps:wsp>
                  </a:graphicData>
                </a:graphic>
              </wp:anchor>
            </w:drawing>
          </mc:Choice>
          <mc:Fallback>
            <w:pict>
              <v:shape w14:anchorId="6EFD0241" id="Text Box 24" o:spid="_x0000_s1029" type="#_x0000_t202" style="position:absolute;left:0;text-align:left;margin-left:5pt;margin-top:18.3pt;width:194.5pt;height:33.3pt;z-index:251666432;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" fillcolor="white [3201]" stroked="f" strokeweight=".5pt">
                <v:textbox>
                  <w:txbxContent>
                    <w:p w14:paraId="544F9C83" w14:textId="77777777" w:rsidR="00A95469" w:rsidRDefault="00A95469">
                      <w:pPr>
                        <w:pBdr>
                          <w:top w:val="single" w:sz="4" w:space="1" w:color="000000"/>
                        </w:pBdr>
                        <w:jc w:val="center"/>
                      </w:pPr>
                      <w:r>
                        <w:t>Authorized signatory of Bidder</w:t>
                      </w:r>
                    </w:p>
                  </w:txbxContent>
                </v:textbox>
              </v:shape>
            </w:pict>
          </mc:Fallback>
        </mc:AlternateContent>
      </w:r>
    </w:p>
    <w:p w14:paraId="0D3437EB" w14:textId="77777777" w:rsidR="00F6285F" w:rsidRPr="008B40AD" w:rsidRDefault="002B0E88">
      <w:pPr>
        <w:spacing w:line="276" w:lineRule="auto"/>
        <w:rPr>
          <w:rFonts w:ascii="Times New Roman" w:hAnsi="Times New Roman" w:cs="Times New Roman"/>
          <w:b/>
          <w:sz w:val="24"/>
          <w:szCs w:val="24"/>
          <w:u w:val="single"/>
        </w:rPr>
      </w:pPr>
      <w:r w:rsidRPr="008B40AD">
        <w:rPr>
          <w:rFonts w:ascii="Times New Roman" w:hAnsi="Times New Roman" w:cs="Times New Roman"/>
          <w:sz w:val="24"/>
          <w:szCs w:val="24"/>
        </w:rPr>
        <w:tab/>
        <w:t xml:space="preserve">        </w:t>
      </w:r>
      <w:r w:rsidRPr="008B40AD">
        <w:rPr>
          <w:rFonts w:ascii="Times New Roman" w:hAnsi="Times New Roman" w:cs="Times New Roman"/>
          <w:sz w:val="24"/>
          <w:szCs w:val="24"/>
        </w:rPr>
        <w:tab/>
      </w:r>
      <w:r w:rsidRPr="008B40AD">
        <w:rPr>
          <w:rFonts w:ascii="Times New Roman" w:hAnsi="Times New Roman" w:cs="Times New Roman"/>
          <w:sz w:val="24"/>
          <w:szCs w:val="24"/>
        </w:rPr>
        <w:tab/>
      </w:r>
      <w:r w:rsidRPr="008B40AD">
        <w:rPr>
          <w:rFonts w:ascii="Times New Roman" w:hAnsi="Times New Roman" w:cs="Times New Roman"/>
          <w:sz w:val="24"/>
          <w:szCs w:val="24"/>
        </w:rPr>
        <w:tab/>
      </w:r>
      <w:r w:rsidRPr="008B40AD">
        <w:rPr>
          <w:rFonts w:ascii="Times New Roman" w:hAnsi="Times New Roman" w:cs="Times New Roman"/>
          <w:sz w:val="24"/>
          <w:szCs w:val="24"/>
        </w:rPr>
        <w:tab/>
      </w:r>
      <w:r w:rsidRPr="008B40AD">
        <w:rPr>
          <w:rFonts w:ascii="Times New Roman" w:hAnsi="Times New Roman" w:cs="Times New Roman"/>
          <w:sz w:val="24"/>
          <w:szCs w:val="24"/>
        </w:rPr>
        <w:tab/>
      </w:r>
      <w:r w:rsidRPr="008B40AD">
        <w:rPr>
          <w:rFonts w:ascii="Times New Roman" w:hAnsi="Times New Roman" w:cs="Times New Roman"/>
          <w:sz w:val="24"/>
          <w:szCs w:val="24"/>
        </w:rPr>
        <w:tab/>
      </w:r>
      <w:r w:rsidRPr="008B40AD">
        <w:rPr>
          <w:rFonts w:ascii="Times New Roman" w:hAnsi="Times New Roman" w:cs="Times New Roman"/>
          <w:b/>
          <w:sz w:val="24"/>
          <w:szCs w:val="24"/>
          <w:u w:val="single"/>
        </w:rPr>
        <w:t xml:space="preserve"> </w:t>
      </w:r>
    </w:p>
    <w:p w14:paraId="2751DC2F" w14:textId="77777777" w:rsidR="00F6285F" w:rsidRPr="008B40AD" w:rsidRDefault="00F6285F">
      <w:pPr>
        <w:spacing w:line="276" w:lineRule="auto"/>
        <w:rPr>
          <w:rFonts w:ascii="Times New Roman" w:hAnsi="Times New Roman" w:cs="Times New Roman"/>
          <w:b/>
          <w:sz w:val="24"/>
          <w:szCs w:val="24"/>
          <w:u w:val="single"/>
        </w:rPr>
      </w:pPr>
    </w:p>
    <w:p w14:paraId="0A78B831" w14:textId="77777777" w:rsidR="00F6285F" w:rsidRPr="008B40AD" w:rsidRDefault="00F6285F">
      <w:pPr>
        <w:spacing w:line="276" w:lineRule="auto"/>
        <w:rPr>
          <w:rFonts w:ascii="Times New Roman" w:hAnsi="Times New Roman" w:cs="Times New Roman"/>
          <w:b/>
          <w:sz w:val="24"/>
          <w:szCs w:val="24"/>
          <w:u w:val="single"/>
        </w:rPr>
      </w:pPr>
    </w:p>
    <w:p w14:paraId="543EDD5B" w14:textId="77777777" w:rsidR="00F6285F" w:rsidRPr="008B40AD" w:rsidRDefault="00F6285F">
      <w:pPr>
        <w:spacing w:line="276" w:lineRule="auto"/>
        <w:rPr>
          <w:rFonts w:ascii="Times New Roman" w:hAnsi="Times New Roman" w:cs="Times New Roman"/>
          <w:b/>
          <w:sz w:val="24"/>
          <w:szCs w:val="24"/>
          <w:u w:val="single"/>
        </w:rPr>
      </w:pPr>
    </w:p>
    <w:p w14:paraId="0ABED6AF" w14:textId="77777777" w:rsidR="00F6285F" w:rsidRPr="008B40AD" w:rsidRDefault="002B0E88">
      <w:pPr>
        <w:pStyle w:val="Heading2"/>
        <w:numPr>
          <w:ilvl w:val="0"/>
          <w:numId w:val="0"/>
        </w:numPr>
        <w:ind w:left="576" w:hanging="576"/>
        <w:rPr>
          <w:rFonts w:ascii="Times New Roman" w:hAnsi="Times New Roman" w:cs="Times New Roman"/>
          <w:sz w:val="24"/>
          <w:szCs w:val="24"/>
        </w:rPr>
      </w:pPr>
      <w:r w:rsidRPr="008B40AD">
        <w:rPr>
          <w:rFonts w:ascii="Times New Roman" w:hAnsi="Times New Roman" w:cs="Times New Roman"/>
          <w:b/>
          <w:sz w:val="24"/>
          <w:szCs w:val="24"/>
          <w:u w:val="single"/>
        </w:rPr>
        <w:br w:type="page" w:clear="all"/>
      </w:r>
    </w:p>
    <w:p w14:paraId="563EBD42" w14:textId="77777777" w:rsidR="00F6285F" w:rsidRPr="008B40AD" w:rsidRDefault="002B0E88">
      <w:pPr>
        <w:pStyle w:val="Heading2"/>
        <w:keepNext w:val="0"/>
        <w:keepLines w:val="0"/>
        <w:widowControl w:val="0"/>
        <w:spacing w:before="40" w:after="0" w:line="259" w:lineRule="auto"/>
        <w:ind w:left="1001"/>
        <w:jc w:val="left"/>
        <w:rPr>
          <w:rFonts w:ascii="Times New Roman" w:hAnsi="Times New Roman" w:cs="Times New Roman"/>
          <w:sz w:val="24"/>
          <w:szCs w:val="24"/>
        </w:rPr>
      </w:pPr>
      <w:bookmarkStart w:id="44" w:name="_Ref390364350"/>
      <w:bookmarkStart w:id="45" w:name="_Ref90291408"/>
      <w:bookmarkStart w:id="46" w:name="_Toc132881440"/>
      <w:bookmarkStart w:id="47" w:name="_Toc199842448"/>
      <w:bookmarkStart w:id="48" w:name="_Toc389551318"/>
      <w:bookmarkStart w:id="49" w:name="_Toc390203891"/>
      <w:bookmarkStart w:id="50" w:name="_Ref390352489"/>
      <w:r w:rsidRPr="008B40AD">
        <w:rPr>
          <w:rFonts w:ascii="Times New Roman" w:hAnsi="Times New Roman" w:cs="Times New Roman"/>
          <w:sz w:val="24"/>
          <w:szCs w:val="24"/>
        </w:rPr>
        <w:lastRenderedPageBreak/>
        <w:t xml:space="preserve">Annexure-A2: Unpriced Bid </w:t>
      </w:r>
      <w:bookmarkEnd w:id="44"/>
      <w:r w:rsidRPr="008B40AD">
        <w:rPr>
          <w:rFonts w:ascii="Times New Roman" w:hAnsi="Times New Roman" w:cs="Times New Roman"/>
          <w:sz w:val="24"/>
          <w:szCs w:val="24"/>
        </w:rPr>
        <w:t>Format</w:t>
      </w:r>
      <w:bookmarkEnd w:id="45"/>
      <w:bookmarkEnd w:id="46"/>
      <w:bookmarkEnd w:id="47"/>
    </w:p>
    <w:p w14:paraId="3FEF63F8" w14:textId="77777777" w:rsidR="00F6285F" w:rsidRPr="008B40AD" w:rsidRDefault="00F6285F">
      <w:pPr>
        <w:pStyle w:val="ListParagraph"/>
        <w:tabs>
          <w:tab w:val="left" w:pos="630"/>
        </w:tabs>
        <w:ind w:left="0"/>
        <w:jc w:val="center"/>
        <w:rPr>
          <w:rFonts w:ascii="Times New Roman" w:hAnsi="Times New Roman" w:cs="Times New Roman"/>
          <w:b/>
          <w:bCs/>
          <w:sz w:val="24"/>
          <w:szCs w:val="24"/>
          <w:u w:val="single"/>
        </w:rPr>
      </w:pPr>
      <w:bookmarkStart w:id="51" w:name="_Toc389551320"/>
      <w:bookmarkEnd w:id="48"/>
      <w:bookmarkEnd w:id="49"/>
      <w:bookmarkEnd w:id="50"/>
    </w:p>
    <w:p w14:paraId="5DDAF683" w14:textId="77777777" w:rsidR="00F6285F" w:rsidRPr="008B40AD" w:rsidRDefault="002B0E88">
      <w:pPr>
        <w:pStyle w:val="ListParagraph"/>
        <w:tabs>
          <w:tab w:val="left" w:pos="630"/>
        </w:tabs>
        <w:ind w:left="0"/>
        <w:jc w:val="center"/>
        <w:rPr>
          <w:rFonts w:ascii="Times New Roman" w:hAnsi="Times New Roman" w:cs="Times New Roman"/>
          <w:b/>
          <w:bCs/>
          <w:sz w:val="24"/>
          <w:szCs w:val="24"/>
          <w:u w:val="single"/>
        </w:rPr>
      </w:pPr>
      <w:r w:rsidRPr="008B40AD">
        <w:rPr>
          <w:rFonts w:ascii="Times New Roman" w:hAnsi="Times New Roman" w:cs="Times New Roman"/>
          <w:b/>
          <w:bCs/>
          <w:sz w:val="24"/>
          <w:szCs w:val="24"/>
          <w:u w:val="single"/>
        </w:rPr>
        <w:t xml:space="preserve">Unpriced Bid Format </w:t>
      </w:r>
    </w:p>
    <w:p w14:paraId="342FDC21" w14:textId="77777777" w:rsidR="00F6285F" w:rsidRPr="008B40AD" w:rsidRDefault="00F6285F">
      <w:pPr>
        <w:pStyle w:val="ListParagraph"/>
        <w:tabs>
          <w:tab w:val="left" w:pos="2880"/>
        </w:tabs>
        <w:ind w:left="0"/>
        <w:rPr>
          <w:rFonts w:ascii="Times New Roman" w:hAnsi="Times New Roman" w:cs="Times New Roman"/>
          <w:bCs/>
          <w:sz w:val="24"/>
          <w:szCs w:val="24"/>
        </w:rPr>
      </w:pPr>
    </w:p>
    <w:p w14:paraId="2B1C9DFB" w14:textId="77777777" w:rsidR="00F6285F" w:rsidRPr="008B40AD" w:rsidRDefault="002B0E88">
      <w:pPr>
        <w:pStyle w:val="Title"/>
        <w:jc w:val="both"/>
        <w:rPr>
          <w:b w:val="0"/>
          <w:sz w:val="24"/>
          <w:szCs w:val="24"/>
        </w:rPr>
      </w:pPr>
      <w:r w:rsidRPr="008B40AD">
        <w:rPr>
          <w:b w:val="0"/>
          <w:bCs/>
          <w:sz w:val="24"/>
          <w:szCs w:val="24"/>
        </w:rPr>
        <w:t xml:space="preserve">This tender is for </w:t>
      </w:r>
      <w:r w:rsidRPr="008B40AD">
        <w:rPr>
          <w:b w:val="0"/>
          <w:sz w:val="24"/>
          <w:szCs w:val="24"/>
        </w:rPr>
        <w:t>“</w:t>
      </w:r>
      <w:r w:rsidRPr="008B40AD">
        <w:rPr>
          <w:b w:val="0"/>
          <w:bCs/>
          <w:sz w:val="24"/>
          <w:szCs w:val="24"/>
        </w:rPr>
        <w:t>Item description</w:t>
      </w:r>
      <w:r w:rsidRPr="008B40AD">
        <w:rPr>
          <w:b w:val="0"/>
          <w:sz w:val="24"/>
          <w:szCs w:val="24"/>
        </w:rPr>
        <w:t xml:space="preserve">” as follows: </w:t>
      </w:r>
    </w:p>
    <w:p w14:paraId="03E55E4F" w14:textId="77777777" w:rsidR="00F6285F" w:rsidRPr="008B40AD" w:rsidRDefault="00F6285F">
      <w:pPr>
        <w:pStyle w:val="Title"/>
        <w:jc w:val="both"/>
        <w:rPr>
          <w:b w:val="0"/>
          <w:sz w:val="14"/>
          <w:szCs w:val="14"/>
        </w:rPr>
      </w:pPr>
    </w:p>
    <w:p w14:paraId="115FB20D" w14:textId="77777777" w:rsidR="00F6285F" w:rsidRPr="008B40AD" w:rsidRDefault="002B0E88">
      <w:pPr>
        <w:pStyle w:val="ListParagraph"/>
        <w:numPr>
          <w:ilvl w:val="0"/>
          <w:numId w:val="36"/>
        </w:numPr>
        <w:spacing w:after="160" w:line="259" w:lineRule="auto"/>
        <w:ind w:left="360"/>
        <w:jc w:val="left"/>
        <w:rPr>
          <w:rFonts w:ascii="Times New Roman" w:eastAsiaTheme="majorEastAsia" w:hAnsi="Times New Roman" w:cs="Times New Roman"/>
          <w:b/>
          <w:color w:val="2E74B5" w:themeColor="accent1" w:themeShade="BF"/>
          <w:sz w:val="24"/>
          <w:szCs w:val="24"/>
        </w:rPr>
      </w:pPr>
      <w:r w:rsidRPr="008B40AD">
        <w:rPr>
          <w:rFonts w:ascii="Times New Roman" w:eastAsiaTheme="majorEastAsia" w:hAnsi="Times New Roman" w:cs="Times New Roman"/>
          <w:b/>
          <w:color w:val="2E74B5" w:themeColor="accent1" w:themeShade="BF"/>
          <w:sz w:val="24"/>
          <w:szCs w:val="24"/>
        </w:rPr>
        <w:t>Unpriced Bid Format: Table-A</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630"/>
        <w:gridCol w:w="1348"/>
        <w:gridCol w:w="1966"/>
        <w:gridCol w:w="2157"/>
      </w:tblGrid>
      <w:tr w:rsidR="00F6285F" w:rsidRPr="008B40AD" w14:paraId="05B79081" w14:textId="77777777">
        <w:tc>
          <w:tcPr>
            <w:tcW w:w="704" w:type="dxa"/>
            <w:tcBorders>
              <w:top w:val="single" w:sz="4" w:space="0" w:color="000000"/>
              <w:left w:val="single" w:sz="4" w:space="0" w:color="000000"/>
              <w:bottom w:val="single" w:sz="4" w:space="0" w:color="000000"/>
              <w:right w:val="single" w:sz="4" w:space="0" w:color="000000"/>
            </w:tcBorders>
            <w:vAlign w:val="center"/>
          </w:tcPr>
          <w:p w14:paraId="1F3E5CCA" w14:textId="77777777" w:rsidR="00F6285F" w:rsidRPr="008B40AD" w:rsidRDefault="002B0E88">
            <w:pPr>
              <w:jc w:val="center"/>
              <w:rPr>
                <w:rFonts w:ascii="Times New Roman" w:hAnsi="Times New Roman" w:cs="Times New Roman"/>
                <w:b/>
                <w:sz w:val="24"/>
                <w:szCs w:val="24"/>
              </w:rPr>
            </w:pPr>
            <w:r w:rsidRPr="008B40AD">
              <w:rPr>
                <w:rFonts w:ascii="Times New Roman" w:hAnsi="Times New Roman" w:cs="Times New Roman"/>
                <w:b/>
                <w:sz w:val="24"/>
                <w:szCs w:val="24"/>
              </w:rPr>
              <w:t>Sr. No.</w:t>
            </w:r>
          </w:p>
        </w:tc>
        <w:tc>
          <w:tcPr>
            <w:tcW w:w="3630" w:type="dxa"/>
            <w:tcBorders>
              <w:top w:val="single" w:sz="4" w:space="0" w:color="000000"/>
              <w:left w:val="single" w:sz="4" w:space="0" w:color="000000"/>
              <w:bottom w:val="single" w:sz="4" w:space="0" w:color="000000"/>
              <w:right w:val="single" w:sz="4" w:space="0" w:color="000000"/>
            </w:tcBorders>
            <w:vAlign w:val="center"/>
          </w:tcPr>
          <w:p w14:paraId="367A7079" w14:textId="77777777" w:rsidR="00F6285F" w:rsidRPr="008B40AD" w:rsidRDefault="002B0E88">
            <w:pPr>
              <w:jc w:val="center"/>
              <w:rPr>
                <w:rFonts w:ascii="Times New Roman" w:hAnsi="Times New Roman" w:cs="Times New Roman"/>
                <w:b/>
                <w:sz w:val="24"/>
                <w:szCs w:val="24"/>
              </w:rPr>
            </w:pPr>
            <w:r w:rsidRPr="008B40AD">
              <w:rPr>
                <w:rFonts w:ascii="Times New Roman" w:hAnsi="Times New Roman" w:cs="Times New Roman"/>
                <w:b/>
                <w:sz w:val="24"/>
                <w:szCs w:val="24"/>
              </w:rPr>
              <w:t>Item Description</w:t>
            </w:r>
          </w:p>
        </w:tc>
        <w:tc>
          <w:tcPr>
            <w:tcW w:w="1348" w:type="dxa"/>
            <w:tcBorders>
              <w:top w:val="single" w:sz="4" w:space="0" w:color="000000"/>
              <w:left w:val="single" w:sz="4" w:space="0" w:color="000000"/>
              <w:bottom w:val="single" w:sz="4" w:space="0" w:color="000000"/>
              <w:right w:val="single" w:sz="4" w:space="0" w:color="000000"/>
            </w:tcBorders>
            <w:vAlign w:val="center"/>
          </w:tcPr>
          <w:p w14:paraId="1239A98D" w14:textId="77777777" w:rsidR="00F6285F" w:rsidRPr="008B40AD" w:rsidRDefault="002B0E88">
            <w:pPr>
              <w:jc w:val="center"/>
              <w:rPr>
                <w:rFonts w:ascii="Times New Roman" w:hAnsi="Times New Roman" w:cs="Times New Roman"/>
                <w:b/>
                <w:sz w:val="24"/>
                <w:szCs w:val="24"/>
              </w:rPr>
            </w:pPr>
            <w:r w:rsidRPr="008B40AD">
              <w:rPr>
                <w:rFonts w:ascii="Times New Roman" w:hAnsi="Times New Roman" w:cs="Times New Roman"/>
                <w:b/>
                <w:sz w:val="24"/>
                <w:szCs w:val="24"/>
              </w:rPr>
              <w:t>Qty.</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A46A9" w14:textId="77777777" w:rsidR="00F6285F" w:rsidRPr="008B40AD" w:rsidRDefault="002B0E88">
            <w:pPr>
              <w:jc w:val="center"/>
              <w:rPr>
                <w:rFonts w:ascii="Times New Roman" w:hAnsi="Times New Roman" w:cs="Times New Roman"/>
                <w:b/>
                <w:sz w:val="24"/>
                <w:szCs w:val="24"/>
              </w:rPr>
            </w:pPr>
            <w:r w:rsidRPr="008B40AD">
              <w:rPr>
                <w:rFonts w:ascii="Times New Roman" w:hAnsi="Times New Roman" w:cs="Times New Roman"/>
                <w:b/>
                <w:sz w:val="24"/>
                <w:szCs w:val="24"/>
              </w:rPr>
              <w:t>Units</w:t>
            </w:r>
          </w:p>
        </w:tc>
        <w:tc>
          <w:tcPr>
            <w:tcW w:w="2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E5A353" w14:textId="77777777" w:rsidR="00F6285F" w:rsidRPr="008B40AD" w:rsidRDefault="002B0E88">
            <w:pPr>
              <w:jc w:val="center"/>
              <w:rPr>
                <w:rFonts w:ascii="Times New Roman" w:hAnsi="Times New Roman" w:cs="Times New Roman"/>
                <w:b/>
                <w:sz w:val="24"/>
                <w:szCs w:val="24"/>
              </w:rPr>
            </w:pPr>
            <w:r w:rsidRPr="008B40AD">
              <w:rPr>
                <w:rFonts w:ascii="Times New Roman" w:hAnsi="Times New Roman" w:cs="Times New Roman"/>
                <w:b/>
                <w:sz w:val="24"/>
                <w:szCs w:val="24"/>
              </w:rPr>
              <w:t>Quoted (Yes/No)</w:t>
            </w:r>
          </w:p>
        </w:tc>
      </w:tr>
      <w:tr w:rsidR="00F6285F" w:rsidRPr="008B40AD" w14:paraId="5CAF8751" w14:textId="77777777">
        <w:tc>
          <w:tcPr>
            <w:tcW w:w="704" w:type="dxa"/>
            <w:tcBorders>
              <w:top w:val="single" w:sz="4" w:space="0" w:color="000000"/>
              <w:left w:val="single" w:sz="4" w:space="0" w:color="000000"/>
              <w:bottom w:val="single" w:sz="4" w:space="0" w:color="000000"/>
              <w:right w:val="single" w:sz="4" w:space="0" w:color="000000"/>
            </w:tcBorders>
            <w:vAlign w:val="center"/>
          </w:tcPr>
          <w:p w14:paraId="6E2F6752" w14:textId="77777777" w:rsidR="00F6285F" w:rsidRPr="008B40AD" w:rsidRDefault="002B0E88">
            <w:pPr>
              <w:jc w:val="center"/>
              <w:rPr>
                <w:rFonts w:ascii="Times New Roman" w:hAnsi="Times New Roman" w:cs="Times New Roman"/>
                <w:bCs/>
                <w:sz w:val="24"/>
                <w:szCs w:val="24"/>
              </w:rPr>
            </w:pPr>
            <w:r w:rsidRPr="008B40AD">
              <w:rPr>
                <w:rFonts w:ascii="Times New Roman" w:hAnsi="Times New Roman" w:cs="Times New Roman"/>
                <w:bCs/>
                <w:sz w:val="24"/>
                <w:szCs w:val="24"/>
              </w:rPr>
              <w:t>1</w:t>
            </w:r>
          </w:p>
        </w:tc>
        <w:tc>
          <w:tcPr>
            <w:tcW w:w="3630" w:type="dxa"/>
            <w:tcBorders>
              <w:top w:val="single" w:sz="4" w:space="0" w:color="000000"/>
              <w:left w:val="single" w:sz="4" w:space="0" w:color="000000"/>
              <w:bottom w:val="single" w:sz="4" w:space="0" w:color="000000"/>
              <w:right w:val="single" w:sz="4" w:space="0" w:color="000000"/>
            </w:tcBorders>
            <w:vAlign w:val="center"/>
          </w:tcPr>
          <w:p w14:paraId="2B9BB96A" w14:textId="77777777" w:rsidR="00F6285F" w:rsidRPr="008B40AD" w:rsidRDefault="002B0E88">
            <w:pPr>
              <w:rPr>
                <w:rFonts w:ascii="Times New Roman" w:hAnsi="Times New Roman" w:cs="Times New Roman"/>
                <w:bCs/>
                <w:sz w:val="24"/>
                <w:szCs w:val="24"/>
              </w:rPr>
            </w:pPr>
            <w:r w:rsidRPr="008B40AD">
              <w:rPr>
                <w:rFonts w:ascii="Times New Roman" w:hAnsi="Times New Roman" w:cs="Times New Roman"/>
                <w:bCs/>
                <w:sz w:val="24"/>
                <w:szCs w:val="24"/>
              </w:rPr>
              <w:t xml:space="preserve">Manufacturing, Testing and supply of Ceramic Vacuum based Feed </w:t>
            </w:r>
            <w:proofErr w:type="gramStart"/>
            <w:r w:rsidRPr="008B40AD">
              <w:rPr>
                <w:rFonts w:ascii="Times New Roman" w:hAnsi="Times New Roman" w:cs="Times New Roman"/>
                <w:bCs/>
                <w:sz w:val="24"/>
                <w:szCs w:val="24"/>
              </w:rPr>
              <w:t>through  for</w:t>
            </w:r>
            <w:proofErr w:type="gramEnd"/>
            <w:r w:rsidRPr="008B40AD">
              <w:rPr>
                <w:rFonts w:ascii="Times New Roman" w:hAnsi="Times New Roman" w:cs="Times New Roman"/>
                <w:bCs/>
                <w:sz w:val="24"/>
                <w:szCs w:val="24"/>
              </w:rPr>
              <w:t xml:space="preserve"> grid application</w:t>
            </w:r>
          </w:p>
        </w:tc>
        <w:tc>
          <w:tcPr>
            <w:tcW w:w="1348" w:type="dxa"/>
            <w:tcBorders>
              <w:top w:val="single" w:sz="4" w:space="0" w:color="000000"/>
              <w:left w:val="single" w:sz="4" w:space="0" w:color="000000"/>
              <w:bottom w:val="single" w:sz="4" w:space="0" w:color="000000"/>
              <w:right w:val="single" w:sz="4" w:space="0" w:color="000000"/>
            </w:tcBorders>
            <w:vAlign w:val="center"/>
          </w:tcPr>
          <w:p w14:paraId="1024DE78" w14:textId="77777777" w:rsidR="00F6285F" w:rsidRPr="008B40AD" w:rsidRDefault="002B0E88">
            <w:pPr>
              <w:jc w:val="center"/>
              <w:rPr>
                <w:rFonts w:ascii="Times New Roman" w:hAnsi="Times New Roman" w:cs="Times New Roman"/>
                <w:bCs/>
                <w:color w:val="FFFFFF" w:themeColor="background1"/>
                <w:sz w:val="24"/>
                <w:szCs w:val="24"/>
              </w:rPr>
            </w:pPr>
            <w:r w:rsidRPr="008B40AD">
              <w:rPr>
                <w:rFonts w:ascii="Times New Roman" w:hAnsi="Times New Roman" w:cs="Times New Roman"/>
                <w:bCs/>
                <w:sz w:val="24"/>
                <w:szCs w:val="24"/>
              </w:rPr>
              <w:t>10</w:t>
            </w:r>
          </w:p>
        </w:tc>
        <w:tc>
          <w:tcPr>
            <w:tcW w:w="19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1775597" w14:textId="77777777" w:rsidR="00F6285F" w:rsidRPr="008B40AD" w:rsidRDefault="00F6285F">
            <w:pPr>
              <w:jc w:val="center"/>
              <w:rPr>
                <w:rFonts w:ascii="Times New Roman" w:hAnsi="Times New Roman" w:cs="Times New Roman"/>
                <w:bCs/>
                <w:color w:val="FFFFFF" w:themeColor="background1"/>
                <w:sz w:val="24"/>
                <w:szCs w:val="24"/>
              </w:rPr>
            </w:pPr>
          </w:p>
        </w:tc>
        <w:tc>
          <w:tcPr>
            <w:tcW w:w="215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A1B844F" w14:textId="77777777" w:rsidR="00F6285F" w:rsidRPr="008B40AD" w:rsidRDefault="00F6285F">
            <w:pPr>
              <w:jc w:val="center"/>
              <w:rPr>
                <w:rFonts w:ascii="Times New Roman" w:hAnsi="Times New Roman" w:cs="Times New Roman"/>
                <w:bCs/>
                <w:color w:val="FFFFFF" w:themeColor="background1"/>
                <w:sz w:val="24"/>
                <w:szCs w:val="24"/>
              </w:rPr>
            </w:pPr>
          </w:p>
        </w:tc>
      </w:tr>
    </w:tbl>
    <w:p w14:paraId="54E7063E" w14:textId="77777777" w:rsidR="00F6285F" w:rsidRPr="008B40AD" w:rsidRDefault="00F6285F">
      <w:pPr>
        <w:rPr>
          <w:rFonts w:ascii="Times New Roman" w:hAnsi="Times New Roman" w:cs="Times New Roman"/>
          <w:b/>
          <w:sz w:val="28"/>
          <w:szCs w:val="24"/>
        </w:rPr>
      </w:pPr>
    </w:p>
    <w:p w14:paraId="3DE74DDE" w14:textId="77777777" w:rsidR="00F6285F" w:rsidRPr="008B40AD" w:rsidRDefault="002B0E88">
      <w:pPr>
        <w:pStyle w:val="ListParagraph"/>
        <w:numPr>
          <w:ilvl w:val="0"/>
          <w:numId w:val="36"/>
        </w:numPr>
        <w:spacing w:after="160" w:line="259" w:lineRule="auto"/>
        <w:ind w:left="360"/>
        <w:jc w:val="left"/>
        <w:rPr>
          <w:rFonts w:ascii="Times New Roman" w:eastAsiaTheme="majorEastAsia" w:hAnsi="Times New Roman" w:cs="Times New Roman"/>
          <w:b/>
          <w:color w:val="2E74B5" w:themeColor="accent1" w:themeShade="BF"/>
          <w:sz w:val="24"/>
          <w:szCs w:val="24"/>
        </w:rPr>
      </w:pPr>
      <w:r w:rsidRPr="008B40AD">
        <w:rPr>
          <w:rFonts w:ascii="Times New Roman" w:eastAsiaTheme="majorEastAsia" w:hAnsi="Times New Roman" w:cs="Times New Roman"/>
          <w:b/>
          <w:color w:val="2E74B5" w:themeColor="accent1" w:themeShade="BF"/>
          <w:sz w:val="24"/>
          <w:szCs w:val="24"/>
        </w:rPr>
        <w:t>Details of all Accessories included in the Items quoted: Table-B (To be filled up as part of this Annexure): Table-B</w:t>
      </w:r>
    </w:p>
    <w:p w14:paraId="6DA31337" w14:textId="77777777" w:rsidR="00F6285F" w:rsidRPr="008B40AD" w:rsidRDefault="00F6285F">
      <w:pPr>
        <w:pStyle w:val="ListParagraph"/>
        <w:ind w:left="360"/>
        <w:rPr>
          <w:rFonts w:ascii="Times New Roman" w:eastAsiaTheme="majorEastAsia" w:hAnsi="Times New Roman" w:cs="Times New Roman"/>
          <w:b/>
          <w:color w:val="2E74B5" w:themeColor="accent1" w:themeShade="BF"/>
          <w:sz w:val="14"/>
          <w:szCs w:val="14"/>
        </w:rPr>
      </w:pPr>
    </w:p>
    <w:tbl>
      <w:tblPr>
        <w:tblStyle w:val="TableGrid"/>
        <w:tblW w:w="0" w:type="auto"/>
        <w:tblInd w:w="-5" w:type="dxa"/>
        <w:tblLook w:val="04A0" w:firstRow="1" w:lastRow="0" w:firstColumn="1" w:lastColumn="0" w:noHBand="0" w:noVBand="1"/>
      </w:tblPr>
      <w:tblGrid>
        <w:gridCol w:w="1170"/>
        <w:gridCol w:w="5358"/>
        <w:gridCol w:w="3216"/>
      </w:tblGrid>
      <w:tr w:rsidR="00F6285F" w:rsidRPr="008B40AD" w14:paraId="1B843C9C" w14:textId="77777777">
        <w:tc>
          <w:tcPr>
            <w:tcW w:w="1170" w:type="dxa"/>
          </w:tcPr>
          <w:p w14:paraId="24250F75" w14:textId="77777777" w:rsidR="00F6285F" w:rsidRPr="008B40AD" w:rsidRDefault="002B0E88">
            <w:pPr>
              <w:pStyle w:val="ListParagraph"/>
              <w:ind w:left="0"/>
              <w:rPr>
                <w:b/>
                <w:sz w:val="24"/>
                <w:szCs w:val="24"/>
              </w:rPr>
            </w:pPr>
            <w:r w:rsidRPr="008B40AD">
              <w:rPr>
                <w:b/>
                <w:sz w:val="24"/>
                <w:szCs w:val="24"/>
              </w:rPr>
              <w:t>Sr. No.</w:t>
            </w:r>
          </w:p>
        </w:tc>
        <w:tc>
          <w:tcPr>
            <w:tcW w:w="5358" w:type="dxa"/>
            <w:vAlign w:val="center"/>
          </w:tcPr>
          <w:p w14:paraId="3CCEB353" w14:textId="77777777" w:rsidR="00F6285F" w:rsidRPr="008B40AD" w:rsidRDefault="002B0E88">
            <w:pPr>
              <w:pStyle w:val="ListParagraph"/>
              <w:ind w:left="0"/>
              <w:rPr>
                <w:rFonts w:eastAsiaTheme="majorEastAsia"/>
                <w:b/>
                <w:color w:val="2E74B5" w:themeColor="accent1" w:themeShade="BF"/>
                <w:sz w:val="24"/>
                <w:szCs w:val="24"/>
              </w:rPr>
            </w:pPr>
            <w:r w:rsidRPr="008B40AD">
              <w:rPr>
                <w:b/>
                <w:sz w:val="24"/>
                <w:szCs w:val="24"/>
              </w:rPr>
              <w:t>Description of Accessories</w:t>
            </w:r>
          </w:p>
        </w:tc>
        <w:tc>
          <w:tcPr>
            <w:tcW w:w="3216" w:type="dxa"/>
            <w:vAlign w:val="center"/>
          </w:tcPr>
          <w:p w14:paraId="60C25D5A" w14:textId="77777777" w:rsidR="00F6285F" w:rsidRPr="008B40AD" w:rsidRDefault="002B0E88">
            <w:pPr>
              <w:pStyle w:val="ListParagraph"/>
              <w:ind w:left="0"/>
              <w:rPr>
                <w:rFonts w:eastAsiaTheme="majorEastAsia"/>
                <w:b/>
                <w:color w:val="2E74B5" w:themeColor="accent1" w:themeShade="BF"/>
                <w:sz w:val="24"/>
                <w:szCs w:val="24"/>
              </w:rPr>
            </w:pPr>
            <w:r w:rsidRPr="008B40AD">
              <w:rPr>
                <w:b/>
                <w:sz w:val="24"/>
                <w:szCs w:val="24"/>
              </w:rPr>
              <w:t>Quantity (included)</w:t>
            </w:r>
          </w:p>
        </w:tc>
      </w:tr>
      <w:tr w:rsidR="00F6285F" w:rsidRPr="008B40AD" w14:paraId="594897B7" w14:textId="77777777">
        <w:tc>
          <w:tcPr>
            <w:tcW w:w="1170" w:type="dxa"/>
          </w:tcPr>
          <w:p w14:paraId="3B15EA43" w14:textId="77777777" w:rsidR="00F6285F" w:rsidRPr="008B40AD" w:rsidRDefault="00F6285F">
            <w:pPr>
              <w:pStyle w:val="ListParagraph"/>
              <w:ind w:left="0"/>
              <w:rPr>
                <w:b/>
                <w:sz w:val="24"/>
                <w:szCs w:val="24"/>
              </w:rPr>
            </w:pPr>
          </w:p>
        </w:tc>
        <w:tc>
          <w:tcPr>
            <w:tcW w:w="5358" w:type="dxa"/>
            <w:vAlign w:val="center"/>
          </w:tcPr>
          <w:p w14:paraId="52C8F204" w14:textId="77777777" w:rsidR="00F6285F" w:rsidRPr="008B40AD" w:rsidRDefault="00F6285F">
            <w:pPr>
              <w:pStyle w:val="ListParagraph"/>
              <w:ind w:left="0"/>
              <w:rPr>
                <w:b/>
                <w:sz w:val="24"/>
                <w:szCs w:val="24"/>
              </w:rPr>
            </w:pPr>
          </w:p>
        </w:tc>
        <w:tc>
          <w:tcPr>
            <w:tcW w:w="3216" w:type="dxa"/>
            <w:vAlign w:val="center"/>
          </w:tcPr>
          <w:p w14:paraId="01F96FF4" w14:textId="77777777" w:rsidR="00F6285F" w:rsidRPr="008B40AD" w:rsidRDefault="00F6285F">
            <w:pPr>
              <w:pStyle w:val="ListParagraph"/>
              <w:ind w:left="0"/>
              <w:rPr>
                <w:b/>
                <w:sz w:val="24"/>
                <w:szCs w:val="24"/>
              </w:rPr>
            </w:pPr>
          </w:p>
        </w:tc>
      </w:tr>
      <w:tr w:rsidR="00F6285F" w:rsidRPr="008B40AD" w14:paraId="6F9C7793" w14:textId="77777777">
        <w:tc>
          <w:tcPr>
            <w:tcW w:w="1170" w:type="dxa"/>
          </w:tcPr>
          <w:p w14:paraId="50F12A8A" w14:textId="77777777" w:rsidR="00F6285F" w:rsidRPr="008B40AD" w:rsidRDefault="00F6285F">
            <w:pPr>
              <w:pStyle w:val="ListParagraph"/>
              <w:ind w:left="0"/>
              <w:rPr>
                <w:b/>
                <w:sz w:val="24"/>
                <w:szCs w:val="24"/>
              </w:rPr>
            </w:pPr>
          </w:p>
        </w:tc>
        <w:tc>
          <w:tcPr>
            <w:tcW w:w="5358" w:type="dxa"/>
            <w:vAlign w:val="center"/>
          </w:tcPr>
          <w:p w14:paraId="4EF9BF8E" w14:textId="77777777" w:rsidR="00F6285F" w:rsidRPr="008B40AD" w:rsidRDefault="00F6285F">
            <w:pPr>
              <w:pStyle w:val="ListParagraph"/>
              <w:ind w:left="0"/>
              <w:rPr>
                <w:b/>
                <w:sz w:val="24"/>
                <w:szCs w:val="24"/>
              </w:rPr>
            </w:pPr>
          </w:p>
        </w:tc>
        <w:tc>
          <w:tcPr>
            <w:tcW w:w="3216" w:type="dxa"/>
            <w:vAlign w:val="center"/>
          </w:tcPr>
          <w:p w14:paraId="5E36991B" w14:textId="77777777" w:rsidR="00F6285F" w:rsidRPr="008B40AD" w:rsidRDefault="00F6285F">
            <w:pPr>
              <w:pStyle w:val="ListParagraph"/>
              <w:ind w:left="0"/>
              <w:rPr>
                <w:b/>
                <w:sz w:val="24"/>
                <w:szCs w:val="24"/>
              </w:rPr>
            </w:pPr>
          </w:p>
        </w:tc>
      </w:tr>
      <w:tr w:rsidR="00F6285F" w:rsidRPr="008B40AD" w14:paraId="4AB125FC" w14:textId="77777777">
        <w:tc>
          <w:tcPr>
            <w:tcW w:w="1170" w:type="dxa"/>
          </w:tcPr>
          <w:p w14:paraId="60A42947" w14:textId="77777777" w:rsidR="00F6285F" w:rsidRPr="008B40AD" w:rsidRDefault="00F6285F">
            <w:pPr>
              <w:pStyle w:val="ListParagraph"/>
              <w:ind w:left="0"/>
              <w:rPr>
                <w:b/>
                <w:sz w:val="24"/>
                <w:szCs w:val="24"/>
              </w:rPr>
            </w:pPr>
          </w:p>
        </w:tc>
        <w:tc>
          <w:tcPr>
            <w:tcW w:w="5358" w:type="dxa"/>
            <w:vAlign w:val="center"/>
          </w:tcPr>
          <w:p w14:paraId="14D071C5" w14:textId="77777777" w:rsidR="00F6285F" w:rsidRPr="008B40AD" w:rsidRDefault="00F6285F">
            <w:pPr>
              <w:pStyle w:val="ListParagraph"/>
              <w:ind w:left="0"/>
              <w:rPr>
                <w:b/>
                <w:sz w:val="24"/>
                <w:szCs w:val="24"/>
              </w:rPr>
            </w:pPr>
          </w:p>
        </w:tc>
        <w:tc>
          <w:tcPr>
            <w:tcW w:w="3216" w:type="dxa"/>
            <w:vAlign w:val="center"/>
          </w:tcPr>
          <w:p w14:paraId="1BA95867" w14:textId="77777777" w:rsidR="00F6285F" w:rsidRPr="008B40AD" w:rsidRDefault="00F6285F">
            <w:pPr>
              <w:pStyle w:val="ListParagraph"/>
              <w:ind w:left="0"/>
              <w:rPr>
                <w:b/>
                <w:sz w:val="24"/>
                <w:szCs w:val="24"/>
              </w:rPr>
            </w:pPr>
          </w:p>
        </w:tc>
      </w:tr>
    </w:tbl>
    <w:p w14:paraId="090B01BA" w14:textId="77777777" w:rsidR="00F6285F" w:rsidRPr="008B40AD" w:rsidRDefault="002B0E88">
      <w:pPr>
        <w:rPr>
          <w:rFonts w:ascii="Times New Roman" w:hAnsi="Times New Roman" w:cs="Times New Roman"/>
          <w:b/>
          <w:szCs w:val="20"/>
        </w:rPr>
      </w:pPr>
      <w:r w:rsidRPr="008B40AD">
        <w:rPr>
          <w:rFonts w:ascii="Times New Roman" w:hAnsi="Times New Roman" w:cs="Times New Roman"/>
          <w:b/>
          <w:szCs w:val="20"/>
        </w:rPr>
        <w:tab/>
        <w:t>Additional rows can be inserted if required.</w:t>
      </w:r>
    </w:p>
    <w:p w14:paraId="064DF37F" w14:textId="77777777" w:rsidR="00F6285F" w:rsidRPr="008B40AD" w:rsidRDefault="00F6285F">
      <w:pPr>
        <w:rPr>
          <w:rFonts w:ascii="Times New Roman" w:hAnsi="Times New Roman" w:cs="Times New Roman"/>
          <w:b/>
          <w:szCs w:val="20"/>
        </w:rPr>
      </w:pPr>
    </w:p>
    <w:p w14:paraId="77830814" w14:textId="77777777" w:rsidR="00F6285F" w:rsidRPr="008B40AD" w:rsidRDefault="002B0E88">
      <w:pPr>
        <w:pStyle w:val="ListParagraph"/>
        <w:numPr>
          <w:ilvl w:val="0"/>
          <w:numId w:val="36"/>
        </w:numPr>
        <w:spacing w:after="160" w:line="259" w:lineRule="auto"/>
        <w:ind w:left="360"/>
        <w:jc w:val="left"/>
        <w:rPr>
          <w:rFonts w:ascii="Times New Roman" w:eastAsiaTheme="majorEastAsia" w:hAnsi="Times New Roman" w:cs="Times New Roman"/>
          <w:b/>
          <w:color w:val="2E74B5" w:themeColor="accent1" w:themeShade="BF"/>
          <w:sz w:val="24"/>
          <w:szCs w:val="24"/>
        </w:rPr>
      </w:pPr>
      <w:r w:rsidRPr="008B40AD">
        <w:rPr>
          <w:rFonts w:ascii="Times New Roman" w:eastAsiaTheme="majorEastAsia" w:hAnsi="Times New Roman" w:cs="Times New Roman"/>
          <w:b/>
          <w:color w:val="2E74B5" w:themeColor="accent1" w:themeShade="BF"/>
          <w:sz w:val="24"/>
          <w:szCs w:val="24"/>
        </w:rPr>
        <w:t>Bidder’s confirmation regarding submitted Price Bid: Table-C</w:t>
      </w:r>
    </w:p>
    <w:tbl>
      <w:tblPr>
        <w:tblStyle w:val="TableGrid"/>
        <w:tblW w:w="0" w:type="auto"/>
        <w:tblLayout w:type="fixed"/>
        <w:tblLook w:val="04A0" w:firstRow="1" w:lastRow="0" w:firstColumn="1" w:lastColumn="0" w:noHBand="0" w:noVBand="1"/>
      </w:tblPr>
      <w:tblGrid>
        <w:gridCol w:w="715"/>
        <w:gridCol w:w="7380"/>
        <w:gridCol w:w="1644"/>
      </w:tblGrid>
      <w:tr w:rsidR="00F6285F" w:rsidRPr="008B40AD" w14:paraId="149D4F93" w14:textId="77777777">
        <w:tc>
          <w:tcPr>
            <w:tcW w:w="715" w:type="dxa"/>
          </w:tcPr>
          <w:p w14:paraId="78D9E943" w14:textId="77777777" w:rsidR="00F6285F" w:rsidRPr="008B40AD" w:rsidRDefault="002B0E88">
            <w:pPr>
              <w:rPr>
                <w:b/>
                <w:sz w:val="24"/>
                <w:szCs w:val="24"/>
              </w:rPr>
            </w:pPr>
            <w:r w:rsidRPr="008B40AD">
              <w:rPr>
                <w:b/>
                <w:sz w:val="24"/>
                <w:szCs w:val="24"/>
              </w:rPr>
              <w:t>Sr. No.</w:t>
            </w:r>
          </w:p>
        </w:tc>
        <w:tc>
          <w:tcPr>
            <w:tcW w:w="7380" w:type="dxa"/>
          </w:tcPr>
          <w:p w14:paraId="5AD6B53C" w14:textId="77777777" w:rsidR="00F6285F" w:rsidRPr="008B40AD" w:rsidRDefault="002B0E88">
            <w:pPr>
              <w:rPr>
                <w:b/>
                <w:sz w:val="24"/>
                <w:szCs w:val="24"/>
              </w:rPr>
            </w:pPr>
            <w:r w:rsidRPr="008B40AD">
              <w:rPr>
                <w:b/>
                <w:sz w:val="24"/>
                <w:szCs w:val="24"/>
              </w:rPr>
              <w:t xml:space="preserve">Particulars </w:t>
            </w:r>
          </w:p>
        </w:tc>
        <w:tc>
          <w:tcPr>
            <w:tcW w:w="1644" w:type="dxa"/>
          </w:tcPr>
          <w:p w14:paraId="79F3AF69" w14:textId="77777777" w:rsidR="00F6285F" w:rsidRPr="008B40AD" w:rsidRDefault="002B0E88">
            <w:pPr>
              <w:rPr>
                <w:b/>
                <w:sz w:val="24"/>
                <w:szCs w:val="24"/>
              </w:rPr>
            </w:pPr>
            <w:r w:rsidRPr="008B40AD">
              <w:rPr>
                <w:b/>
                <w:sz w:val="24"/>
                <w:szCs w:val="24"/>
              </w:rPr>
              <w:t>Confirmation Yes/No</w:t>
            </w:r>
          </w:p>
        </w:tc>
      </w:tr>
      <w:tr w:rsidR="00F6285F" w:rsidRPr="008B40AD" w14:paraId="49CFCB9D" w14:textId="77777777">
        <w:tc>
          <w:tcPr>
            <w:tcW w:w="715" w:type="dxa"/>
          </w:tcPr>
          <w:p w14:paraId="72027AC3" w14:textId="77777777" w:rsidR="00F6285F" w:rsidRPr="008B40AD" w:rsidRDefault="002B0E88">
            <w:pPr>
              <w:rPr>
                <w:bCs/>
                <w:sz w:val="24"/>
                <w:szCs w:val="24"/>
              </w:rPr>
            </w:pPr>
            <w:r w:rsidRPr="008B40AD">
              <w:rPr>
                <w:bCs/>
                <w:sz w:val="24"/>
                <w:szCs w:val="24"/>
              </w:rPr>
              <w:t>1</w:t>
            </w:r>
          </w:p>
        </w:tc>
        <w:tc>
          <w:tcPr>
            <w:tcW w:w="7380" w:type="dxa"/>
          </w:tcPr>
          <w:p w14:paraId="642C8C2A" w14:textId="77777777" w:rsidR="00F6285F" w:rsidRPr="008B40AD" w:rsidRDefault="002B0E88">
            <w:pPr>
              <w:rPr>
                <w:sz w:val="24"/>
                <w:szCs w:val="24"/>
              </w:rPr>
            </w:pPr>
            <w:r w:rsidRPr="008B40AD">
              <w:rPr>
                <w:bCs/>
                <w:sz w:val="24"/>
                <w:szCs w:val="24"/>
              </w:rPr>
              <w:t>Price of all standard accessories as per break up given in Table-B is included in Sr. No. 1 of Table-A i.e. in the price quoted for tendered Items.</w:t>
            </w:r>
          </w:p>
        </w:tc>
        <w:tc>
          <w:tcPr>
            <w:tcW w:w="1644" w:type="dxa"/>
          </w:tcPr>
          <w:p w14:paraId="1C0A14E1" w14:textId="77777777" w:rsidR="00F6285F" w:rsidRPr="008B40AD" w:rsidRDefault="00F6285F">
            <w:pPr>
              <w:rPr>
                <w:bCs/>
                <w:sz w:val="24"/>
                <w:szCs w:val="24"/>
              </w:rPr>
            </w:pPr>
          </w:p>
        </w:tc>
      </w:tr>
      <w:tr w:rsidR="00F6285F" w:rsidRPr="008B40AD" w14:paraId="6CE05472" w14:textId="77777777">
        <w:tc>
          <w:tcPr>
            <w:tcW w:w="715" w:type="dxa"/>
          </w:tcPr>
          <w:p w14:paraId="43C311A3" w14:textId="77777777" w:rsidR="00F6285F" w:rsidRPr="008B40AD" w:rsidRDefault="002B0E88">
            <w:pPr>
              <w:rPr>
                <w:bCs/>
                <w:sz w:val="24"/>
                <w:szCs w:val="24"/>
              </w:rPr>
            </w:pPr>
            <w:r w:rsidRPr="008B40AD">
              <w:rPr>
                <w:bCs/>
                <w:sz w:val="24"/>
                <w:szCs w:val="24"/>
              </w:rPr>
              <w:t>2</w:t>
            </w:r>
          </w:p>
        </w:tc>
        <w:tc>
          <w:tcPr>
            <w:tcW w:w="7380" w:type="dxa"/>
          </w:tcPr>
          <w:p w14:paraId="2D887E9F" w14:textId="77777777" w:rsidR="00F6285F" w:rsidRPr="008B40AD" w:rsidRDefault="002B0E88">
            <w:pPr>
              <w:rPr>
                <w:bCs/>
                <w:sz w:val="24"/>
                <w:szCs w:val="24"/>
              </w:rPr>
            </w:pPr>
            <w:r w:rsidRPr="008B40AD">
              <w:rPr>
                <w:bCs/>
                <w:sz w:val="24"/>
                <w:szCs w:val="24"/>
              </w:rPr>
              <w:t>Operation manual, if any, (in English language) to be provided free of cost</w:t>
            </w:r>
          </w:p>
        </w:tc>
        <w:tc>
          <w:tcPr>
            <w:tcW w:w="1644" w:type="dxa"/>
          </w:tcPr>
          <w:p w14:paraId="686E5C85" w14:textId="77777777" w:rsidR="00F6285F" w:rsidRPr="008B40AD" w:rsidRDefault="00F6285F">
            <w:pPr>
              <w:rPr>
                <w:bCs/>
                <w:sz w:val="24"/>
                <w:szCs w:val="24"/>
              </w:rPr>
            </w:pPr>
          </w:p>
        </w:tc>
      </w:tr>
      <w:tr w:rsidR="00F6285F" w:rsidRPr="008B40AD" w14:paraId="286EDD28" w14:textId="77777777">
        <w:tc>
          <w:tcPr>
            <w:tcW w:w="715" w:type="dxa"/>
          </w:tcPr>
          <w:p w14:paraId="75149C76" w14:textId="77777777" w:rsidR="00F6285F" w:rsidRPr="008B40AD" w:rsidRDefault="002B0E88">
            <w:pPr>
              <w:rPr>
                <w:bCs/>
                <w:sz w:val="24"/>
                <w:szCs w:val="24"/>
              </w:rPr>
            </w:pPr>
            <w:r w:rsidRPr="008B40AD">
              <w:rPr>
                <w:bCs/>
                <w:sz w:val="24"/>
                <w:szCs w:val="24"/>
              </w:rPr>
              <w:t>3</w:t>
            </w:r>
          </w:p>
        </w:tc>
        <w:tc>
          <w:tcPr>
            <w:tcW w:w="7380" w:type="dxa"/>
          </w:tcPr>
          <w:p w14:paraId="32C34F3B" w14:textId="77777777" w:rsidR="00F6285F" w:rsidRPr="008B40AD" w:rsidRDefault="002B0E88">
            <w:pPr>
              <w:rPr>
                <w:sz w:val="24"/>
                <w:szCs w:val="24"/>
              </w:rPr>
            </w:pPr>
            <w:r w:rsidRPr="008B40AD">
              <w:rPr>
                <w:sz w:val="24"/>
                <w:szCs w:val="24"/>
              </w:rPr>
              <w:t xml:space="preserve">L1 bidder will be derived based on Total Price quoted on </w:t>
            </w:r>
            <w:proofErr w:type="spellStart"/>
            <w:r w:rsidRPr="008B40AD">
              <w:rPr>
                <w:sz w:val="24"/>
                <w:szCs w:val="24"/>
              </w:rPr>
              <w:t>GeM</w:t>
            </w:r>
            <w:proofErr w:type="spellEnd"/>
            <w:r w:rsidRPr="008B40AD">
              <w:rPr>
                <w:sz w:val="24"/>
                <w:szCs w:val="24"/>
              </w:rPr>
              <w:t xml:space="preserve"> Portal which is inclusive of taxes &amp; duties and any other charges (Landed Cost), </w:t>
            </w:r>
          </w:p>
        </w:tc>
        <w:tc>
          <w:tcPr>
            <w:tcW w:w="1644" w:type="dxa"/>
          </w:tcPr>
          <w:p w14:paraId="09C367B9" w14:textId="77777777" w:rsidR="00F6285F" w:rsidRPr="008B40AD" w:rsidRDefault="00F6285F">
            <w:pPr>
              <w:rPr>
                <w:bCs/>
                <w:sz w:val="24"/>
                <w:szCs w:val="24"/>
              </w:rPr>
            </w:pPr>
          </w:p>
        </w:tc>
      </w:tr>
      <w:tr w:rsidR="00F6285F" w:rsidRPr="008B40AD" w14:paraId="54D73781" w14:textId="77777777">
        <w:tc>
          <w:tcPr>
            <w:tcW w:w="715" w:type="dxa"/>
          </w:tcPr>
          <w:p w14:paraId="4026FCCE" w14:textId="77777777" w:rsidR="00F6285F" w:rsidRPr="008B40AD" w:rsidRDefault="002B0E88">
            <w:pPr>
              <w:rPr>
                <w:bCs/>
                <w:sz w:val="24"/>
                <w:szCs w:val="24"/>
              </w:rPr>
            </w:pPr>
            <w:r w:rsidRPr="008B40AD">
              <w:rPr>
                <w:bCs/>
                <w:sz w:val="24"/>
                <w:szCs w:val="24"/>
              </w:rPr>
              <w:t>4</w:t>
            </w:r>
          </w:p>
        </w:tc>
        <w:tc>
          <w:tcPr>
            <w:tcW w:w="7380" w:type="dxa"/>
          </w:tcPr>
          <w:p w14:paraId="32BD4A4C" w14:textId="77777777" w:rsidR="00F6285F" w:rsidRPr="008B40AD" w:rsidRDefault="002B0E88">
            <w:pPr>
              <w:rPr>
                <w:sz w:val="24"/>
                <w:szCs w:val="24"/>
              </w:rPr>
            </w:pPr>
            <w:r w:rsidRPr="008B40AD">
              <w:rPr>
                <w:sz w:val="24"/>
                <w:szCs w:val="24"/>
              </w:rPr>
              <w:t>List of Import Items (if applicable) attached in bid</w:t>
            </w:r>
          </w:p>
        </w:tc>
        <w:tc>
          <w:tcPr>
            <w:tcW w:w="1644" w:type="dxa"/>
          </w:tcPr>
          <w:p w14:paraId="22D808D2" w14:textId="77777777" w:rsidR="00F6285F" w:rsidRPr="008B40AD" w:rsidRDefault="00F6285F">
            <w:pPr>
              <w:rPr>
                <w:bCs/>
                <w:sz w:val="24"/>
                <w:szCs w:val="24"/>
              </w:rPr>
            </w:pPr>
          </w:p>
        </w:tc>
      </w:tr>
      <w:tr w:rsidR="00F6285F" w:rsidRPr="008B40AD" w14:paraId="011098BB" w14:textId="77777777">
        <w:tc>
          <w:tcPr>
            <w:tcW w:w="715" w:type="dxa"/>
          </w:tcPr>
          <w:p w14:paraId="5F793A2F" w14:textId="77777777" w:rsidR="00F6285F" w:rsidRPr="008B40AD" w:rsidRDefault="002B0E88">
            <w:pPr>
              <w:rPr>
                <w:bCs/>
                <w:sz w:val="24"/>
                <w:szCs w:val="24"/>
              </w:rPr>
            </w:pPr>
            <w:r w:rsidRPr="008B40AD">
              <w:rPr>
                <w:bCs/>
                <w:sz w:val="24"/>
                <w:szCs w:val="24"/>
              </w:rPr>
              <w:t>5</w:t>
            </w:r>
          </w:p>
        </w:tc>
        <w:tc>
          <w:tcPr>
            <w:tcW w:w="7380" w:type="dxa"/>
          </w:tcPr>
          <w:p w14:paraId="48BA139C" w14:textId="77777777" w:rsidR="00F6285F" w:rsidRPr="008B40AD" w:rsidRDefault="002B0E88">
            <w:pPr>
              <w:rPr>
                <w:sz w:val="24"/>
                <w:szCs w:val="24"/>
              </w:rPr>
            </w:pPr>
            <w:r w:rsidRPr="008B40AD">
              <w:rPr>
                <w:sz w:val="24"/>
                <w:szCs w:val="24"/>
              </w:rPr>
              <w:t>Custom duty shall not be loaded in the quoted price subject to submission of import items list for availing custom duty exemption as per clause no. 1.6.3.2.5 of Section-B</w:t>
            </w:r>
          </w:p>
        </w:tc>
        <w:tc>
          <w:tcPr>
            <w:tcW w:w="1644" w:type="dxa"/>
          </w:tcPr>
          <w:p w14:paraId="258F2F26" w14:textId="77777777" w:rsidR="00F6285F" w:rsidRPr="008B40AD" w:rsidRDefault="00F6285F">
            <w:pPr>
              <w:rPr>
                <w:bCs/>
                <w:sz w:val="24"/>
                <w:szCs w:val="24"/>
              </w:rPr>
            </w:pPr>
          </w:p>
        </w:tc>
      </w:tr>
      <w:tr w:rsidR="00F6285F" w:rsidRPr="008B40AD" w14:paraId="43F26C6A" w14:textId="77777777">
        <w:tc>
          <w:tcPr>
            <w:tcW w:w="715" w:type="dxa"/>
          </w:tcPr>
          <w:p w14:paraId="74BFDBD4" w14:textId="77777777" w:rsidR="00F6285F" w:rsidRPr="008B40AD" w:rsidRDefault="002B0E88">
            <w:pPr>
              <w:rPr>
                <w:bCs/>
                <w:sz w:val="24"/>
                <w:szCs w:val="24"/>
              </w:rPr>
            </w:pPr>
            <w:r w:rsidRPr="008B40AD">
              <w:rPr>
                <w:bCs/>
                <w:sz w:val="24"/>
                <w:szCs w:val="24"/>
              </w:rPr>
              <w:t>6</w:t>
            </w:r>
          </w:p>
        </w:tc>
        <w:tc>
          <w:tcPr>
            <w:tcW w:w="7380" w:type="dxa"/>
            <w:shd w:val="clear" w:color="auto" w:fill="auto"/>
          </w:tcPr>
          <w:p w14:paraId="7F61400F" w14:textId="77777777" w:rsidR="00F6285F" w:rsidRPr="008B40AD" w:rsidRDefault="002B0E88">
            <w:pPr>
              <w:rPr>
                <w:sz w:val="24"/>
                <w:szCs w:val="24"/>
              </w:rPr>
            </w:pPr>
            <w:r w:rsidRPr="008B40AD">
              <w:rPr>
                <w:sz w:val="24"/>
                <w:szCs w:val="24"/>
              </w:rPr>
              <w:t xml:space="preserve">Unit rate/s should be valid throughout the validity of Purchase Order/Contract for addition/deletion purposes. The quoted price should not be subject to price escalation for whatsoever reasons. </w:t>
            </w:r>
            <w:r w:rsidRPr="008B40AD">
              <w:rPr>
                <w:b/>
                <w:sz w:val="24"/>
                <w:szCs w:val="24"/>
              </w:rPr>
              <w:t>The quoted price shall be firm, fixed and non-revisable during the validity/ extended validity of Purchase Order/Contract.</w:t>
            </w:r>
          </w:p>
        </w:tc>
        <w:tc>
          <w:tcPr>
            <w:tcW w:w="1644" w:type="dxa"/>
          </w:tcPr>
          <w:p w14:paraId="50E38858" w14:textId="77777777" w:rsidR="00F6285F" w:rsidRPr="008B40AD" w:rsidRDefault="00F6285F">
            <w:pPr>
              <w:rPr>
                <w:bCs/>
                <w:sz w:val="24"/>
                <w:szCs w:val="24"/>
              </w:rPr>
            </w:pPr>
          </w:p>
        </w:tc>
      </w:tr>
      <w:tr w:rsidR="00F6285F" w:rsidRPr="008B40AD" w14:paraId="5130EF20" w14:textId="77777777">
        <w:tc>
          <w:tcPr>
            <w:tcW w:w="715" w:type="dxa"/>
          </w:tcPr>
          <w:p w14:paraId="4635ED2F" w14:textId="77777777" w:rsidR="00F6285F" w:rsidRPr="008B40AD" w:rsidRDefault="002B0E88">
            <w:pPr>
              <w:rPr>
                <w:bCs/>
                <w:sz w:val="24"/>
                <w:szCs w:val="24"/>
              </w:rPr>
            </w:pPr>
            <w:r w:rsidRPr="008B40AD">
              <w:rPr>
                <w:bCs/>
                <w:sz w:val="24"/>
                <w:szCs w:val="24"/>
              </w:rPr>
              <w:t>7</w:t>
            </w:r>
          </w:p>
        </w:tc>
        <w:tc>
          <w:tcPr>
            <w:tcW w:w="7380" w:type="dxa"/>
            <w:shd w:val="clear" w:color="auto" w:fill="auto"/>
          </w:tcPr>
          <w:p w14:paraId="1DD8F347" w14:textId="77777777" w:rsidR="00F6285F" w:rsidRPr="008B40AD" w:rsidRDefault="002B0E88">
            <w:pPr>
              <w:rPr>
                <w:sz w:val="24"/>
                <w:szCs w:val="24"/>
              </w:rPr>
            </w:pPr>
            <w:r w:rsidRPr="008B40AD">
              <w:rPr>
                <w:sz w:val="24"/>
                <w:szCs w:val="24"/>
              </w:rPr>
              <w:t>The delivery shall be based on FREE DOOR DELIVERY to Purchaser’s site</w:t>
            </w:r>
          </w:p>
        </w:tc>
        <w:tc>
          <w:tcPr>
            <w:tcW w:w="1644" w:type="dxa"/>
          </w:tcPr>
          <w:p w14:paraId="26F99E0C" w14:textId="77777777" w:rsidR="00F6285F" w:rsidRPr="008B40AD" w:rsidRDefault="00F6285F">
            <w:pPr>
              <w:rPr>
                <w:bCs/>
                <w:sz w:val="24"/>
                <w:szCs w:val="24"/>
              </w:rPr>
            </w:pPr>
          </w:p>
        </w:tc>
      </w:tr>
      <w:tr w:rsidR="00F6285F" w:rsidRPr="008B40AD" w14:paraId="01615E2B" w14:textId="77777777">
        <w:tc>
          <w:tcPr>
            <w:tcW w:w="715" w:type="dxa"/>
          </w:tcPr>
          <w:p w14:paraId="5D528460" w14:textId="77777777" w:rsidR="00F6285F" w:rsidRPr="008B40AD" w:rsidRDefault="002B0E88">
            <w:pPr>
              <w:rPr>
                <w:bCs/>
                <w:sz w:val="24"/>
                <w:szCs w:val="24"/>
              </w:rPr>
            </w:pPr>
            <w:r w:rsidRPr="008B40AD">
              <w:rPr>
                <w:bCs/>
                <w:sz w:val="24"/>
                <w:szCs w:val="24"/>
              </w:rPr>
              <w:t>8</w:t>
            </w:r>
          </w:p>
        </w:tc>
        <w:tc>
          <w:tcPr>
            <w:tcW w:w="7380" w:type="dxa"/>
            <w:shd w:val="clear" w:color="auto" w:fill="auto"/>
          </w:tcPr>
          <w:p w14:paraId="41AD4A57" w14:textId="77777777" w:rsidR="00F6285F" w:rsidRPr="008B40AD" w:rsidRDefault="002B0E88">
            <w:pPr>
              <w:rPr>
                <w:sz w:val="24"/>
                <w:szCs w:val="24"/>
              </w:rPr>
            </w:pPr>
            <w:r w:rsidRPr="008B40AD">
              <w:rPr>
                <w:sz w:val="24"/>
                <w:szCs w:val="24"/>
              </w:rPr>
              <w:t>The bids shall include cost for delivering the items as per Part-1 of ATC document, loading, transport, transit insurance (against all risks of loss or damage during the transport), unloading, shifting of all the items within Purchaser’s site i.e. ITER-India Building, IPR, testing and demonstration of system’s performance as per Site acceptance testing as per Technical Specifications.</w:t>
            </w:r>
          </w:p>
        </w:tc>
        <w:tc>
          <w:tcPr>
            <w:tcW w:w="1644" w:type="dxa"/>
          </w:tcPr>
          <w:p w14:paraId="3009C1ED" w14:textId="77777777" w:rsidR="00F6285F" w:rsidRPr="008B40AD" w:rsidRDefault="00F6285F">
            <w:pPr>
              <w:rPr>
                <w:bCs/>
                <w:sz w:val="24"/>
                <w:szCs w:val="24"/>
              </w:rPr>
            </w:pPr>
          </w:p>
        </w:tc>
      </w:tr>
      <w:tr w:rsidR="00F6285F" w:rsidRPr="008B40AD" w14:paraId="5FD66B0D" w14:textId="77777777">
        <w:tc>
          <w:tcPr>
            <w:tcW w:w="715" w:type="dxa"/>
          </w:tcPr>
          <w:p w14:paraId="0F664C86" w14:textId="77777777" w:rsidR="00F6285F" w:rsidRPr="008B40AD" w:rsidRDefault="002B0E88">
            <w:pPr>
              <w:rPr>
                <w:bCs/>
                <w:sz w:val="24"/>
                <w:szCs w:val="24"/>
              </w:rPr>
            </w:pPr>
            <w:r w:rsidRPr="008B40AD">
              <w:rPr>
                <w:bCs/>
                <w:sz w:val="24"/>
                <w:szCs w:val="24"/>
              </w:rPr>
              <w:lastRenderedPageBreak/>
              <w:t>9</w:t>
            </w:r>
          </w:p>
        </w:tc>
        <w:tc>
          <w:tcPr>
            <w:tcW w:w="7380" w:type="dxa"/>
            <w:shd w:val="clear" w:color="auto" w:fill="auto"/>
          </w:tcPr>
          <w:p w14:paraId="62926D4C" w14:textId="77777777" w:rsidR="00F6285F" w:rsidRPr="008B40AD" w:rsidRDefault="002B0E88">
            <w:pPr>
              <w:rPr>
                <w:b/>
                <w:bCs/>
                <w:sz w:val="24"/>
                <w:szCs w:val="24"/>
              </w:rPr>
            </w:pPr>
            <w:r w:rsidRPr="008B40AD">
              <w:rPr>
                <w:sz w:val="24"/>
                <w:szCs w:val="24"/>
              </w:rPr>
              <w:t>Each Party shall bear their own expenses for visiting to other Party’s site concerning execution of the order/contract</w:t>
            </w:r>
          </w:p>
        </w:tc>
        <w:tc>
          <w:tcPr>
            <w:tcW w:w="1644" w:type="dxa"/>
          </w:tcPr>
          <w:p w14:paraId="2677DFEE" w14:textId="77777777" w:rsidR="00F6285F" w:rsidRPr="008B40AD" w:rsidRDefault="00F6285F">
            <w:pPr>
              <w:rPr>
                <w:bCs/>
                <w:sz w:val="24"/>
                <w:szCs w:val="24"/>
              </w:rPr>
            </w:pPr>
          </w:p>
        </w:tc>
      </w:tr>
    </w:tbl>
    <w:p w14:paraId="3FD5B767" w14:textId="77777777" w:rsidR="00F6285F" w:rsidRPr="008B40AD" w:rsidRDefault="00F6285F">
      <w:pPr>
        <w:pStyle w:val="ListParagraph"/>
        <w:ind w:left="360"/>
        <w:rPr>
          <w:rFonts w:ascii="Times New Roman" w:eastAsiaTheme="majorEastAsia" w:hAnsi="Times New Roman" w:cs="Times New Roman"/>
          <w:b/>
          <w:color w:val="2E74B5" w:themeColor="accent1" w:themeShade="BF"/>
          <w:sz w:val="24"/>
          <w:szCs w:val="24"/>
        </w:rPr>
      </w:pPr>
    </w:p>
    <w:p w14:paraId="04E9B08E" w14:textId="77777777" w:rsidR="00F6285F" w:rsidRPr="008B40AD" w:rsidRDefault="00F6285F">
      <w:pPr>
        <w:pStyle w:val="ListParagraph"/>
        <w:ind w:left="360"/>
        <w:rPr>
          <w:rFonts w:ascii="Times New Roman" w:eastAsiaTheme="majorEastAsia" w:hAnsi="Times New Roman" w:cs="Times New Roman"/>
          <w:b/>
          <w:color w:val="2E74B5" w:themeColor="accent1" w:themeShade="BF"/>
          <w:sz w:val="24"/>
          <w:szCs w:val="24"/>
        </w:rPr>
      </w:pPr>
    </w:p>
    <w:p w14:paraId="1426EBAA" w14:textId="77777777" w:rsidR="00F6285F" w:rsidRPr="008B40AD" w:rsidRDefault="002B0E88">
      <w:pPr>
        <w:pStyle w:val="ListParagraph"/>
        <w:numPr>
          <w:ilvl w:val="0"/>
          <w:numId w:val="36"/>
        </w:numPr>
        <w:spacing w:after="160" w:line="259" w:lineRule="auto"/>
        <w:ind w:left="360"/>
        <w:rPr>
          <w:rFonts w:ascii="Times New Roman" w:eastAsiaTheme="majorEastAsia" w:hAnsi="Times New Roman" w:cs="Times New Roman"/>
          <w:b/>
          <w:color w:val="2E74B5" w:themeColor="accent1" w:themeShade="BF"/>
          <w:sz w:val="24"/>
          <w:szCs w:val="24"/>
        </w:rPr>
      </w:pPr>
      <w:r w:rsidRPr="008B40AD">
        <w:rPr>
          <w:rFonts w:ascii="Times New Roman" w:eastAsiaTheme="majorEastAsia" w:hAnsi="Times New Roman" w:cs="Times New Roman"/>
          <w:b/>
          <w:color w:val="2E74B5" w:themeColor="accent1" w:themeShade="BF"/>
          <w:sz w:val="24"/>
          <w:szCs w:val="24"/>
        </w:rPr>
        <w:t>Compliance with Commercial Terms, Taxes and Duties (This needs to be filled up as offered in Price Bid format): Table-E</w:t>
      </w:r>
    </w:p>
    <w:tbl>
      <w:tblPr>
        <w:tblStyle w:val="TableGrid"/>
        <w:tblW w:w="5036" w:type="pct"/>
        <w:jc w:val="center"/>
        <w:tblLayout w:type="fixed"/>
        <w:tblLook w:val="04A0" w:firstRow="1" w:lastRow="0" w:firstColumn="1" w:lastColumn="0" w:noHBand="0" w:noVBand="1"/>
      </w:tblPr>
      <w:tblGrid>
        <w:gridCol w:w="6698"/>
        <w:gridCol w:w="3114"/>
      </w:tblGrid>
      <w:tr w:rsidR="00F6285F" w:rsidRPr="008B40AD" w14:paraId="3B26D489" w14:textId="77777777">
        <w:trPr>
          <w:trHeight w:val="425"/>
          <w:jc w:val="center"/>
        </w:trPr>
        <w:tc>
          <w:tcPr>
            <w:tcW w:w="3413" w:type="pct"/>
            <w:shd w:val="clear" w:color="auto" w:fill="auto"/>
          </w:tcPr>
          <w:p w14:paraId="342B9573" w14:textId="77777777" w:rsidR="00F6285F" w:rsidRPr="008B40AD" w:rsidRDefault="002B0E88">
            <w:pPr>
              <w:jc w:val="center"/>
              <w:rPr>
                <w:b/>
                <w:bCs/>
                <w:sz w:val="24"/>
                <w:szCs w:val="24"/>
                <w:lang w:val="en-US"/>
              </w:rPr>
            </w:pPr>
            <w:r w:rsidRPr="008B40AD">
              <w:rPr>
                <w:b/>
                <w:bCs/>
                <w:sz w:val="24"/>
                <w:szCs w:val="24"/>
                <w:lang w:val="en-US"/>
              </w:rPr>
              <w:t>Particulars</w:t>
            </w:r>
          </w:p>
        </w:tc>
        <w:tc>
          <w:tcPr>
            <w:tcW w:w="1587" w:type="pct"/>
          </w:tcPr>
          <w:p w14:paraId="07113B91" w14:textId="77777777" w:rsidR="00F6285F" w:rsidRPr="008B40AD" w:rsidRDefault="002B0E88">
            <w:pPr>
              <w:jc w:val="center"/>
              <w:rPr>
                <w:b/>
                <w:bCs/>
                <w:sz w:val="24"/>
                <w:szCs w:val="24"/>
                <w:lang w:val="en-US"/>
              </w:rPr>
            </w:pPr>
            <w:r w:rsidRPr="008B40AD">
              <w:rPr>
                <w:b/>
                <w:bCs/>
                <w:sz w:val="24"/>
                <w:szCs w:val="24"/>
                <w:lang w:val="en-US"/>
              </w:rPr>
              <w:t>Compliance</w:t>
            </w:r>
          </w:p>
        </w:tc>
      </w:tr>
      <w:tr w:rsidR="00F6285F" w:rsidRPr="008B40AD" w14:paraId="5C5147DE" w14:textId="77777777">
        <w:trPr>
          <w:trHeight w:val="425"/>
          <w:jc w:val="center"/>
        </w:trPr>
        <w:tc>
          <w:tcPr>
            <w:tcW w:w="3413" w:type="pct"/>
            <w:shd w:val="clear" w:color="auto" w:fill="auto"/>
          </w:tcPr>
          <w:p w14:paraId="5BB461B6" w14:textId="77777777" w:rsidR="00F6285F" w:rsidRPr="008B40AD" w:rsidRDefault="002B0E88">
            <w:pPr>
              <w:pStyle w:val="CommentText"/>
              <w:rPr>
                <w:sz w:val="24"/>
                <w:szCs w:val="24"/>
              </w:rPr>
            </w:pPr>
            <w:r w:rsidRPr="008B40AD">
              <w:rPr>
                <w:sz w:val="24"/>
                <w:szCs w:val="24"/>
              </w:rPr>
              <w:t>Delivery Basis: Free Door Delivery to On-Site- Delivery address as per</w:t>
            </w:r>
            <w:r w:rsidRPr="008B40AD">
              <w:rPr>
                <w:color w:val="000000" w:themeColor="text1"/>
                <w:sz w:val="24"/>
                <w:szCs w:val="24"/>
              </w:rPr>
              <w:t xml:space="preserve"> 1.8.2.2 of Section-B</w:t>
            </w:r>
          </w:p>
          <w:p w14:paraId="32156A12" w14:textId="77777777" w:rsidR="00F6285F" w:rsidRPr="008B40AD" w:rsidRDefault="00F6285F">
            <w:pPr>
              <w:rPr>
                <w:sz w:val="24"/>
                <w:szCs w:val="24"/>
              </w:rPr>
            </w:pPr>
          </w:p>
        </w:tc>
        <w:tc>
          <w:tcPr>
            <w:tcW w:w="1587" w:type="pct"/>
            <w:vAlign w:val="bottom"/>
          </w:tcPr>
          <w:p w14:paraId="7A92FE0A" w14:textId="77777777" w:rsidR="00F6285F" w:rsidRPr="008B40AD" w:rsidRDefault="002B0E88">
            <w:pPr>
              <w:rPr>
                <w:b/>
                <w:bCs/>
                <w:color w:val="000000"/>
                <w:sz w:val="24"/>
                <w:szCs w:val="24"/>
              </w:rPr>
            </w:pPr>
            <w:r w:rsidRPr="008B40AD">
              <w:rPr>
                <w:b/>
                <w:bCs/>
                <w:color w:val="000000"/>
                <w:sz w:val="24"/>
                <w:szCs w:val="24"/>
              </w:rPr>
              <w:t>Yes / No</w:t>
            </w:r>
          </w:p>
          <w:p w14:paraId="7428CD1A" w14:textId="77777777" w:rsidR="00F6285F" w:rsidRPr="008B40AD" w:rsidRDefault="002B0E88">
            <w:pPr>
              <w:rPr>
                <w:b/>
                <w:bCs/>
                <w:color w:val="000000"/>
                <w:sz w:val="24"/>
                <w:szCs w:val="24"/>
              </w:rPr>
            </w:pPr>
            <w:r w:rsidRPr="008B40AD">
              <w:rPr>
                <w:b/>
                <w:bCs/>
                <w:color w:val="000000"/>
                <w:sz w:val="24"/>
                <w:szCs w:val="24"/>
              </w:rPr>
              <w:t xml:space="preserve">(In case of No, details of </w:t>
            </w:r>
            <w:proofErr w:type="gramStart"/>
            <w:r w:rsidRPr="008B40AD">
              <w:rPr>
                <w:b/>
                <w:bCs/>
                <w:color w:val="000000"/>
                <w:sz w:val="24"/>
                <w:szCs w:val="24"/>
              </w:rPr>
              <w:t>deviation  to</w:t>
            </w:r>
            <w:proofErr w:type="gramEnd"/>
            <w:r w:rsidRPr="008B40AD">
              <w:rPr>
                <w:b/>
                <w:bCs/>
                <w:color w:val="000000"/>
                <w:sz w:val="24"/>
                <w:szCs w:val="24"/>
              </w:rPr>
              <w:t xml:space="preserve"> be specified)</w:t>
            </w:r>
          </w:p>
        </w:tc>
      </w:tr>
      <w:tr w:rsidR="00F6285F" w:rsidRPr="008B40AD" w14:paraId="1E37E07F" w14:textId="77777777">
        <w:trPr>
          <w:trHeight w:val="425"/>
          <w:jc w:val="center"/>
        </w:trPr>
        <w:tc>
          <w:tcPr>
            <w:tcW w:w="3413" w:type="pct"/>
          </w:tcPr>
          <w:p w14:paraId="353EFF5E" w14:textId="77777777" w:rsidR="00F6285F" w:rsidRPr="008B40AD" w:rsidRDefault="002B0E88">
            <w:pPr>
              <w:rPr>
                <w:b/>
                <w:bCs/>
                <w:sz w:val="24"/>
                <w:szCs w:val="24"/>
              </w:rPr>
            </w:pPr>
            <w:r w:rsidRPr="008B40AD">
              <w:rPr>
                <w:b/>
                <w:bCs/>
                <w:sz w:val="24"/>
                <w:szCs w:val="24"/>
              </w:rPr>
              <w:t>Price Basis:</w:t>
            </w:r>
          </w:p>
          <w:p w14:paraId="4CD78C52" w14:textId="77777777" w:rsidR="00F6285F" w:rsidRPr="008B40AD" w:rsidRDefault="002B0E88">
            <w:pPr>
              <w:rPr>
                <w:sz w:val="24"/>
                <w:szCs w:val="24"/>
                <w:lang w:val="en-US"/>
              </w:rPr>
            </w:pPr>
            <w:r w:rsidRPr="008B40AD">
              <w:rPr>
                <w:bCs/>
                <w:sz w:val="24"/>
                <w:szCs w:val="24"/>
              </w:rPr>
              <w:t xml:space="preserve">Offer Prices on </w:t>
            </w:r>
            <w:proofErr w:type="spellStart"/>
            <w:r w:rsidRPr="008B40AD">
              <w:rPr>
                <w:bCs/>
                <w:sz w:val="24"/>
                <w:szCs w:val="24"/>
              </w:rPr>
              <w:t>GeM</w:t>
            </w:r>
            <w:proofErr w:type="spellEnd"/>
            <w:r w:rsidRPr="008B40AD">
              <w:rPr>
                <w:bCs/>
                <w:sz w:val="24"/>
                <w:szCs w:val="24"/>
              </w:rPr>
              <w:t xml:space="preserve"> shall be on </w:t>
            </w:r>
            <w:proofErr w:type="spellStart"/>
            <w:r w:rsidRPr="008B40AD">
              <w:rPr>
                <w:bCs/>
                <w:sz w:val="24"/>
                <w:szCs w:val="24"/>
              </w:rPr>
              <w:t>all inclusive</w:t>
            </w:r>
            <w:proofErr w:type="spellEnd"/>
            <w:r w:rsidRPr="008B40AD">
              <w:rPr>
                <w:bCs/>
                <w:sz w:val="24"/>
                <w:szCs w:val="24"/>
              </w:rPr>
              <w:t xml:space="preserve"> basis i.e. including all taxes, duties, local levies / transportation / loading-unloading charges etc. as per </w:t>
            </w:r>
            <w:proofErr w:type="spellStart"/>
            <w:r w:rsidRPr="008B40AD">
              <w:rPr>
                <w:bCs/>
                <w:sz w:val="24"/>
                <w:szCs w:val="24"/>
              </w:rPr>
              <w:t>GeM</w:t>
            </w:r>
            <w:proofErr w:type="spellEnd"/>
            <w:r w:rsidRPr="008B40AD">
              <w:rPr>
                <w:bCs/>
                <w:sz w:val="24"/>
                <w:szCs w:val="24"/>
              </w:rPr>
              <w:t xml:space="preserve"> GTC</w:t>
            </w:r>
          </w:p>
        </w:tc>
        <w:tc>
          <w:tcPr>
            <w:tcW w:w="1587" w:type="pct"/>
          </w:tcPr>
          <w:p w14:paraId="042EF119" w14:textId="77777777" w:rsidR="00F6285F" w:rsidRPr="008B40AD" w:rsidRDefault="002B0E88">
            <w:pPr>
              <w:rPr>
                <w:b/>
                <w:bCs/>
                <w:color w:val="000000"/>
                <w:sz w:val="24"/>
                <w:szCs w:val="24"/>
              </w:rPr>
            </w:pPr>
            <w:r w:rsidRPr="008B40AD">
              <w:rPr>
                <w:b/>
                <w:bCs/>
                <w:color w:val="000000"/>
                <w:sz w:val="24"/>
                <w:szCs w:val="24"/>
              </w:rPr>
              <w:t>Yes / No</w:t>
            </w:r>
          </w:p>
          <w:p w14:paraId="17E3EE41" w14:textId="77777777" w:rsidR="00F6285F" w:rsidRPr="008B40AD" w:rsidRDefault="002B0E88">
            <w:pPr>
              <w:rPr>
                <w:sz w:val="24"/>
                <w:szCs w:val="24"/>
                <w:lang w:val="en-US"/>
              </w:rPr>
            </w:pPr>
            <w:r w:rsidRPr="008B40AD">
              <w:rPr>
                <w:b/>
                <w:bCs/>
                <w:color w:val="000000"/>
                <w:sz w:val="24"/>
                <w:szCs w:val="24"/>
              </w:rPr>
              <w:t>(In case of No, details of deviation to be specified)</w:t>
            </w:r>
          </w:p>
        </w:tc>
      </w:tr>
      <w:tr w:rsidR="00F6285F" w:rsidRPr="008B40AD" w14:paraId="03882536" w14:textId="77777777">
        <w:trPr>
          <w:trHeight w:val="425"/>
          <w:jc w:val="center"/>
        </w:trPr>
        <w:tc>
          <w:tcPr>
            <w:tcW w:w="3413" w:type="pct"/>
          </w:tcPr>
          <w:p w14:paraId="60AC3A68" w14:textId="77777777" w:rsidR="00F6285F" w:rsidRPr="008B40AD" w:rsidRDefault="002B0E88">
            <w:pPr>
              <w:rPr>
                <w:sz w:val="24"/>
                <w:szCs w:val="24"/>
              </w:rPr>
            </w:pPr>
            <w:r w:rsidRPr="008B40AD">
              <w:rPr>
                <w:b/>
                <w:bCs/>
                <w:sz w:val="24"/>
                <w:szCs w:val="24"/>
              </w:rPr>
              <w:t>Applicable Rate of Goods and Service Tax</w:t>
            </w:r>
            <w:r w:rsidRPr="008B40AD">
              <w:rPr>
                <w:sz w:val="24"/>
                <w:szCs w:val="24"/>
              </w:rPr>
              <w:t xml:space="preserve"> </w:t>
            </w:r>
            <w:r w:rsidRPr="008B40AD">
              <w:rPr>
                <w:b/>
                <w:bCs/>
                <w:sz w:val="24"/>
                <w:szCs w:val="24"/>
              </w:rPr>
              <w:t>(GST) included in quoted price</w:t>
            </w:r>
          </w:p>
        </w:tc>
        <w:tc>
          <w:tcPr>
            <w:tcW w:w="1587" w:type="pct"/>
          </w:tcPr>
          <w:p w14:paraId="4A49928E" w14:textId="77777777" w:rsidR="00F6285F" w:rsidRPr="008B40AD" w:rsidRDefault="002B0E88">
            <w:pPr>
              <w:rPr>
                <w:b/>
                <w:bCs/>
                <w:color w:val="000000"/>
                <w:sz w:val="24"/>
                <w:szCs w:val="24"/>
              </w:rPr>
            </w:pPr>
            <w:r w:rsidRPr="008B40AD">
              <w:rPr>
                <w:b/>
                <w:bCs/>
                <w:color w:val="000000"/>
                <w:sz w:val="24"/>
                <w:szCs w:val="24"/>
              </w:rPr>
              <w:t>To be specified</w:t>
            </w:r>
          </w:p>
        </w:tc>
      </w:tr>
      <w:tr w:rsidR="00F6285F" w:rsidRPr="008B40AD" w14:paraId="1EDC3BE7" w14:textId="77777777">
        <w:trPr>
          <w:trHeight w:val="425"/>
          <w:jc w:val="center"/>
        </w:trPr>
        <w:tc>
          <w:tcPr>
            <w:tcW w:w="3413" w:type="pct"/>
          </w:tcPr>
          <w:p w14:paraId="19083102" w14:textId="77777777" w:rsidR="00F6285F" w:rsidRPr="008B40AD" w:rsidRDefault="002B0E88">
            <w:pPr>
              <w:rPr>
                <w:b/>
                <w:bCs/>
                <w:sz w:val="24"/>
                <w:szCs w:val="24"/>
              </w:rPr>
            </w:pPr>
            <w:r w:rsidRPr="008B40AD">
              <w:rPr>
                <w:b/>
                <w:bCs/>
                <w:sz w:val="24"/>
                <w:szCs w:val="24"/>
              </w:rPr>
              <w:t>HSN code of offered item(s)</w:t>
            </w:r>
          </w:p>
        </w:tc>
        <w:tc>
          <w:tcPr>
            <w:tcW w:w="1587" w:type="pct"/>
          </w:tcPr>
          <w:p w14:paraId="6A4CC987" w14:textId="77777777" w:rsidR="00F6285F" w:rsidRPr="008B40AD" w:rsidRDefault="002B0E88">
            <w:pPr>
              <w:rPr>
                <w:b/>
                <w:bCs/>
                <w:color w:val="000000"/>
                <w:sz w:val="24"/>
                <w:szCs w:val="24"/>
              </w:rPr>
            </w:pPr>
            <w:r w:rsidRPr="008B40AD">
              <w:rPr>
                <w:b/>
                <w:bCs/>
                <w:color w:val="000000"/>
                <w:sz w:val="24"/>
                <w:szCs w:val="24"/>
              </w:rPr>
              <w:t>To be specified</w:t>
            </w:r>
          </w:p>
        </w:tc>
      </w:tr>
      <w:tr w:rsidR="00F6285F" w:rsidRPr="008B40AD" w14:paraId="7EED66BB" w14:textId="77777777">
        <w:trPr>
          <w:trHeight w:val="425"/>
          <w:jc w:val="center"/>
        </w:trPr>
        <w:tc>
          <w:tcPr>
            <w:tcW w:w="3413" w:type="pct"/>
            <w:vAlign w:val="center"/>
          </w:tcPr>
          <w:p w14:paraId="01F2CA10" w14:textId="77777777" w:rsidR="00F6285F" w:rsidRPr="008B40AD" w:rsidRDefault="002B0E88">
            <w:pPr>
              <w:rPr>
                <w:b/>
                <w:bCs/>
                <w:color w:val="000000"/>
                <w:sz w:val="24"/>
                <w:szCs w:val="24"/>
              </w:rPr>
            </w:pPr>
            <w:r w:rsidRPr="008B40AD">
              <w:rPr>
                <w:sz w:val="24"/>
                <w:szCs w:val="24"/>
              </w:rPr>
              <w:t>Committed delivery period – Tender delivery period as per clause no. 1.4.2 of Section-B will apply</w:t>
            </w:r>
          </w:p>
        </w:tc>
        <w:tc>
          <w:tcPr>
            <w:tcW w:w="1587" w:type="pct"/>
            <w:vAlign w:val="bottom"/>
          </w:tcPr>
          <w:p w14:paraId="5A3E83AE" w14:textId="77777777" w:rsidR="00F6285F" w:rsidRPr="008B40AD" w:rsidRDefault="002B0E88">
            <w:pPr>
              <w:rPr>
                <w:b/>
                <w:bCs/>
                <w:color w:val="000000"/>
                <w:sz w:val="24"/>
                <w:szCs w:val="24"/>
              </w:rPr>
            </w:pPr>
            <w:r w:rsidRPr="008B40AD">
              <w:rPr>
                <w:b/>
                <w:bCs/>
                <w:color w:val="000000"/>
                <w:sz w:val="24"/>
                <w:szCs w:val="24"/>
              </w:rPr>
              <w:t>Yes / No</w:t>
            </w:r>
          </w:p>
          <w:p w14:paraId="2B4E8913" w14:textId="77777777" w:rsidR="00F6285F" w:rsidRPr="008B40AD" w:rsidRDefault="002B0E88">
            <w:pPr>
              <w:rPr>
                <w:b/>
                <w:bCs/>
                <w:color w:val="000000"/>
                <w:sz w:val="24"/>
                <w:szCs w:val="24"/>
              </w:rPr>
            </w:pPr>
            <w:r w:rsidRPr="008B40AD">
              <w:rPr>
                <w:b/>
                <w:bCs/>
                <w:color w:val="000000"/>
                <w:sz w:val="24"/>
                <w:szCs w:val="24"/>
              </w:rPr>
              <w:t>(In case of No, details of deviation to be specified</w:t>
            </w:r>
          </w:p>
        </w:tc>
      </w:tr>
      <w:tr w:rsidR="00F6285F" w:rsidRPr="008B40AD" w14:paraId="7FCAD3D0" w14:textId="77777777">
        <w:trPr>
          <w:trHeight w:val="425"/>
          <w:jc w:val="center"/>
        </w:trPr>
        <w:tc>
          <w:tcPr>
            <w:tcW w:w="3413" w:type="pct"/>
            <w:vAlign w:val="center"/>
          </w:tcPr>
          <w:p w14:paraId="748B030D" w14:textId="77777777" w:rsidR="00F6285F" w:rsidRPr="008B40AD" w:rsidRDefault="002B0E88">
            <w:pPr>
              <w:rPr>
                <w:b/>
                <w:bCs/>
                <w:color w:val="000000"/>
                <w:sz w:val="24"/>
                <w:szCs w:val="24"/>
              </w:rPr>
            </w:pPr>
            <w:r w:rsidRPr="008B40AD">
              <w:rPr>
                <w:sz w:val="24"/>
                <w:szCs w:val="24"/>
              </w:rPr>
              <w:t xml:space="preserve">Bid Validity Period - </w:t>
            </w:r>
            <w:r w:rsidRPr="008B40AD">
              <w:rPr>
                <w:b/>
                <w:sz w:val="24"/>
                <w:szCs w:val="24"/>
              </w:rPr>
              <w:t>120 days</w:t>
            </w:r>
            <w:r w:rsidRPr="008B40AD">
              <w:rPr>
                <w:sz w:val="24"/>
                <w:szCs w:val="24"/>
              </w:rPr>
              <w:t xml:space="preserve"> from date of opening of Part-A</w:t>
            </w:r>
          </w:p>
        </w:tc>
        <w:tc>
          <w:tcPr>
            <w:tcW w:w="1587" w:type="pct"/>
            <w:vAlign w:val="bottom"/>
          </w:tcPr>
          <w:p w14:paraId="1400F1F3" w14:textId="77777777" w:rsidR="00F6285F" w:rsidRPr="008B40AD" w:rsidRDefault="002B0E88">
            <w:pPr>
              <w:rPr>
                <w:b/>
                <w:bCs/>
                <w:color w:val="000000"/>
                <w:sz w:val="24"/>
                <w:szCs w:val="24"/>
              </w:rPr>
            </w:pPr>
            <w:r w:rsidRPr="008B40AD">
              <w:rPr>
                <w:b/>
                <w:bCs/>
                <w:color w:val="000000"/>
                <w:sz w:val="24"/>
                <w:szCs w:val="24"/>
              </w:rPr>
              <w:t>Yes / No</w:t>
            </w:r>
          </w:p>
          <w:p w14:paraId="034EC43C" w14:textId="77777777" w:rsidR="00F6285F" w:rsidRPr="008B40AD" w:rsidRDefault="002B0E88">
            <w:pPr>
              <w:rPr>
                <w:b/>
                <w:bCs/>
                <w:color w:val="000000"/>
                <w:sz w:val="24"/>
                <w:szCs w:val="24"/>
              </w:rPr>
            </w:pPr>
            <w:r w:rsidRPr="008B40AD">
              <w:rPr>
                <w:b/>
                <w:bCs/>
                <w:color w:val="000000"/>
                <w:sz w:val="24"/>
                <w:szCs w:val="24"/>
              </w:rPr>
              <w:t xml:space="preserve"> (In case of No, details of deviation to be specified</w:t>
            </w:r>
          </w:p>
        </w:tc>
      </w:tr>
      <w:tr w:rsidR="00F6285F" w:rsidRPr="008B40AD" w14:paraId="29059E4E" w14:textId="77777777">
        <w:trPr>
          <w:trHeight w:val="425"/>
          <w:jc w:val="center"/>
        </w:trPr>
        <w:tc>
          <w:tcPr>
            <w:tcW w:w="3413" w:type="pct"/>
            <w:vAlign w:val="center"/>
          </w:tcPr>
          <w:p w14:paraId="232CBE3D" w14:textId="77777777" w:rsidR="00F6285F" w:rsidRPr="008B40AD" w:rsidRDefault="002B0E88">
            <w:pPr>
              <w:rPr>
                <w:sz w:val="24"/>
                <w:szCs w:val="24"/>
              </w:rPr>
            </w:pPr>
            <w:r w:rsidRPr="008B40AD">
              <w:rPr>
                <w:sz w:val="24"/>
                <w:szCs w:val="24"/>
              </w:rPr>
              <w:t>Declared local content in the offered item as per Annexure-A4 of Section-A</w:t>
            </w:r>
          </w:p>
        </w:tc>
        <w:tc>
          <w:tcPr>
            <w:tcW w:w="1587" w:type="pct"/>
            <w:vAlign w:val="bottom"/>
          </w:tcPr>
          <w:p w14:paraId="068AF551" w14:textId="77777777" w:rsidR="00F6285F" w:rsidRPr="008B40AD" w:rsidRDefault="002B0E88">
            <w:pPr>
              <w:rPr>
                <w:b/>
                <w:bCs/>
                <w:color w:val="000000"/>
                <w:sz w:val="24"/>
                <w:szCs w:val="24"/>
              </w:rPr>
            </w:pPr>
            <w:r w:rsidRPr="008B40AD">
              <w:rPr>
                <w:b/>
                <w:bCs/>
                <w:color w:val="000000"/>
                <w:sz w:val="24"/>
                <w:szCs w:val="24"/>
              </w:rPr>
              <w:t xml:space="preserve">Yes / No </w:t>
            </w:r>
          </w:p>
          <w:p w14:paraId="1BF1DF06" w14:textId="77777777" w:rsidR="00F6285F" w:rsidRPr="008B40AD" w:rsidRDefault="002B0E88">
            <w:pPr>
              <w:rPr>
                <w:b/>
                <w:bCs/>
                <w:color w:val="000000"/>
                <w:sz w:val="24"/>
                <w:szCs w:val="24"/>
              </w:rPr>
            </w:pPr>
            <w:r w:rsidRPr="008B40AD">
              <w:rPr>
                <w:b/>
                <w:bCs/>
                <w:color w:val="000000"/>
                <w:sz w:val="24"/>
                <w:szCs w:val="24"/>
              </w:rPr>
              <w:t xml:space="preserve">(In case of No, details of </w:t>
            </w:r>
            <w:proofErr w:type="gramStart"/>
            <w:r w:rsidRPr="008B40AD">
              <w:rPr>
                <w:b/>
                <w:bCs/>
                <w:color w:val="000000"/>
                <w:sz w:val="24"/>
                <w:szCs w:val="24"/>
              </w:rPr>
              <w:t>deviation  to</w:t>
            </w:r>
            <w:proofErr w:type="gramEnd"/>
            <w:r w:rsidRPr="008B40AD">
              <w:rPr>
                <w:b/>
                <w:bCs/>
                <w:color w:val="000000"/>
                <w:sz w:val="24"/>
                <w:szCs w:val="24"/>
              </w:rPr>
              <w:t xml:space="preserve"> be specified)</w:t>
            </w:r>
          </w:p>
        </w:tc>
      </w:tr>
    </w:tbl>
    <w:p w14:paraId="5796E7DB" w14:textId="77777777" w:rsidR="00F6285F" w:rsidRPr="008B40AD" w:rsidRDefault="00F6285F">
      <w:pPr>
        <w:rPr>
          <w:rFonts w:ascii="Times New Roman" w:eastAsiaTheme="majorEastAsia" w:hAnsi="Times New Roman" w:cs="Times New Roman"/>
          <w:b/>
          <w:color w:val="2E74B5" w:themeColor="accent1" w:themeShade="BF"/>
          <w:sz w:val="20"/>
          <w:szCs w:val="20"/>
        </w:rPr>
      </w:pPr>
    </w:p>
    <w:tbl>
      <w:tblPr>
        <w:tblStyle w:val="TableGrid"/>
        <w:tblW w:w="5063" w:type="pct"/>
        <w:jc w:val="center"/>
        <w:tblBorders>
          <w:insideV w:val="none" w:sz="0" w:space="0" w:color="auto"/>
        </w:tblBorders>
        <w:tblLook w:val="04A0" w:firstRow="1" w:lastRow="0" w:firstColumn="1" w:lastColumn="0" w:noHBand="0" w:noVBand="1"/>
      </w:tblPr>
      <w:tblGrid>
        <w:gridCol w:w="2447"/>
        <w:gridCol w:w="3433"/>
        <w:gridCol w:w="3985"/>
      </w:tblGrid>
      <w:tr w:rsidR="00F6285F" w:rsidRPr="008B40AD" w14:paraId="1AC34DF9" w14:textId="77777777">
        <w:trPr>
          <w:trHeight w:val="512"/>
          <w:jc w:val="center"/>
        </w:trPr>
        <w:tc>
          <w:tcPr>
            <w:tcW w:w="1240" w:type="pct"/>
            <w:tcBorders>
              <w:bottom w:val="single" w:sz="4" w:space="0" w:color="auto"/>
            </w:tcBorders>
            <w:shd w:val="clear" w:color="auto" w:fill="E7E6E6" w:themeFill="background2"/>
            <w:vAlign w:val="center"/>
          </w:tcPr>
          <w:p w14:paraId="5349AE60" w14:textId="77777777" w:rsidR="00F6285F" w:rsidRPr="008B40AD" w:rsidRDefault="002B0E88">
            <w:pPr>
              <w:rPr>
                <w:sz w:val="24"/>
                <w:szCs w:val="24"/>
              </w:rPr>
            </w:pPr>
            <w:proofErr w:type="gramStart"/>
            <w:r w:rsidRPr="008B40AD">
              <w:rPr>
                <w:sz w:val="24"/>
                <w:szCs w:val="24"/>
              </w:rPr>
              <w:t>Bidder  Signature</w:t>
            </w:r>
            <w:proofErr w:type="gramEnd"/>
          </w:p>
        </w:tc>
        <w:tc>
          <w:tcPr>
            <w:tcW w:w="3760" w:type="pct"/>
            <w:gridSpan w:val="2"/>
            <w:tcBorders>
              <w:bottom w:val="single" w:sz="4" w:space="0" w:color="auto"/>
            </w:tcBorders>
          </w:tcPr>
          <w:p w14:paraId="4CB36F58" w14:textId="77777777" w:rsidR="00F6285F" w:rsidRPr="008B40AD" w:rsidRDefault="00F6285F">
            <w:pPr>
              <w:rPr>
                <w:sz w:val="24"/>
                <w:szCs w:val="24"/>
                <w:u w:val="single"/>
              </w:rPr>
            </w:pPr>
          </w:p>
        </w:tc>
      </w:tr>
      <w:tr w:rsidR="00F6285F" w:rsidRPr="008B40AD" w14:paraId="5D23C9A2" w14:textId="77777777">
        <w:trPr>
          <w:trHeight w:val="710"/>
          <w:jc w:val="center"/>
        </w:trPr>
        <w:tc>
          <w:tcPr>
            <w:tcW w:w="1240" w:type="pct"/>
            <w:tcBorders>
              <w:right w:val="none" w:sz="4" w:space="0" w:color="000000"/>
            </w:tcBorders>
            <w:shd w:val="clear" w:color="auto" w:fill="E7E6E6" w:themeFill="background2"/>
            <w:vAlign w:val="center"/>
          </w:tcPr>
          <w:p w14:paraId="51931C7A" w14:textId="77777777" w:rsidR="00F6285F" w:rsidRPr="008B40AD" w:rsidRDefault="002B0E88">
            <w:pPr>
              <w:rPr>
                <w:sz w:val="24"/>
                <w:szCs w:val="24"/>
              </w:rPr>
            </w:pPr>
            <w:r w:rsidRPr="008B40AD">
              <w:rPr>
                <w:sz w:val="24"/>
                <w:szCs w:val="24"/>
              </w:rPr>
              <w:t>Name of the signatory&amp; Title</w:t>
            </w:r>
          </w:p>
        </w:tc>
        <w:tc>
          <w:tcPr>
            <w:tcW w:w="1740" w:type="pct"/>
            <w:tcBorders>
              <w:left w:val="none" w:sz="4" w:space="0" w:color="000000"/>
              <w:right w:val="single" w:sz="4" w:space="0" w:color="auto"/>
            </w:tcBorders>
          </w:tcPr>
          <w:p w14:paraId="13B8580E" w14:textId="77777777" w:rsidR="00F6285F" w:rsidRPr="008B40AD" w:rsidRDefault="002B0E88">
            <w:pPr>
              <w:rPr>
                <w:sz w:val="24"/>
                <w:szCs w:val="24"/>
                <w:u w:val="single"/>
              </w:rPr>
            </w:pPr>
            <w:r w:rsidRPr="008B40AD">
              <w:rPr>
                <w:color w:val="A6A6A6" w:themeColor="background1" w:themeShade="A6"/>
                <w:sz w:val="24"/>
                <w:szCs w:val="24"/>
              </w:rPr>
              <w:t>Name</w:t>
            </w:r>
          </w:p>
        </w:tc>
        <w:tc>
          <w:tcPr>
            <w:tcW w:w="2020" w:type="pct"/>
            <w:tcBorders>
              <w:left w:val="single" w:sz="4" w:space="0" w:color="auto"/>
            </w:tcBorders>
            <w:shd w:val="clear" w:color="auto" w:fill="auto"/>
          </w:tcPr>
          <w:p w14:paraId="2216BB7F" w14:textId="77777777" w:rsidR="00F6285F" w:rsidRPr="008B40AD" w:rsidRDefault="002B0E88">
            <w:pPr>
              <w:rPr>
                <w:sz w:val="24"/>
                <w:szCs w:val="24"/>
                <w:u w:val="single"/>
              </w:rPr>
            </w:pPr>
            <w:r w:rsidRPr="008B40AD">
              <w:rPr>
                <w:color w:val="A6A6A6" w:themeColor="background1" w:themeShade="A6"/>
                <w:sz w:val="24"/>
                <w:szCs w:val="24"/>
              </w:rPr>
              <w:t>Title</w:t>
            </w:r>
          </w:p>
        </w:tc>
      </w:tr>
      <w:tr w:rsidR="00F6285F" w:rsidRPr="008B40AD" w14:paraId="55FAEC9C" w14:textId="77777777">
        <w:trPr>
          <w:trHeight w:val="368"/>
          <w:jc w:val="center"/>
        </w:trPr>
        <w:tc>
          <w:tcPr>
            <w:tcW w:w="1240" w:type="pct"/>
            <w:shd w:val="clear" w:color="auto" w:fill="E7E6E6" w:themeFill="background2"/>
            <w:vAlign w:val="center"/>
          </w:tcPr>
          <w:p w14:paraId="40FB252B" w14:textId="77777777" w:rsidR="00F6285F" w:rsidRPr="008B40AD" w:rsidRDefault="002B0E88">
            <w:pPr>
              <w:rPr>
                <w:sz w:val="24"/>
                <w:szCs w:val="24"/>
              </w:rPr>
            </w:pPr>
            <w:r w:rsidRPr="008B40AD">
              <w:rPr>
                <w:sz w:val="24"/>
                <w:szCs w:val="24"/>
              </w:rPr>
              <w:t>Bidder’s Official seal</w:t>
            </w:r>
          </w:p>
        </w:tc>
        <w:tc>
          <w:tcPr>
            <w:tcW w:w="3760" w:type="pct"/>
            <w:gridSpan w:val="2"/>
          </w:tcPr>
          <w:p w14:paraId="7DCDA9E0" w14:textId="77777777" w:rsidR="00F6285F" w:rsidRPr="008B40AD" w:rsidRDefault="00F6285F">
            <w:pPr>
              <w:rPr>
                <w:sz w:val="24"/>
                <w:szCs w:val="24"/>
                <w:u w:val="single"/>
              </w:rPr>
            </w:pPr>
          </w:p>
        </w:tc>
      </w:tr>
      <w:tr w:rsidR="00F6285F" w:rsidRPr="008B40AD" w14:paraId="5CF5E5DB" w14:textId="77777777">
        <w:trPr>
          <w:trHeight w:val="422"/>
          <w:jc w:val="center"/>
        </w:trPr>
        <w:tc>
          <w:tcPr>
            <w:tcW w:w="1240" w:type="pct"/>
            <w:shd w:val="clear" w:color="auto" w:fill="E7E6E6" w:themeFill="background2"/>
            <w:vAlign w:val="center"/>
          </w:tcPr>
          <w:p w14:paraId="16540ECA" w14:textId="77777777" w:rsidR="00F6285F" w:rsidRPr="008B40AD" w:rsidRDefault="002B0E88">
            <w:pPr>
              <w:rPr>
                <w:sz w:val="24"/>
                <w:szCs w:val="24"/>
              </w:rPr>
            </w:pPr>
            <w:r w:rsidRPr="008B40AD">
              <w:rPr>
                <w:sz w:val="24"/>
                <w:szCs w:val="24"/>
              </w:rPr>
              <w:t>Place &amp; Date</w:t>
            </w:r>
          </w:p>
        </w:tc>
        <w:tc>
          <w:tcPr>
            <w:tcW w:w="1740" w:type="pct"/>
            <w:tcBorders>
              <w:right w:val="single" w:sz="4" w:space="0" w:color="808080" w:themeColor="background1" w:themeShade="80"/>
            </w:tcBorders>
          </w:tcPr>
          <w:p w14:paraId="31C8275C" w14:textId="77777777" w:rsidR="00F6285F" w:rsidRPr="008B40AD" w:rsidRDefault="002B0E88">
            <w:pPr>
              <w:rPr>
                <w:sz w:val="24"/>
                <w:szCs w:val="24"/>
                <w:u w:val="single"/>
              </w:rPr>
            </w:pPr>
            <w:r w:rsidRPr="008B40AD">
              <w:rPr>
                <w:color w:val="A6A6A6" w:themeColor="background1" w:themeShade="A6"/>
                <w:sz w:val="24"/>
                <w:szCs w:val="24"/>
              </w:rPr>
              <w:t>Place</w:t>
            </w:r>
          </w:p>
        </w:tc>
        <w:tc>
          <w:tcPr>
            <w:tcW w:w="2020" w:type="pct"/>
            <w:tcBorders>
              <w:left w:val="single" w:sz="4" w:space="0" w:color="808080" w:themeColor="background1" w:themeShade="80"/>
            </w:tcBorders>
          </w:tcPr>
          <w:p w14:paraId="669AD54D" w14:textId="77777777" w:rsidR="00F6285F" w:rsidRPr="008B40AD" w:rsidRDefault="002B0E88">
            <w:pPr>
              <w:rPr>
                <w:sz w:val="24"/>
                <w:szCs w:val="24"/>
                <w:u w:val="single"/>
              </w:rPr>
            </w:pPr>
            <w:r w:rsidRPr="008B40AD">
              <w:rPr>
                <w:color w:val="A6A6A6" w:themeColor="background1" w:themeShade="A6"/>
                <w:sz w:val="24"/>
                <w:szCs w:val="24"/>
              </w:rPr>
              <w:t>DD-MM-YYYY</w:t>
            </w:r>
          </w:p>
        </w:tc>
      </w:tr>
    </w:tbl>
    <w:p w14:paraId="607FD833" w14:textId="77777777" w:rsidR="00F6285F" w:rsidRPr="008B40AD" w:rsidRDefault="00F6285F">
      <w:pPr>
        <w:rPr>
          <w:rFonts w:ascii="Times New Roman" w:eastAsiaTheme="majorEastAsia" w:hAnsi="Times New Roman" w:cs="Times New Roman"/>
          <w:b/>
          <w:color w:val="2E74B5" w:themeColor="accent1" w:themeShade="BF"/>
          <w:sz w:val="20"/>
          <w:szCs w:val="20"/>
        </w:rPr>
      </w:pPr>
    </w:p>
    <w:p w14:paraId="23960DF9" w14:textId="77777777" w:rsidR="00F6285F" w:rsidRPr="008B40AD" w:rsidRDefault="00F6285F">
      <w:pPr>
        <w:pStyle w:val="Heading2"/>
        <w:numPr>
          <w:ilvl w:val="0"/>
          <w:numId w:val="0"/>
        </w:numPr>
        <w:ind w:left="1001"/>
        <w:rPr>
          <w:rFonts w:ascii="Times New Roman" w:hAnsi="Times New Roman" w:cs="Times New Roman"/>
          <w:sz w:val="24"/>
          <w:szCs w:val="24"/>
        </w:rPr>
      </w:pPr>
      <w:bookmarkStart w:id="52" w:name="_Ref6825529"/>
      <w:bookmarkEnd w:id="51"/>
    </w:p>
    <w:p w14:paraId="4EA2BD15" w14:textId="77777777" w:rsidR="00F6285F" w:rsidRPr="008B40AD" w:rsidRDefault="002B0E88">
      <w:pPr>
        <w:rPr>
          <w:rFonts w:ascii="Times New Roman" w:eastAsiaTheme="majorEastAsia" w:hAnsi="Times New Roman" w:cs="Times New Roman"/>
          <w:color w:val="2E74B5" w:themeColor="accent1" w:themeShade="BF"/>
          <w:sz w:val="24"/>
          <w:szCs w:val="24"/>
        </w:rPr>
      </w:pPr>
      <w:r w:rsidRPr="008B40AD">
        <w:rPr>
          <w:rFonts w:ascii="Times New Roman" w:hAnsi="Times New Roman" w:cs="Times New Roman"/>
          <w:sz w:val="24"/>
          <w:szCs w:val="24"/>
        </w:rPr>
        <w:br w:type="page" w:clear="all"/>
      </w:r>
    </w:p>
    <w:p w14:paraId="543CAE3D" w14:textId="77777777" w:rsidR="00F6285F" w:rsidRPr="008B40AD" w:rsidRDefault="002B0E88">
      <w:pPr>
        <w:pStyle w:val="Heading2"/>
        <w:keepNext w:val="0"/>
        <w:keepLines w:val="0"/>
        <w:widowControl w:val="0"/>
        <w:spacing w:before="40" w:after="0" w:line="259" w:lineRule="auto"/>
        <w:ind w:left="1001"/>
        <w:jc w:val="left"/>
        <w:rPr>
          <w:rFonts w:ascii="Times New Roman" w:hAnsi="Times New Roman" w:cs="Times New Roman"/>
          <w:sz w:val="24"/>
          <w:szCs w:val="24"/>
        </w:rPr>
      </w:pPr>
      <w:bookmarkStart w:id="53" w:name="_Toc525630911"/>
      <w:bookmarkStart w:id="54" w:name="_Ref90291356"/>
      <w:bookmarkStart w:id="55" w:name="_Toc132881441"/>
      <w:bookmarkStart w:id="56" w:name="_Toc199842449"/>
      <w:bookmarkEnd w:id="52"/>
      <w:r w:rsidRPr="008B40AD">
        <w:rPr>
          <w:rFonts w:ascii="Times New Roman" w:hAnsi="Times New Roman" w:cs="Times New Roman"/>
          <w:sz w:val="24"/>
          <w:szCs w:val="24"/>
        </w:rPr>
        <w:lastRenderedPageBreak/>
        <w:t>Annexure-A3: Letter for Acceptance of Tender</w:t>
      </w:r>
      <w:bookmarkEnd w:id="53"/>
      <w:bookmarkEnd w:id="54"/>
      <w:bookmarkEnd w:id="55"/>
      <w:bookmarkEnd w:id="56"/>
    </w:p>
    <w:p w14:paraId="36F52B4F" w14:textId="77777777" w:rsidR="00F6285F" w:rsidRPr="008B40AD" w:rsidRDefault="00F6285F">
      <w:pPr>
        <w:jc w:val="center"/>
        <w:rPr>
          <w:sz w:val="28"/>
          <w:u w:val="single"/>
        </w:rPr>
      </w:pPr>
    </w:p>
    <w:p w14:paraId="768B44AC" w14:textId="77777777" w:rsidR="00F6285F" w:rsidRPr="008B40AD" w:rsidRDefault="002B0E88">
      <w:pPr>
        <w:spacing w:line="276" w:lineRule="auto"/>
        <w:jc w:val="center"/>
        <w:rPr>
          <w:rFonts w:ascii="Times New Roman" w:hAnsi="Times New Roman" w:cs="Times New Roman"/>
          <w:b/>
          <w:bCs/>
          <w:i/>
        </w:rPr>
      </w:pPr>
      <w:r w:rsidRPr="008B40AD">
        <w:rPr>
          <w:rFonts w:ascii="Times New Roman" w:hAnsi="Times New Roman" w:cs="Times New Roman"/>
          <w:b/>
          <w:bCs/>
          <w:i/>
        </w:rPr>
        <w:t xml:space="preserve">(This form should be printed on bidder’s letter head duly signed, stamped and sent by the bidder along with the technical Bid </w:t>
      </w:r>
      <w:proofErr w:type="gramStart"/>
      <w:r w:rsidRPr="008B40AD">
        <w:rPr>
          <w:rFonts w:ascii="Times New Roman" w:hAnsi="Times New Roman" w:cs="Times New Roman"/>
          <w:b/>
          <w:bCs/>
          <w:i/>
        </w:rPr>
        <w:t>document )</w:t>
      </w:r>
      <w:proofErr w:type="gramEnd"/>
    </w:p>
    <w:p w14:paraId="57D6658E" w14:textId="77777777" w:rsidR="00F6285F" w:rsidRPr="008B40AD" w:rsidRDefault="00F6285F">
      <w:pPr>
        <w:spacing w:line="276" w:lineRule="auto"/>
        <w:jc w:val="center"/>
        <w:rPr>
          <w:rFonts w:ascii="Times New Roman" w:hAnsi="Times New Roman" w:cs="Times New Roman"/>
          <w:u w:val="single"/>
        </w:rPr>
      </w:pPr>
    </w:p>
    <w:p w14:paraId="5702E827" w14:textId="77777777" w:rsidR="00F6285F" w:rsidRPr="008B40AD" w:rsidRDefault="002B0E88">
      <w:pPr>
        <w:rPr>
          <w:rFonts w:ascii="Times New Roman" w:hAnsi="Times New Roman" w:cs="Times New Roman"/>
          <w:b/>
        </w:rPr>
      </w:pPr>
      <w:r w:rsidRPr="008B40AD">
        <w:rPr>
          <w:rFonts w:ascii="Times New Roman" w:hAnsi="Times New Roman" w:cs="Times New Roman"/>
          <w:b/>
        </w:rPr>
        <w:t>From:</w:t>
      </w:r>
      <w:r w:rsidRPr="008B40AD">
        <w:rPr>
          <w:rFonts w:ascii="Times New Roman" w:hAnsi="Times New Roman" w:cs="Times New Roman"/>
          <w:b/>
        </w:rPr>
        <w:tab/>
      </w:r>
      <w:r w:rsidRPr="008B40AD">
        <w:rPr>
          <w:rFonts w:ascii="Times New Roman" w:hAnsi="Times New Roman" w:cs="Times New Roman"/>
          <w:b/>
        </w:rPr>
        <w:tab/>
      </w:r>
      <w:r w:rsidRPr="008B40AD">
        <w:rPr>
          <w:rFonts w:ascii="Times New Roman" w:hAnsi="Times New Roman" w:cs="Times New Roman"/>
          <w:b/>
        </w:rPr>
        <w:tab/>
      </w:r>
      <w:r w:rsidRPr="008B40AD">
        <w:rPr>
          <w:rFonts w:ascii="Times New Roman" w:hAnsi="Times New Roman" w:cs="Times New Roman"/>
          <w:b/>
        </w:rPr>
        <w:tab/>
      </w:r>
      <w:r w:rsidRPr="008B40AD">
        <w:rPr>
          <w:rFonts w:ascii="Times New Roman" w:hAnsi="Times New Roman" w:cs="Times New Roman"/>
          <w:b/>
        </w:rPr>
        <w:tab/>
      </w:r>
      <w:r w:rsidRPr="008B40AD">
        <w:rPr>
          <w:rFonts w:ascii="Times New Roman" w:hAnsi="Times New Roman" w:cs="Times New Roman"/>
          <w:b/>
        </w:rPr>
        <w:tab/>
      </w:r>
      <w:r w:rsidRPr="008B40AD">
        <w:rPr>
          <w:rFonts w:ascii="Times New Roman" w:hAnsi="Times New Roman" w:cs="Times New Roman"/>
          <w:b/>
        </w:rPr>
        <w:tab/>
      </w:r>
      <w:r w:rsidRPr="008B40AD">
        <w:rPr>
          <w:rFonts w:ascii="Times New Roman" w:hAnsi="Times New Roman" w:cs="Times New Roman"/>
          <w:b/>
        </w:rPr>
        <w:tab/>
        <w:t xml:space="preserve">                        </w:t>
      </w:r>
      <w:r w:rsidRPr="008B40AD">
        <w:rPr>
          <w:rFonts w:ascii="Times New Roman" w:hAnsi="Times New Roman" w:cs="Times New Roman"/>
          <w:b/>
        </w:rPr>
        <w:tab/>
        <w:t xml:space="preserve">Date: </w:t>
      </w:r>
      <w:r w:rsidRPr="008B40AD">
        <w:rPr>
          <w:rFonts w:ascii="Times New Roman" w:hAnsi="Times New Roman" w:cs="Times New Roman"/>
        </w:rPr>
        <w:t xml:space="preserve"> </w:t>
      </w:r>
    </w:p>
    <w:p w14:paraId="25910BC4" w14:textId="77777777" w:rsidR="00F6285F" w:rsidRPr="008B40AD" w:rsidRDefault="002B0E88">
      <w:pPr>
        <w:spacing w:line="276" w:lineRule="auto"/>
        <w:ind w:left="720"/>
        <w:rPr>
          <w:rFonts w:ascii="Times New Roman" w:hAnsi="Times New Roman" w:cs="Times New Roman"/>
        </w:rPr>
      </w:pPr>
      <w:r w:rsidRPr="008B40AD">
        <w:rPr>
          <w:rFonts w:ascii="Times New Roman" w:hAnsi="Times New Roman" w:cs="Times New Roman"/>
        </w:rPr>
        <w:t>Name and address of Applicant Bidder</w:t>
      </w:r>
    </w:p>
    <w:p w14:paraId="487D31BF" w14:textId="77777777" w:rsidR="00F6285F" w:rsidRPr="008B40AD" w:rsidRDefault="002B0E88">
      <w:pPr>
        <w:spacing w:line="276" w:lineRule="auto"/>
        <w:ind w:left="720"/>
        <w:rPr>
          <w:rFonts w:ascii="Times New Roman" w:hAnsi="Times New Roman" w:cs="Times New Roman"/>
        </w:rPr>
      </w:pPr>
      <w:r w:rsidRPr="008B40AD">
        <w:rPr>
          <w:rFonts w:ascii="Times New Roman" w:hAnsi="Times New Roman" w:cs="Times New Roman"/>
        </w:rPr>
        <w:t xml:space="preserve">Name of Contact Person </w:t>
      </w:r>
    </w:p>
    <w:p w14:paraId="05EA5A89" w14:textId="77777777" w:rsidR="00F6285F" w:rsidRPr="008B40AD" w:rsidRDefault="002B0E88">
      <w:pPr>
        <w:spacing w:line="276" w:lineRule="auto"/>
        <w:ind w:left="720"/>
        <w:rPr>
          <w:rFonts w:ascii="Times New Roman" w:hAnsi="Times New Roman" w:cs="Times New Roman"/>
        </w:rPr>
      </w:pPr>
      <w:r w:rsidRPr="008B40AD">
        <w:rPr>
          <w:rFonts w:ascii="Times New Roman" w:hAnsi="Times New Roman" w:cs="Times New Roman"/>
        </w:rPr>
        <w:t>Contact Number (Tel. no., mobile no., Fax no., E-mail)</w:t>
      </w:r>
    </w:p>
    <w:p w14:paraId="0A9FEDB3" w14:textId="77777777" w:rsidR="00F6285F" w:rsidRPr="008B40AD" w:rsidRDefault="002B0E88">
      <w:pPr>
        <w:spacing w:line="276" w:lineRule="auto"/>
        <w:rPr>
          <w:rFonts w:ascii="Times New Roman" w:hAnsi="Times New Roman" w:cs="Times New Roman"/>
          <w:b/>
        </w:rPr>
      </w:pPr>
      <w:r w:rsidRPr="008B40AD">
        <w:rPr>
          <w:rFonts w:ascii="Times New Roman" w:hAnsi="Times New Roman" w:cs="Times New Roman"/>
          <w:b/>
        </w:rPr>
        <w:t>To:</w:t>
      </w:r>
    </w:p>
    <w:p w14:paraId="346E9AC9" w14:textId="77777777" w:rsidR="00F6285F" w:rsidRPr="008B40AD" w:rsidRDefault="002B0E88">
      <w:pPr>
        <w:spacing w:line="276" w:lineRule="auto"/>
        <w:ind w:left="720"/>
        <w:contextualSpacing/>
        <w:rPr>
          <w:rFonts w:ascii="Times New Roman" w:hAnsi="Times New Roman" w:cs="Times New Roman"/>
        </w:rPr>
      </w:pPr>
      <w:r w:rsidRPr="008B40AD">
        <w:rPr>
          <w:rFonts w:ascii="Times New Roman" w:hAnsi="Times New Roman" w:cs="Times New Roman"/>
        </w:rPr>
        <w:t>Sr. Officer (Purchase &amp; Stores)</w:t>
      </w:r>
    </w:p>
    <w:p w14:paraId="1234D1B0" w14:textId="77777777" w:rsidR="00F6285F" w:rsidRPr="008B40AD" w:rsidRDefault="002B0E88">
      <w:pPr>
        <w:spacing w:line="276" w:lineRule="auto"/>
        <w:ind w:left="720"/>
        <w:rPr>
          <w:rFonts w:ascii="Times New Roman" w:hAnsi="Times New Roman" w:cs="Times New Roman"/>
        </w:rPr>
      </w:pPr>
      <w:r w:rsidRPr="008B40AD">
        <w:rPr>
          <w:rFonts w:ascii="Times New Roman" w:hAnsi="Times New Roman" w:cs="Times New Roman"/>
        </w:rPr>
        <w:t>ITER-India, Institute for Plasma Research,</w:t>
      </w:r>
    </w:p>
    <w:p w14:paraId="0F5CF70D" w14:textId="77777777" w:rsidR="00F6285F" w:rsidRPr="008B40AD" w:rsidRDefault="002B0E88">
      <w:pPr>
        <w:spacing w:line="276" w:lineRule="auto"/>
        <w:ind w:left="720"/>
        <w:rPr>
          <w:rFonts w:ascii="Times New Roman" w:hAnsi="Times New Roman" w:cs="Times New Roman"/>
        </w:rPr>
      </w:pPr>
      <w:r w:rsidRPr="008B40AD">
        <w:rPr>
          <w:rFonts w:ascii="Times New Roman" w:hAnsi="Times New Roman" w:cs="Times New Roman"/>
        </w:rPr>
        <w:t xml:space="preserve">Block A, </w:t>
      </w:r>
      <w:proofErr w:type="spellStart"/>
      <w:r w:rsidRPr="008B40AD">
        <w:rPr>
          <w:rFonts w:ascii="Times New Roman" w:hAnsi="Times New Roman" w:cs="Times New Roman"/>
        </w:rPr>
        <w:t>Sangath</w:t>
      </w:r>
      <w:proofErr w:type="spellEnd"/>
      <w:r w:rsidRPr="008B40AD">
        <w:rPr>
          <w:rFonts w:ascii="Times New Roman" w:hAnsi="Times New Roman" w:cs="Times New Roman"/>
        </w:rPr>
        <w:t xml:space="preserve"> </w:t>
      </w:r>
      <w:proofErr w:type="spellStart"/>
      <w:r w:rsidRPr="008B40AD">
        <w:rPr>
          <w:rFonts w:ascii="Times New Roman" w:hAnsi="Times New Roman" w:cs="Times New Roman"/>
        </w:rPr>
        <w:t>Skyz</w:t>
      </w:r>
      <w:proofErr w:type="spellEnd"/>
      <w:r w:rsidRPr="008B40AD">
        <w:rPr>
          <w:rFonts w:ascii="Times New Roman" w:hAnsi="Times New Roman" w:cs="Times New Roman"/>
        </w:rPr>
        <w:t>, Bhat-</w:t>
      </w:r>
      <w:proofErr w:type="spellStart"/>
      <w:r w:rsidRPr="008B40AD">
        <w:rPr>
          <w:rFonts w:ascii="Times New Roman" w:hAnsi="Times New Roman" w:cs="Times New Roman"/>
        </w:rPr>
        <w:t>Motera</w:t>
      </w:r>
      <w:proofErr w:type="spellEnd"/>
      <w:r w:rsidRPr="008B40AD">
        <w:rPr>
          <w:rFonts w:ascii="Times New Roman" w:hAnsi="Times New Roman" w:cs="Times New Roman"/>
        </w:rPr>
        <w:t xml:space="preserve"> Road, </w:t>
      </w:r>
      <w:proofErr w:type="spellStart"/>
      <w:r w:rsidRPr="008B40AD">
        <w:rPr>
          <w:rFonts w:ascii="Times New Roman" w:hAnsi="Times New Roman" w:cs="Times New Roman"/>
        </w:rPr>
        <w:t>Koteshwar</w:t>
      </w:r>
      <w:proofErr w:type="spellEnd"/>
      <w:r w:rsidRPr="008B40AD">
        <w:rPr>
          <w:rFonts w:ascii="Times New Roman" w:hAnsi="Times New Roman" w:cs="Times New Roman"/>
        </w:rPr>
        <w:t>,</w:t>
      </w:r>
    </w:p>
    <w:p w14:paraId="7C7E6458" w14:textId="77777777" w:rsidR="00F6285F" w:rsidRPr="008B40AD" w:rsidRDefault="002B0E88">
      <w:pPr>
        <w:spacing w:line="276" w:lineRule="auto"/>
        <w:ind w:left="720"/>
        <w:rPr>
          <w:rFonts w:ascii="Times New Roman" w:hAnsi="Times New Roman" w:cs="Times New Roman"/>
        </w:rPr>
      </w:pPr>
      <w:r w:rsidRPr="008B40AD">
        <w:rPr>
          <w:rFonts w:ascii="Times New Roman" w:hAnsi="Times New Roman" w:cs="Times New Roman"/>
        </w:rPr>
        <w:t xml:space="preserve">Ahmedabad 380005, </w:t>
      </w:r>
    </w:p>
    <w:p w14:paraId="17DC6DC5" w14:textId="77777777" w:rsidR="00F6285F" w:rsidRPr="008B40AD" w:rsidRDefault="002B0E88">
      <w:pPr>
        <w:spacing w:line="276" w:lineRule="auto"/>
        <w:ind w:left="720"/>
        <w:rPr>
          <w:rFonts w:ascii="Times New Roman" w:hAnsi="Times New Roman" w:cs="Times New Roman"/>
        </w:rPr>
      </w:pPr>
      <w:r w:rsidRPr="008B40AD">
        <w:rPr>
          <w:rFonts w:ascii="Times New Roman" w:hAnsi="Times New Roman" w:cs="Times New Roman"/>
        </w:rPr>
        <w:t>Gujarat, INDIA</w:t>
      </w:r>
      <w:r w:rsidRPr="008B40AD">
        <w:rPr>
          <w:rFonts w:ascii="Times New Roman" w:hAnsi="Times New Roman" w:cs="Times New Roman"/>
        </w:rPr>
        <w:tab/>
        <w:t>Tel:  + 91-79-2326 9656</w:t>
      </w:r>
    </w:p>
    <w:p w14:paraId="7E6BE452" w14:textId="77777777" w:rsidR="00F6285F" w:rsidRPr="008B40AD" w:rsidRDefault="002B0E88">
      <w:pPr>
        <w:spacing w:line="276" w:lineRule="auto"/>
        <w:ind w:left="720"/>
        <w:rPr>
          <w:rFonts w:ascii="Times New Roman" w:hAnsi="Times New Roman" w:cs="Times New Roman"/>
          <w:bCs/>
          <w:lang w:val="it-IT"/>
        </w:rPr>
      </w:pPr>
      <w:r w:rsidRPr="008B40AD">
        <w:rPr>
          <w:rFonts w:ascii="Times New Roman" w:hAnsi="Times New Roman" w:cs="Times New Roman"/>
        </w:rPr>
        <w:t xml:space="preserve">Email: </w:t>
      </w:r>
      <w:hyperlink r:id="rId11" w:tooltip="mailto:purchase@iterindia." w:history="1">
        <w:r w:rsidRPr="008B40AD">
          <w:rPr>
            <w:rStyle w:val="Hyperlink"/>
            <w:rFonts w:ascii="Times New Roman" w:eastAsia="Times New Roman" w:hAnsi="Times New Roman" w:cs="Times New Roman"/>
            <w:lang w:val="en-US"/>
          </w:rPr>
          <w:t>purchase@iterindia.</w:t>
        </w:r>
      </w:hyperlink>
      <w:r w:rsidRPr="008B40AD">
        <w:rPr>
          <w:rStyle w:val="Hyperlink"/>
          <w:rFonts w:ascii="Times New Roman" w:eastAsia="Times New Roman" w:hAnsi="Times New Roman" w:cs="Times New Roman"/>
          <w:lang w:val="en-US"/>
        </w:rPr>
        <w:t>in</w:t>
      </w:r>
      <w:r w:rsidRPr="008B40AD">
        <w:rPr>
          <w:rFonts w:ascii="Times New Roman" w:hAnsi="Times New Roman" w:cs="Times New Roman"/>
        </w:rPr>
        <w:t xml:space="preserve"> </w:t>
      </w:r>
    </w:p>
    <w:p w14:paraId="0C23221E" w14:textId="77777777" w:rsidR="00F6285F" w:rsidRPr="008B40AD" w:rsidRDefault="00F6285F">
      <w:pPr>
        <w:spacing w:line="276" w:lineRule="auto"/>
        <w:ind w:left="720"/>
        <w:rPr>
          <w:rFonts w:ascii="Times New Roman" w:hAnsi="Times New Roman" w:cs="Times New Roman"/>
        </w:rPr>
      </w:pPr>
    </w:p>
    <w:p w14:paraId="3AE083FC" w14:textId="77777777" w:rsidR="00F6285F" w:rsidRPr="008B40AD" w:rsidRDefault="002B0E88">
      <w:pPr>
        <w:spacing w:after="120"/>
        <w:ind w:left="720" w:hanging="720"/>
        <w:rPr>
          <w:rFonts w:ascii="Times New Roman" w:hAnsi="Times New Roman" w:cs="Times New Roman"/>
        </w:rPr>
      </w:pPr>
      <w:r w:rsidRPr="008B40AD">
        <w:rPr>
          <w:rFonts w:ascii="Times New Roman" w:hAnsi="Times New Roman" w:cs="Times New Roman"/>
        </w:rPr>
        <w:t>Subject</w:t>
      </w:r>
      <w:r w:rsidRPr="008B40AD">
        <w:rPr>
          <w:rFonts w:ascii="Times New Roman" w:hAnsi="Times New Roman" w:cs="Times New Roman"/>
        </w:rPr>
        <w:tab/>
        <w:t>: Acceptance of the Tender</w:t>
      </w:r>
    </w:p>
    <w:p w14:paraId="52341F08" w14:textId="77777777" w:rsidR="00F6285F" w:rsidRPr="008B40AD" w:rsidRDefault="002B0E88">
      <w:pPr>
        <w:spacing w:after="120"/>
        <w:ind w:left="720" w:hanging="720"/>
        <w:rPr>
          <w:rFonts w:ascii="Times New Roman" w:hAnsi="Times New Roman" w:cs="Times New Roman"/>
        </w:rPr>
      </w:pPr>
      <w:r w:rsidRPr="008B40AD">
        <w:rPr>
          <w:rFonts w:ascii="Times New Roman" w:hAnsi="Times New Roman" w:cs="Times New Roman"/>
        </w:rPr>
        <w:t xml:space="preserve">Ref. </w:t>
      </w:r>
      <w:r w:rsidRPr="008B40AD">
        <w:rPr>
          <w:rFonts w:ascii="Times New Roman" w:hAnsi="Times New Roman" w:cs="Times New Roman"/>
        </w:rPr>
        <w:tab/>
        <w:t xml:space="preserve">: </w:t>
      </w:r>
      <w:proofErr w:type="spellStart"/>
      <w:r w:rsidRPr="008B40AD">
        <w:rPr>
          <w:rFonts w:ascii="Times New Roman" w:hAnsi="Times New Roman" w:cs="Times New Roman"/>
        </w:rPr>
        <w:t>GeM</w:t>
      </w:r>
      <w:proofErr w:type="spellEnd"/>
      <w:r w:rsidRPr="008B40AD">
        <w:rPr>
          <w:rFonts w:ascii="Times New Roman" w:hAnsi="Times New Roman" w:cs="Times New Roman"/>
        </w:rPr>
        <w:t xml:space="preserve"> Bid No.: GEM/2025/B/6226822</w:t>
      </w:r>
    </w:p>
    <w:p w14:paraId="3497507F" w14:textId="77777777" w:rsidR="00F6285F" w:rsidRPr="008B40AD" w:rsidRDefault="00F6285F">
      <w:pPr>
        <w:rPr>
          <w:rFonts w:ascii="Times New Roman" w:hAnsi="Times New Roman" w:cs="Times New Roman"/>
        </w:rPr>
      </w:pPr>
    </w:p>
    <w:p w14:paraId="2BF7E2C4" w14:textId="77777777" w:rsidR="00F6285F" w:rsidRPr="008B40AD" w:rsidRDefault="002B0E88">
      <w:pPr>
        <w:rPr>
          <w:rFonts w:ascii="Times New Roman" w:hAnsi="Times New Roman" w:cs="Times New Roman"/>
        </w:rPr>
      </w:pPr>
      <w:r w:rsidRPr="008B40AD">
        <w:rPr>
          <w:rFonts w:ascii="Times New Roman" w:hAnsi="Times New Roman" w:cs="Times New Roman"/>
        </w:rPr>
        <w:t>Dear Sir/Madam,</w:t>
      </w:r>
    </w:p>
    <w:p w14:paraId="5FC34FBE" w14:textId="77777777" w:rsidR="00F6285F" w:rsidRPr="008B40AD" w:rsidRDefault="00F6285F">
      <w:pPr>
        <w:rPr>
          <w:rFonts w:ascii="Times New Roman" w:hAnsi="Times New Roman" w:cs="Times New Roman"/>
        </w:rPr>
      </w:pPr>
    </w:p>
    <w:p w14:paraId="62D7245B" w14:textId="77777777" w:rsidR="00F6285F" w:rsidRPr="008B40AD" w:rsidRDefault="002B0E88">
      <w:pPr>
        <w:pStyle w:val="ListParagraph"/>
        <w:numPr>
          <w:ilvl w:val="3"/>
          <w:numId w:val="30"/>
        </w:numPr>
        <w:spacing w:after="120"/>
        <w:ind w:left="360" w:hanging="274"/>
        <w:contextualSpacing w:val="0"/>
        <w:rPr>
          <w:rFonts w:ascii="Times New Roman" w:hAnsi="Times New Roman" w:cs="Times New Roman"/>
        </w:rPr>
      </w:pPr>
      <w:r w:rsidRPr="008B40AD">
        <w:rPr>
          <w:rFonts w:ascii="Times New Roman" w:hAnsi="Times New Roman" w:cs="Times New Roman"/>
        </w:rPr>
        <w:t xml:space="preserve">I/ We have downloaded / obtained the tender document(s) for the above mentioned ‘Tender’ from </w:t>
      </w:r>
      <w:proofErr w:type="spellStart"/>
      <w:r w:rsidRPr="008B40AD">
        <w:rPr>
          <w:rFonts w:ascii="Times New Roman" w:hAnsi="Times New Roman" w:cs="Times New Roman"/>
        </w:rPr>
        <w:t>GeM</w:t>
      </w:r>
      <w:proofErr w:type="spellEnd"/>
      <w:r w:rsidRPr="008B40AD">
        <w:rPr>
          <w:rFonts w:ascii="Times New Roman" w:hAnsi="Times New Roman" w:cs="Times New Roman"/>
        </w:rPr>
        <w:t xml:space="preserve">/web site(s) namely: ________________________________ as per your advertisement, given in the </w:t>
      </w:r>
      <w:proofErr w:type="gramStart"/>
      <w:r w:rsidRPr="008B40AD">
        <w:rPr>
          <w:rFonts w:ascii="Times New Roman" w:hAnsi="Times New Roman" w:cs="Times New Roman"/>
        </w:rPr>
        <w:t>above mentioned</w:t>
      </w:r>
      <w:proofErr w:type="gramEnd"/>
      <w:r w:rsidRPr="008B40AD">
        <w:rPr>
          <w:rFonts w:ascii="Times New Roman" w:hAnsi="Times New Roman" w:cs="Times New Roman"/>
        </w:rPr>
        <w:t xml:space="preserve"> website(s)</w:t>
      </w:r>
    </w:p>
    <w:p w14:paraId="729AAC52" w14:textId="77777777" w:rsidR="00F6285F" w:rsidRPr="008B40AD" w:rsidRDefault="002B0E88">
      <w:pPr>
        <w:pStyle w:val="ListParagraph"/>
        <w:numPr>
          <w:ilvl w:val="3"/>
          <w:numId w:val="30"/>
        </w:numPr>
        <w:spacing w:after="120"/>
        <w:ind w:left="360" w:hanging="274"/>
        <w:contextualSpacing w:val="0"/>
        <w:rPr>
          <w:rFonts w:ascii="Times New Roman" w:hAnsi="Times New Roman" w:cs="Times New Roman"/>
        </w:rPr>
      </w:pPr>
      <w:r w:rsidRPr="008B40AD">
        <w:rPr>
          <w:rFonts w:ascii="Times New Roman" w:hAnsi="Times New Roman" w:cs="Times New Roman"/>
        </w:rPr>
        <w:t xml:space="preserve">I / We hereby certify that I / we have read the entire tender documents i.e. Technical Specifications, scope of work, scope of supply, drawings and other details and Terms &amp; Conditions (ATC) of the tender, which form part of the contract agreement and I / we shall abide hereby by the terms / conditions / clauses contained therein and </w:t>
      </w:r>
      <w:proofErr w:type="spellStart"/>
      <w:r w:rsidRPr="008B40AD">
        <w:rPr>
          <w:rFonts w:ascii="Times New Roman" w:hAnsi="Times New Roman" w:cs="Times New Roman"/>
        </w:rPr>
        <w:t>GeM</w:t>
      </w:r>
      <w:proofErr w:type="spellEnd"/>
      <w:r w:rsidRPr="008B40AD">
        <w:rPr>
          <w:rFonts w:ascii="Times New Roman" w:hAnsi="Times New Roman" w:cs="Times New Roman"/>
        </w:rPr>
        <w:t xml:space="preserve"> GTC.</w:t>
      </w:r>
    </w:p>
    <w:p w14:paraId="32D1A9E5" w14:textId="77777777" w:rsidR="00F6285F" w:rsidRPr="008B40AD" w:rsidRDefault="002B0E88">
      <w:pPr>
        <w:pStyle w:val="ListParagraph"/>
        <w:numPr>
          <w:ilvl w:val="3"/>
          <w:numId w:val="30"/>
        </w:numPr>
        <w:spacing w:after="120"/>
        <w:ind w:left="360" w:hanging="274"/>
        <w:contextualSpacing w:val="0"/>
        <w:rPr>
          <w:rFonts w:ascii="Times New Roman" w:hAnsi="Times New Roman" w:cs="Times New Roman"/>
        </w:rPr>
      </w:pPr>
      <w:r w:rsidRPr="008B40AD">
        <w:rPr>
          <w:rFonts w:ascii="Times New Roman" w:hAnsi="Times New Roman" w:cs="Times New Roman"/>
        </w:rPr>
        <w:t>The corrigendum(s) issued from time to time by your department/ organisation too have also been taken into consideration, while submitting this acceptance letter.</w:t>
      </w:r>
    </w:p>
    <w:p w14:paraId="306F8372" w14:textId="77777777" w:rsidR="00F6285F" w:rsidRPr="008B40AD" w:rsidRDefault="002B0E88">
      <w:pPr>
        <w:pStyle w:val="ListParagraph"/>
        <w:numPr>
          <w:ilvl w:val="3"/>
          <w:numId w:val="30"/>
        </w:numPr>
        <w:ind w:left="360" w:hanging="259"/>
        <w:contextualSpacing w:val="0"/>
        <w:rPr>
          <w:rFonts w:ascii="Times New Roman" w:hAnsi="Times New Roman" w:cs="Times New Roman"/>
        </w:rPr>
      </w:pPr>
      <w:r w:rsidRPr="008B40AD">
        <w:rPr>
          <w:rFonts w:ascii="Times New Roman" w:hAnsi="Times New Roman" w:cs="Times New Roman"/>
        </w:rPr>
        <w:t xml:space="preserve">In this regard, we would like to confirm the following </w:t>
      </w:r>
      <w:r w:rsidRPr="008B40AD">
        <w:rPr>
          <w:rFonts w:ascii="Times New Roman" w:hAnsi="Times New Roman" w:cs="Times New Roman"/>
          <w:b/>
          <w:bCs/>
        </w:rPr>
        <w:t>(Please √ against any one applicable check box).</w:t>
      </w:r>
    </w:p>
    <w:p w14:paraId="41126A4E" w14:textId="77777777" w:rsidR="00F6285F" w:rsidRPr="008B40AD" w:rsidRDefault="002B0E88">
      <w:pPr>
        <w:pStyle w:val="ListParagraph"/>
        <w:ind w:left="360"/>
        <w:contextualSpacing w:val="0"/>
        <w:rPr>
          <w:rFonts w:ascii="Times New Roman" w:hAnsi="Times New Roman" w:cs="Times New Roman"/>
        </w:rPr>
      </w:pPr>
      <w:r w:rsidRPr="008B40AD">
        <w:rPr>
          <w:rFonts w:ascii="Times New Roman" w:hAnsi="Times New Roman" w:cs="Times New Roman"/>
          <w:sz w:val="40"/>
          <w:szCs w:val="40"/>
        </w:rPr>
        <w:t xml:space="preserve">□ </w:t>
      </w:r>
      <w:r w:rsidRPr="008B40AD">
        <w:rPr>
          <w:rFonts w:ascii="Times New Roman" w:hAnsi="Times New Roman" w:cs="Times New Roman"/>
        </w:rPr>
        <w:t xml:space="preserve">I/ We hereby </w:t>
      </w:r>
      <w:r w:rsidRPr="008B40AD">
        <w:rPr>
          <w:rFonts w:ascii="Times New Roman" w:hAnsi="Times New Roman" w:cs="Times New Roman"/>
          <w:b/>
          <w:bCs/>
        </w:rPr>
        <w:t>unconditionally accept</w:t>
      </w:r>
      <w:r w:rsidRPr="008B40AD">
        <w:rPr>
          <w:rFonts w:ascii="Times New Roman" w:hAnsi="Times New Roman" w:cs="Times New Roman"/>
        </w:rPr>
        <w:t xml:space="preserve"> all the Technical Specifications, scope of work, scope of supply, </w:t>
      </w:r>
      <w:r w:rsidRPr="008B40AD">
        <w:rPr>
          <w:rFonts w:ascii="Times New Roman" w:hAnsi="Times New Roman" w:cs="Times New Roman"/>
        </w:rPr>
        <w:tab/>
        <w:t>drawings (if any) and other details as per product specifications and the Terms &amp; Conditions as per Section-B of the tender.</w:t>
      </w:r>
    </w:p>
    <w:p w14:paraId="7A850D85" w14:textId="77777777" w:rsidR="00F6285F" w:rsidRPr="008B40AD" w:rsidRDefault="00F6285F">
      <w:pPr>
        <w:pStyle w:val="ListParagraph"/>
        <w:ind w:left="360"/>
        <w:contextualSpacing w:val="0"/>
        <w:rPr>
          <w:rFonts w:ascii="Times New Roman" w:hAnsi="Times New Roman" w:cs="Times New Roman"/>
        </w:rPr>
      </w:pPr>
    </w:p>
    <w:p w14:paraId="5D64A9B1" w14:textId="77777777" w:rsidR="00F6285F" w:rsidRPr="008B40AD" w:rsidRDefault="002B0E88">
      <w:pPr>
        <w:pStyle w:val="ListParagraph"/>
        <w:ind w:left="360"/>
        <w:contextualSpacing w:val="0"/>
        <w:rPr>
          <w:rFonts w:ascii="Times New Roman" w:hAnsi="Times New Roman" w:cs="Times New Roman"/>
        </w:rPr>
      </w:pPr>
      <w:r w:rsidRPr="008B40AD">
        <w:rPr>
          <w:rFonts w:ascii="Times New Roman" w:hAnsi="Times New Roman" w:cs="Times New Roman"/>
        </w:rPr>
        <w:t>OR</w:t>
      </w:r>
    </w:p>
    <w:p w14:paraId="79CEC73C" w14:textId="77777777" w:rsidR="00F6285F" w:rsidRPr="008B40AD" w:rsidRDefault="002B0E88">
      <w:pPr>
        <w:pStyle w:val="ListParagraph"/>
        <w:ind w:left="360"/>
        <w:contextualSpacing w:val="0"/>
        <w:rPr>
          <w:rFonts w:ascii="Times New Roman" w:hAnsi="Times New Roman" w:cs="Times New Roman"/>
        </w:rPr>
      </w:pPr>
      <w:r w:rsidRPr="008B40AD">
        <w:rPr>
          <w:rFonts w:ascii="Times New Roman" w:hAnsi="Times New Roman" w:cs="Times New Roman"/>
          <w:sz w:val="40"/>
          <w:szCs w:val="40"/>
        </w:rPr>
        <w:t xml:space="preserve">□ </w:t>
      </w:r>
      <w:r w:rsidRPr="008B40AD">
        <w:rPr>
          <w:rFonts w:ascii="Times New Roman" w:hAnsi="Times New Roman" w:cs="Times New Roman"/>
        </w:rPr>
        <w:t xml:space="preserve">I/ We accept all the Technical Specifications, scope of work, scope of supply, drawings (if any) and </w:t>
      </w:r>
      <w:r w:rsidRPr="008B40AD">
        <w:rPr>
          <w:rFonts w:ascii="Times New Roman" w:hAnsi="Times New Roman" w:cs="Times New Roman"/>
        </w:rPr>
        <w:tab/>
        <w:t xml:space="preserve">other details as per product specifications and the Terms and Conditions as per Section-B of the tender, </w:t>
      </w:r>
      <w:r w:rsidRPr="008B40AD">
        <w:rPr>
          <w:rFonts w:ascii="Times New Roman" w:hAnsi="Times New Roman" w:cs="Times New Roman"/>
          <w:b/>
          <w:bCs/>
        </w:rPr>
        <w:t>except following</w:t>
      </w:r>
      <w:r w:rsidRPr="008B40AD">
        <w:rPr>
          <w:rFonts w:ascii="Times New Roman" w:hAnsi="Times New Roman" w:cs="Times New Roman"/>
        </w:rPr>
        <w:t xml:space="preserve"> </w:t>
      </w:r>
      <w:r w:rsidRPr="008B40AD">
        <w:rPr>
          <w:rFonts w:ascii="Times New Roman" w:hAnsi="Times New Roman" w:cs="Times New Roman"/>
          <w:b/>
          <w:bCs/>
        </w:rPr>
        <w:t>deviations</w:t>
      </w:r>
      <w:r w:rsidRPr="008B40AD">
        <w:rPr>
          <w:rFonts w:ascii="Times New Roman" w:hAnsi="Times New Roman" w:cs="Times New Roman"/>
        </w:rPr>
        <w:t>.</w:t>
      </w:r>
    </w:p>
    <w:p w14:paraId="0CBE4422" w14:textId="77777777" w:rsidR="00F6285F" w:rsidRPr="008B40AD" w:rsidRDefault="00F6285F">
      <w:pPr>
        <w:rPr>
          <w:rFonts w:ascii="Times New Roman" w:hAnsi="Times New Roman" w:cs="Times New Roman"/>
        </w:rPr>
      </w:pPr>
    </w:p>
    <w:p w14:paraId="7A487F3A" w14:textId="77777777" w:rsidR="00F6285F" w:rsidRPr="008B40AD" w:rsidRDefault="002B0E88">
      <w:pPr>
        <w:spacing w:line="276" w:lineRule="auto"/>
        <w:rPr>
          <w:rFonts w:ascii="Times New Roman" w:hAnsi="Times New Roman" w:cs="Times New Roman"/>
          <w:b/>
          <w:bCs/>
        </w:rPr>
      </w:pPr>
      <w:r w:rsidRPr="008B40AD">
        <w:rPr>
          <w:rFonts w:ascii="Times New Roman" w:hAnsi="Times New Roman" w:cs="Times New Roman"/>
          <w:b/>
          <w:bCs/>
        </w:rPr>
        <w:tab/>
        <w:t>List of deviations attached as an enclosure to this letter.</w:t>
      </w:r>
    </w:p>
    <w:p w14:paraId="4A45BAB9" w14:textId="77777777" w:rsidR="00F6285F" w:rsidRPr="008B40AD" w:rsidRDefault="00F6285F">
      <w:pPr>
        <w:ind w:left="1080" w:hanging="450"/>
        <w:rPr>
          <w:rFonts w:ascii="Times New Roman" w:hAnsi="Times New Roman" w:cs="Times New Roman"/>
        </w:rPr>
      </w:pPr>
    </w:p>
    <w:p w14:paraId="70191F59" w14:textId="77777777" w:rsidR="00F6285F" w:rsidRPr="008B40AD" w:rsidRDefault="002B0E88">
      <w:pPr>
        <w:pStyle w:val="ListParagraph"/>
        <w:numPr>
          <w:ilvl w:val="3"/>
          <w:numId w:val="30"/>
        </w:numPr>
        <w:spacing w:after="120"/>
        <w:ind w:left="360" w:hanging="274"/>
        <w:contextualSpacing w:val="0"/>
        <w:rPr>
          <w:rFonts w:ascii="Times New Roman" w:hAnsi="Times New Roman" w:cs="Times New Roman"/>
        </w:rPr>
      </w:pPr>
      <w:r w:rsidRPr="008B40AD">
        <w:rPr>
          <w:rFonts w:ascii="Times New Roman" w:hAnsi="Times New Roman" w:cs="Times New Roman"/>
        </w:rPr>
        <w:t xml:space="preserve"> I / We do hereby declare that our Firm has not been blacklisted/ debarred by any Govt. Department/Public sector undertaking.</w:t>
      </w:r>
    </w:p>
    <w:p w14:paraId="0ED498DD" w14:textId="77777777" w:rsidR="00F6285F" w:rsidRPr="008B40AD" w:rsidRDefault="002B0E88">
      <w:pPr>
        <w:pStyle w:val="ListParagraph"/>
        <w:numPr>
          <w:ilvl w:val="3"/>
          <w:numId w:val="30"/>
        </w:numPr>
        <w:spacing w:after="120"/>
        <w:ind w:left="360" w:hanging="274"/>
        <w:contextualSpacing w:val="0"/>
        <w:rPr>
          <w:rFonts w:ascii="Times New Roman" w:hAnsi="Times New Roman" w:cs="Times New Roman"/>
        </w:rPr>
      </w:pPr>
      <w:r w:rsidRPr="008B40AD">
        <w:rPr>
          <w:rFonts w:ascii="Times New Roman" w:hAnsi="Times New Roman" w:cs="Times New Roman"/>
        </w:rPr>
        <w:lastRenderedPageBreak/>
        <w:t xml:space="preserve"> I / We certify that all information furnished by our Firm is true &amp; correct and, in the event, that the information is found to be incorrect/untrue or found violated, then your department/ organisation shall without giving any notice or reason therefore or summarily reject the bid or terminate the contract, without prejudice to any other rights or remedy including the forfeiture of the full said earnest money deposit absolutely.</w:t>
      </w:r>
    </w:p>
    <w:p w14:paraId="0CF90FC2" w14:textId="77777777" w:rsidR="00F6285F" w:rsidRPr="008B40AD" w:rsidRDefault="00F6285F">
      <w:pPr>
        <w:pStyle w:val="ListParagraph"/>
        <w:spacing w:after="120"/>
        <w:ind w:left="360"/>
        <w:contextualSpacing w:val="0"/>
        <w:rPr>
          <w:rFonts w:ascii="Times New Roman" w:hAnsi="Times New Roman" w:cs="Times New Roman"/>
        </w:rPr>
      </w:pPr>
    </w:p>
    <w:p w14:paraId="49DE452A" w14:textId="77777777" w:rsidR="00F6285F" w:rsidRPr="008B40AD" w:rsidRDefault="002B0E88">
      <w:pPr>
        <w:spacing w:line="276" w:lineRule="auto"/>
        <w:ind w:left="450" w:hanging="450"/>
        <w:rPr>
          <w:rFonts w:ascii="Times New Roman" w:hAnsi="Times New Roman" w:cs="Times New Roman"/>
        </w:rPr>
      </w:pPr>
      <w:r w:rsidRPr="008B40AD">
        <w:rPr>
          <w:rFonts w:ascii="Times New Roman" w:hAnsi="Times New Roman" w:cs="Times New Roman"/>
        </w:rPr>
        <w:t>Signature</w:t>
      </w:r>
      <w:r w:rsidRPr="008B40AD">
        <w:rPr>
          <w:rFonts w:ascii="Times New Roman" w:hAnsi="Times New Roman" w:cs="Times New Roman"/>
        </w:rPr>
        <w:tab/>
      </w:r>
      <w:r w:rsidRPr="008B40AD">
        <w:rPr>
          <w:rFonts w:ascii="Times New Roman" w:hAnsi="Times New Roman" w:cs="Times New Roman"/>
        </w:rPr>
        <w:tab/>
      </w:r>
      <w:r w:rsidRPr="008B40AD">
        <w:rPr>
          <w:rFonts w:ascii="Times New Roman" w:hAnsi="Times New Roman" w:cs="Times New Roman"/>
        </w:rPr>
        <w:tab/>
      </w:r>
      <w:r w:rsidRPr="008B40AD">
        <w:rPr>
          <w:rFonts w:ascii="Times New Roman" w:hAnsi="Times New Roman" w:cs="Times New Roman"/>
        </w:rPr>
        <w:tab/>
        <w:t xml:space="preserve">                     </w:t>
      </w:r>
      <w:r w:rsidRPr="008B40AD">
        <w:rPr>
          <w:rFonts w:ascii="Times New Roman" w:hAnsi="Times New Roman" w:cs="Times New Roman"/>
        </w:rPr>
        <w:tab/>
      </w:r>
      <w:r w:rsidRPr="008B40AD">
        <w:rPr>
          <w:rFonts w:ascii="Times New Roman" w:hAnsi="Times New Roman" w:cs="Times New Roman"/>
        </w:rPr>
        <w:tab/>
      </w:r>
      <w:r w:rsidRPr="008B40AD">
        <w:rPr>
          <w:rFonts w:ascii="Times New Roman" w:hAnsi="Times New Roman" w:cs="Times New Roman"/>
        </w:rPr>
        <w:tab/>
      </w:r>
      <w:r w:rsidRPr="008B40AD">
        <w:rPr>
          <w:rFonts w:ascii="Times New Roman" w:hAnsi="Times New Roman" w:cs="Times New Roman"/>
        </w:rPr>
        <w:tab/>
      </w:r>
    </w:p>
    <w:p w14:paraId="6F10453B" w14:textId="77777777" w:rsidR="00F6285F" w:rsidRPr="008B40AD" w:rsidRDefault="002B0E88">
      <w:pPr>
        <w:spacing w:line="276" w:lineRule="auto"/>
        <w:ind w:left="6930" w:firstLine="270"/>
        <w:rPr>
          <w:rFonts w:ascii="Times New Roman" w:hAnsi="Times New Roman" w:cs="Times New Roman"/>
        </w:rPr>
      </w:pPr>
      <w:r w:rsidRPr="008B40AD">
        <w:rPr>
          <w:rFonts w:ascii="Times New Roman" w:hAnsi="Times New Roman" w:cs="Times New Roman"/>
        </w:rPr>
        <w:t xml:space="preserve"> Bidder’s stamp</w:t>
      </w:r>
    </w:p>
    <w:p w14:paraId="5E3CD4A1" w14:textId="77777777" w:rsidR="00F6285F" w:rsidRPr="008B40AD" w:rsidRDefault="002B0E88">
      <w:pPr>
        <w:spacing w:line="276" w:lineRule="auto"/>
        <w:ind w:left="450" w:hanging="446"/>
        <w:rPr>
          <w:rFonts w:ascii="Times New Roman" w:hAnsi="Times New Roman" w:cs="Times New Roman"/>
        </w:rPr>
      </w:pPr>
      <w:r w:rsidRPr="008B40AD">
        <w:rPr>
          <w:rFonts w:ascii="Times New Roman" w:hAnsi="Times New Roman" w:cs="Times New Roman"/>
        </w:rPr>
        <w:t>Name:</w:t>
      </w:r>
    </w:p>
    <w:p w14:paraId="5EB6096A" w14:textId="77777777" w:rsidR="00F6285F" w:rsidRPr="008B40AD" w:rsidRDefault="002B0E88">
      <w:pPr>
        <w:spacing w:line="276" w:lineRule="auto"/>
        <w:ind w:left="450" w:hanging="446"/>
        <w:rPr>
          <w:rFonts w:ascii="Times New Roman" w:hAnsi="Times New Roman" w:cs="Times New Roman"/>
        </w:rPr>
      </w:pPr>
      <w:r w:rsidRPr="008B40AD">
        <w:rPr>
          <w:rFonts w:ascii="Times New Roman" w:hAnsi="Times New Roman" w:cs="Times New Roman"/>
        </w:rPr>
        <w:t>Position:</w:t>
      </w:r>
    </w:p>
    <w:p w14:paraId="08941B0D" w14:textId="77777777" w:rsidR="00F6285F" w:rsidRPr="008B40AD" w:rsidRDefault="00F6285F">
      <w:pPr>
        <w:rPr>
          <w:rFonts w:ascii="Times New Roman" w:hAnsi="Times New Roman" w:cs="Times New Roman"/>
          <w:sz w:val="24"/>
          <w:szCs w:val="24"/>
        </w:rPr>
      </w:pPr>
    </w:p>
    <w:p w14:paraId="34DE78A5" w14:textId="77777777" w:rsidR="00F6285F" w:rsidRPr="008B40AD" w:rsidRDefault="002B0E88">
      <w:pPr>
        <w:rPr>
          <w:rFonts w:ascii="Times New Roman" w:hAnsi="Times New Roman" w:cs="Times New Roman"/>
          <w:b/>
          <w:bCs/>
        </w:rPr>
      </w:pPr>
      <w:r w:rsidRPr="008B40AD">
        <w:rPr>
          <w:rFonts w:ascii="Times New Roman" w:hAnsi="Times New Roman" w:cs="Times New Roman"/>
          <w:b/>
          <w:bCs/>
        </w:rPr>
        <w:t>Note:</w:t>
      </w:r>
      <w:r w:rsidRPr="008B40AD">
        <w:rPr>
          <w:rFonts w:ascii="Times New Roman" w:hAnsi="Times New Roman" w:cs="Times New Roman"/>
          <w:b/>
          <w:bCs/>
          <w:sz w:val="24"/>
          <w:szCs w:val="24"/>
        </w:rPr>
        <w:t xml:space="preserve"> </w:t>
      </w:r>
      <w:r w:rsidRPr="008B40AD">
        <w:rPr>
          <w:rFonts w:ascii="Times New Roman" w:hAnsi="Times New Roman" w:cs="Times New Roman"/>
          <w:b/>
          <w:bCs/>
        </w:rPr>
        <w:t>If any deviations are proposed, these must be clearly indicated in the bid/offer as a separate annexure to this Letter of Acceptance instead of merely enclosing bidder’s printed conditions of Sale. Deviations, if any, shall be reflected in this letter of acceptance (or enclosure to this letter) only and not elsewhere in the bid, failing which, the Purchaser shall consider bidder’s acceptance of the tender document with no deviation.</w:t>
      </w:r>
    </w:p>
    <w:p w14:paraId="55C73140" w14:textId="77777777" w:rsidR="00F6285F" w:rsidRPr="008B40AD" w:rsidRDefault="00F6285F">
      <w:pPr>
        <w:rPr>
          <w:rFonts w:ascii="Times New Roman" w:hAnsi="Times New Roman" w:cs="Times New Roman"/>
          <w:b/>
          <w:bCs/>
        </w:rPr>
      </w:pPr>
    </w:p>
    <w:p w14:paraId="55B93FE3" w14:textId="77777777" w:rsidR="00F6285F" w:rsidRPr="008B40AD" w:rsidRDefault="002B0E88">
      <w:pPr>
        <w:rPr>
          <w:b/>
          <w:bCs/>
        </w:rPr>
      </w:pPr>
      <w:r w:rsidRPr="008B40AD">
        <w:rPr>
          <w:b/>
          <w:bCs/>
        </w:rPr>
        <w:br w:type="page" w:clear="all"/>
      </w:r>
    </w:p>
    <w:p w14:paraId="3ED4C6ED" w14:textId="77777777" w:rsidR="00F6285F" w:rsidRPr="008B40AD" w:rsidRDefault="002B0E88">
      <w:pPr>
        <w:pStyle w:val="Heading2"/>
        <w:keepNext w:val="0"/>
        <w:keepLines w:val="0"/>
        <w:widowControl w:val="0"/>
        <w:spacing w:before="40" w:after="0"/>
        <w:ind w:left="1001"/>
        <w:jc w:val="center"/>
        <w:rPr>
          <w:rFonts w:ascii="Times New Roman" w:hAnsi="Times New Roman" w:cs="Times New Roman"/>
          <w:color w:val="2E74B6"/>
          <w:sz w:val="24"/>
          <w:szCs w:val="24"/>
          <w:lang w:val="en-US" w:bidi="hi-IN"/>
        </w:rPr>
      </w:pPr>
      <w:bookmarkStart w:id="57" w:name="_Ref90291202"/>
      <w:bookmarkStart w:id="58" w:name="_Ref111126588"/>
      <w:bookmarkStart w:id="59" w:name="_Ref111126889"/>
      <w:bookmarkStart w:id="60" w:name="_Toc132881442"/>
      <w:bookmarkStart w:id="61" w:name="_Toc199842450"/>
      <w:r w:rsidRPr="008B40AD">
        <w:rPr>
          <w:rFonts w:ascii="Times New Roman" w:hAnsi="Times New Roman" w:cs="Times New Roman"/>
          <w:sz w:val="24"/>
          <w:szCs w:val="24"/>
        </w:rPr>
        <w:lastRenderedPageBreak/>
        <w:t xml:space="preserve">Annexure-A4: Self </w:t>
      </w:r>
      <w:bookmarkStart w:id="62" w:name="_Ref90290692"/>
      <w:bookmarkEnd w:id="57"/>
      <w:r w:rsidRPr="008B40AD">
        <w:rPr>
          <w:rFonts w:ascii="Times New Roman" w:hAnsi="Times New Roman" w:cs="Times New Roman"/>
          <w:sz w:val="24"/>
          <w:szCs w:val="24"/>
        </w:rPr>
        <w:t>Certification under preference to Make in India order</w:t>
      </w:r>
      <w:bookmarkEnd w:id="58"/>
      <w:bookmarkEnd w:id="59"/>
      <w:bookmarkEnd w:id="60"/>
      <w:bookmarkEnd w:id="61"/>
      <w:bookmarkEnd w:id="62"/>
    </w:p>
    <w:p w14:paraId="03E03550" w14:textId="77777777" w:rsidR="00F6285F" w:rsidRPr="008B40AD" w:rsidRDefault="00F6285F">
      <w:pPr>
        <w:rPr>
          <w:rFonts w:ascii="Times New Roman" w:hAnsi="Times New Roman" w:cs="Times New Roman"/>
          <w:color w:val="000000"/>
          <w:lang w:val="en-US" w:bidi="hi-IN"/>
        </w:rPr>
      </w:pPr>
    </w:p>
    <w:p w14:paraId="4B69EEEA" w14:textId="77777777" w:rsidR="00F6285F" w:rsidRPr="008B40AD" w:rsidRDefault="002B0E88">
      <w:pPr>
        <w:jc w:val="center"/>
        <w:rPr>
          <w:rFonts w:ascii="Times New Roman" w:hAnsi="Times New Roman" w:cs="Times New Roman"/>
          <w:color w:val="000000"/>
          <w:lang w:val="en-US" w:bidi="hi-IN"/>
        </w:rPr>
      </w:pPr>
      <w:r w:rsidRPr="008B40AD">
        <w:rPr>
          <w:rFonts w:ascii="Times New Roman" w:hAnsi="Times New Roman" w:cs="Times New Roman"/>
          <w:color w:val="000000"/>
          <w:lang w:val="en-US" w:bidi="hi-IN"/>
        </w:rPr>
        <w:t>[If the bidder is an authorized dealer, then OEM needs to provide this MII declaration on their letter head]</w:t>
      </w:r>
    </w:p>
    <w:p w14:paraId="39FF7155" w14:textId="77777777" w:rsidR="00F6285F" w:rsidRPr="008B40AD" w:rsidRDefault="00F6285F">
      <w:pPr>
        <w:jc w:val="center"/>
        <w:rPr>
          <w:rFonts w:ascii="Times New Roman" w:hAnsi="Times New Roman" w:cs="Times New Roman"/>
          <w:color w:val="000000"/>
          <w:lang w:val="en-US" w:bidi="hi-IN"/>
        </w:rPr>
      </w:pPr>
    </w:p>
    <w:p w14:paraId="17AB9A0E" w14:textId="77777777" w:rsidR="00F6285F" w:rsidRPr="008B40AD" w:rsidRDefault="00F6285F">
      <w:pPr>
        <w:rPr>
          <w:rFonts w:ascii="Times New Roman" w:hAnsi="Times New Roman" w:cs="Times New Roman"/>
          <w:lang w:val="en-US" w:bidi="hi-IN"/>
        </w:rPr>
      </w:pPr>
    </w:p>
    <w:p w14:paraId="2D41CC33" w14:textId="77777777" w:rsidR="00F6285F" w:rsidRPr="008B40AD" w:rsidRDefault="002B0E88">
      <w:pPr>
        <w:rPr>
          <w:rFonts w:ascii="Times New Roman" w:hAnsi="Times New Roman" w:cs="Times New Roman"/>
          <w:lang w:val="en-US" w:bidi="hi-IN"/>
        </w:rPr>
      </w:pPr>
      <w:r w:rsidRPr="008B40AD">
        <w:rPr>
          <w:rFonts w:ascii="Times New Roman" w:hAnsi="Times New Roman" w:cs="Times New Roman"/>
          <w:lang w:val="en-US" w:bidi="hi-IN"/>
        </w:rPr>
        <w:t xml:space="preserve">In line with Government Public Procurement Order No. P-45021/2/2017-PP (BEII) dated 04.06.2020 and its amendments, we hereby certify that we M/s. __________________________ are local supplier meeting the requirement of minimum local content i.e., ______% excluding transportation, insurance, installation, commissioning, testing, training and after sales service support like AMC/CMC etc. as defined in above orders for the items against </w:t>
      </w:r>
      <w:proofErr w:type="spellStart"/>
      <w:r w:rsidRPr="008B40AD">
        <w:rPr>
          <w:rFonts w:ascii="Times New Roman" w:hAnsi="Times New Roman" w:cs="Times New Roman"/>
          <w:lang w:val="en-US" w:bidi="hi-IN"/>
        </w:rPr>
        <w:t>GeM</w:t>
      </w:r>
      <w:proofErr w:type="spellEnd"/>
      <w:r w:rsidRPr="008B40AD">
        <w:rPr>
          <w:rFonts w:ascii="Times New Roman" w:hAnsi="Times New Roman" w:cs="Times New Roman"/>
          <w:lang w:val="en-US" w:bidi="hi-IN"/>
        </w:rPr>
        <w:t xml:space="preserve"> Bid No. GEM/2025/B/6226822. </w:t>
      </w:r>
    </w:p>
    <w:p w14:paraId="50439472" w14:textId="77777777" w:rsidR="00F6285F" w:rsidRPr="008B40AD" w:rsidRDefault="00F6285F">
      <w:pPr>
        <w:rPr>
          <w:rFonts w:ascii="Times New Roman" w:hAnsi="Times New Roman" w:cs="Times New Roman"/>
          <w:lang w:val="en-US" w:bidi="hi-IN"/>
        </w:rPr>
      </w:pPr>
    </w:p>
    <w:p w14:paraId="4BA2C409" w14:textId="77777777" w:rsidR="00F6285F" w:rsidRPr="008B40AD" w:rsidRDefault="002B0E88">
      <w:pPr>
        <w:rPr>
          <w:rFonts w:ascii="Times New Roman" w:hAnsi="Times New Roman" w:cs="Times New Roman"/>
          <w:lang w:val="en-US" w:bidi="hi-IN"/>
        </w:rPr>
      </w:pPr>
      <w:r w:rsidRPr="008B40AD">
        <w:rPr>
          <w:rFonts w:ascii="Times New Roman" w:hAnsi="Times New Roman" w:cs="Times New Roman"/>
          <w:lang w:val="en-US" w:bidi="hi-IN"/>
        </w:rPr>
        <w:t>Details of location at which local value addition will be made as follows:</w:t>
      </w:r>
    </w:p>
    <w:p w14:paraId="3E477951" w14:textId="77777777" w:rsidR="00F6285F" w:rsidRPr="008B40AD" w:rsidRDefault="002B0E88">
      <w:pPr>
        <w:rPr>
          <w:rFonts w:ascii="Times New Roman" w:hAnsi="Times New Roman" w:cs="Times New Roman"/>
          <w:lang w:val="en-US" w:bidi="hi-IN"/>
        </w:rPr>
      </w:pPr>
      <w:r w:rsidRPr="008B40AD">
        <w:rPr>
          <w:rFonts w:ascii="Times New Roman" w:hAnsi="Times New Roman" w:cs="Times New Roman"/>
          <w:lang w:val="en-US" w:bidi="hi-IN"/>
        </w:rPr>
        <w:t>_______________________________________.</w:t>
      </w:r>
    </w:p>
    <w:p w14:paraId="5705EF6B" w14:textId="77777777" w:rsidR="00F6285F" w:rsidRPr="008B40AD" w:rsidRDefault="00F6285F">
      <w:pPr>
        <w:rPr>
          <w:rFonts w:ascii="Times New Roman" w:hAnsi="Times New Roman" w:cs="Times New Roman"/>
          <w:lang w:val="en-US" w:bidi="hi-IN"/>
        </w:rPr>
      </w:pPr>
    </w:p>
    <w:p w14:paraId="19BEB14B" w14:textId="77777777" w:rsidR="00F6285F" w:rsidRPr="008B40AD" w:rsidRDefault="00F6285F">
      <w:pPr>
        <w:rPr>
          <w:rFonts w:ascii="Times New Roman" w:hAnsi="Times New Roman" w:cs="Times New Roman"/>
          <w:lang w:val="en-US" w:bidi="hi-IN"/>
        </w:rPr>
      </w:pPr>
    </w:p>
    <w:p w14:paraId="43A4406B" w14:textId="77777777" w:rsidR="00F6285F" w:rsidRPr="008B40AD" w:rsidRDefault="002B0E88">
      <w:pPr>
        <w:rPr>
          <w:rFonts w:ascii="Times New Roman" w:hAnsi="Times New Roman" w:cs="Times New Roman"/>
          <w:lang w:val="en-US" w:bidi="hi-IN"/>
        </w:rPr>
      </w:pPr>
      <w:r w:rsidRPr="008B40AD">
        <w:rPr>
          <w:rFonts w:ascii="Times New Roman" w:hAnsi="Times New Roman" w:cs="Times New Roman"/>
          <w:lang w:val="en-US" w:bidi="hi-IN"/>
        </w:rPr>
        <w:t>We also understand, false declarations will be in breach of the code of integrity under rule 175(1) (</w:t>
      </w:r>
      <w:proofErr w:type="spellStart"/>
      <w:r w:rsidRPr="008B40AD">
        <w:rPr>
          <w:rFonts w:ascii="Times New Roman" w:hAnsi="Times New Roman" w:cs="Times New Roman"/>
          <w:lang w:val="en-US" w:bidi="hi-IN"/>
        </w:rPr>
        <w:t>i</w:t>
      </w:r>
      <w:proofErr w:type="spellEnd"/>
      <w:r w:rsidRPr="008B40AD">
        <w:rPr>
          <w:rFonts w:ascii="Times New Roman" w:hAnsi="Times New Roman" w:cs="Times New Roman"/>
          <w:lang w:val="en-US" w:bidi="hi-IN"/>
        </w:rPr>
        <w:t>) (h) of the General Financial Rules for which a bidder or its successors can be debarred for up to two years as per Rule 151(iii) of the General Financial Rules along with such other actions as may be permissible under law.</w:t>
      </w:r>
    </w:p>
    <w:p w14:paraId="0F482F3A" w14:textId="77777777" w:rsidR="00F6285F" w:rsidRPr="008B40AD" w:rsidRDefault="00F6285F">
      <w:pPr>
        <w:rPr>
          <w:rFonts w:ascii="Times New Roman" w:hAnsi="Times New Roman" w:cs="Times New Roman"/>
        </w:rPr>
      </w:pPr>
    </w:p>
    <w:p w14:paraId="5F487C31" w14:textId="77777777" w:rsidR="00F6285F" w:rsidRPr="008B40AD" w:rsidRDefault="00F6285F">
      <w:pPr>
        <w:rPr>
          <w:rFonts w:ascii="Times New Roman" w:hAnsi="Times New Roman" w:cs="Times New Roman"/>
        </w:rPr>
      </w:pPr>
    </w:p>
    <w:p w14:paraId="7AD13F82" w14:textId="77777777" w:rsidR="00F6285F" w:rsidRPr="008B40AD" w:rsidRDefault="002B0E88">
      <w:pPr>
        <w:rPr>
          <w:rFonts w:ascii="Times New Roman" w:hAnsi="Times New Roman" w:cs="Times New Roman"/>
          <w:lang w:val="en-US" w:bidi="hi-IN"/>
        </w:rPr>
      </w:pPr>
      <w:r w:rsidRPr="008B40AD">
        <w:rPr>
          <w:rFonts w:ascii="Times New Roman" w:hAnsi="Times New Roman" w:cs="Times New Roman"/>
          <w:lang w:val="en-US" w:bidi="hi-IN"/>
        </w:rPr>
        <w:t>Thanking You,</w:t>
      </w:r>
    </w:p>
    <w:p w14:paraId="487E6B04" w14:textId="77777777" w:rsidR="00F6285F" w:rsidRPr="008B40AD" w:rsidRDefault="00F6285F">
      <w:pPr>
        <w:rPr>
          <w:rFonts w:ascii="Times New Roman" w:hAnsi="Times New Roman" w:cs="Times New Roman"/>
          <w:lang w:val="en-US" w:bidi="hi-IN"/>
        </w:rPr>
      </w:pPr>
    </w:p>
    <w:p w14:paraId="34DC5DFB" w14:textId="77777777" w:rsidR="00F6285F" w:rsidRPr="008B40AD" w:rsidRDefault="00F6285F">
      <w:pPr>
        <w:rPr>
          <w:rFonts w:ascii="Times New Roman" w:hAnsi="Times New Roman" w:cs="Times New Roman"/>
          <w:lang w:val="en-US" w:bidi="hi-IN"/>
        </w:rPr>
      </w:pPr>
    </w:p>
    <w:p w14:paraId="050E44BF" w14:textId="77777777" w:rsidR="00F6285F" w:rsidRPr="008B40AD" w:rsidRDefault="002B0E88">
      <w:pPr>
        <w:rPr>
          <w:rFonts w:ascii="Times New Roman" w:hAnsi="Times New Roman" w:cs="Times New Roman"/>
          <w:lang w:val="en-US" w:bidi="hi-IN"/>
        </w:rPr>
      </w:pPr>
      <w:r w:rsidRPr="008B40AD">
        <w:rPr>
          <w:rFonts w:ascii="Times New Roman" w:hAnsi="Times New Roman" w:cs="Times New Roman"/>
          <w:lang w:val="en-US" w:bidi="hi-IN"/>
        </w:rPr>
        <w:t>_____________________</w:t>
      </w:r>
    </w:p>
    <w:p w14:paraId="0F700FB5" w14:textId="77777777" w:rsidR="00F6285F" w:rsidRPr="008B40AD" w:rsidRDefault="002B0E88">
      <w:pPr>
        <w:spacing w:line="360" w:lineRule="auto"/>
        <w:rPr>
          <w:rFonts w:ascii="Times New Roman" w:hAnsi="Times New Roman" w:cs="Times New Roman"/>
          <w:lang w:val="en-US" w:bidi="hi-IN"/>
        </w:rPr>
      </w:pPr>
      <w:r w:rsidRPr="008B40AD">
        <w:rPr>
          <w:rFonts w:ascii="Times New Roman" w:hAnsi="Times New Roman" w:cs="Times New Roman"/>
          <w:lang w:val="en-US" w:bidi="hi-IN"/>
        </w:rPr>
        <w:t>Signature with date:</w:t>
      </w:r>
    </w:p>
    <w:p w14:paraId="59174EB2" w14:textId="77777777" w:rsidR="00F6285F" w:rsidRPr="008B40AD" w:rsidRDefault="002B0E88">
      <w:pPr>
        <w:spacing w:line="360" w:lineRule="auto"/>
        <w:rPr>
          <w:rFonts w:ascii="Times New Roman" w:hAnsi="Times New Roman" w:cs="Times New Roman"/>
          <w:lang w:val="en-US" w:bidi="hi-IN"/>
        </w:rPr>
      </w:pPr>
      <w:r w:rsidRPr="008B40AD">
        <w:rPr>
          <w:rFonts w:ascii="Times New Roman" w:hAnsi="Times New Roman" w:cs="Times New Roman"/>
          <w:lang w:val="en-US" w:bidi="hi-IN"/>
        </w:rPr>
        <w:t>Name:</w:t>
      </w:r>
    </w:p>
    <w:p w14:paraId="6E32E87D" w14:textId="77777777" w:rsidR="00F6285F" w:rsidRPr="008B40AD" w:rsidRDefault="002B0E88">
      <w:pPr>
        <w:spacing w:line="360" w:lineRule="auto"/>
        <w:rPr>
          <w:rFonts w:ascii="Times New Roman" w:hAnsi="Times New Roman" w:cs="Times New Roman"/>
          <w:lang w:val="en-US" w:bidi="hi-IN"/>
        </w:rPr>
      </w:pPr>
      <w:r w:rsidRPr="008B40AD">
        <w:rPr>
          <w:rFonts w:ascii="Times New Roman" w:hAnsi="Times New Roman" w:cs="Times New Roman"/>
          <w:lang w:val="en-US" w:bidi="hi-IN"/>
        </w:rPr>
        <w:t>Designation:</w:t>
      </w:r>
    </w:p>
    <w:p w14:paraId="320DFDD8" w14:textId="77777777" w:rsidR="00F6285F" w:rsidRPr="008B40AD" w:rsidRDefault="002B0E88">
      <w:pPr>
        <w:spacing w:line="360" w:lineRule="auto"/>
        <w:rPr>
          <w:rFonts w:ascii="Times New Roman" w:hAnsi="Times New Roman" w:cs="Times New Roman"/>
          <w:sz w:val="24"/>
          <w:szCs w:val="24"/>
        </w:rPr>
      </w:pPr>
      <w:r w:rsidRPr="008B40AD">
        <w:rPr>
          <w:rFonts w:ascii="Times New Roman" w:hAnsi="Times New Roman" w:cs="Times New Roman"/>
          <w:lang w:val="en-US" w:bidi="hi-IN"/>
        </w:rPr>
        <w:t>Official Seal</w:t>
      </w:r>
      <w:r w:rsidRPr="008B40AD">
        <w:rPr>
          <w:rFonts w:ascii="Times New Roman" w:hAnsi="Times New Roman" w:cs="Times New Roman"/>
          <w:sz w:val="24"/>
          <w:szCs w:val="24"/>
        </w:rPr>
        <w:br w:type="page" w:clear="all"/>
      </w:r>
    </w:p>
    <w:p w14:paraId="5DD019D0" w14:textId="77777777" w:rsidR="00F6285F" w:rsidRPr="008B40AD" w:rsidRDefault="002B0E88">
      <w:pPr>
        <w:pStyle w:val="Heading2"/>
        <w:keepNext w:val="0"/>
        <w:keepLines w:val="0"/>
        <w:widowControl w:val="0"/>
        <w:spacing w:before="40" w:after="0" w:line="259" w:lineRule="auto"/>
        <w:ind w:left="1001"/>
        <w:jc w:val="left"/>
        <w:rPr>
          <w:rFonts w:ascii="Times New Roman" w:hAnsi="Times New Roman" w:cs="Times New Roman"/>
          <w:sz w:val="24"/>
          <w:szCs w:val="24"/>
        </w:rPr>
      </w:pPr>
      <w:bookmarkStart w:id="63" w:name="_Ref90290799"/>
      <w:bookmarkStart w:id="64" w:name="_Toc132881443"/>
      <w:bookmarkStart w:id="65" w:name="_Toc199842451"/>
      <w:r w:rsidRPr="008B40AD">
        <w:rPr>
          <w:rFonts w:ascii="Times New Roman" w:hAnsi="Times New Roman" w:cs="Times New Roman"/>
          <w:sz w:val="24"/>
          <w:szCs w:val="24"/>
        </w:rPr>
        <w:lastRenderedPageBreak/>
        <w:t>Annexure-A5: Self-declaration by Bidder of a country sharing/not sharing land border with India</w:t>
      </w:r>
      <w:bookmarkEnd w:id="63"/>
      <w:bookmarkEnd w:id="64"/>
      <w:bookmarkEnd w:id="65"/>
    </w:p>
    <w:p w14:paraId="137B324F" w14:textId="77777777" w:rsidR="00F6285F" w:rsidRPr="008B40AD" w:rsidRDefault="00F6285F">
      <w:pPr>
        <w:jc w:val="center"/>
        <w:rPr>
          <w:sz w:val="28"/>
          <w:u w:val="single"/>
        </w:rPr>
      </w:pPr>
    </w:p>
    <w:p w14:paraId="7845A9D5" w14:textId="77777777" w:rsidR="00F6285F" w:rsidRPr="008B40AD" w:rsidRDefault="002B0E88">
      <w:pPr>
        <w:pStyle w:val="Default"/>
        <w:jc w:val="center"/>
        <w:rPr>
          <w:rFonts w:ascii="Times New Roman" w:eastAsiaTheme="minorHAnsi" w:hAnsi="Times New Roman" w:cs="Times New Roman"/>
          <w:sz w:val="22"/>
          <w:szCs w:val="22"/>
          <w:lang w:bidi="hi-IN"/>
        </w:rPr>
      </w:pPr>
      <w:r w:rsidRPr="008B40AD">
        <w:rPr>
          <w:rFonts w:ascii="Times New Roman" w:eastAsiaTheme="minorHAnsi" w:hAnsi="Times New Roman" w:cs="Times New Roman"/>
          <w:sz w:val="22"/>
          <w:szCs w:val="22"/>
          <w:lang w:bidi="hi-IN"/>
        </w:rPr>
        <w:t>[ON THE LETTER HEAD OF THE COMPANY]</w:t>
      </w:r>
    </w:p>
    <w:p w14:paraId="239145DE" w14:textId="77777777" w:rsidR="00F6285F" w:rsidRPr="008B40AD" w:rsidRDefault="00F6285F">
      <w:pPr>
        <w:rPr>
          <w:rFonts w:ascii="Calibri" w:hAnsi="Calibri" w:cs="Calibri"/>
          <w:color w:val="000000"/>
          <w:lang w:val="en-US" w:bidi="hi-IN"/>
        </w:rPr>
      </w:pPr>
    </w:p>
    <w:p w14:paraId="1732284C" w14:textId="77777777" w:rsidR="00F6285F" w:rsidRPr="008B40AD" w:rsidRDefault="00F6285F">
      <w:pPr>
        <w:rPr>
          <w:rFonts w:cstheme="minorHAnsi"/>
          <w:color w:val="000000"/>
          <w:lang w:val="en-US" w:bidi="hi-IN"/>
        </w:rPr>
      </w:pPr>
    </w:p>
    <w:p w14:paraId="7A40AC7E" w14:textId="77777777" w:rsidR="00F6285F" w:rsidRPr="008B40AD" w:rsidRDefault="002B0E88">
      <w:pPr>
        <w:rPr>
          <w:rFonts w:ascii="Times New Roman" w:hAnsi="Times New Roman" w:cs="Times New Roman"/>
          <w:color w:val="000000"/>
          <w:lang w:val="en-US" w:bidi="hi-IN"/>
        </w:rPr>
      </w:pPr>
      <w:r w:rsidRPr="008B40AD">
        <w:rPr>
          <w:rFonts w:ascii="Times New Roman" w:hAnsi="Times New Roman" w:cs="Times New Roman"/>
          <w:color w:val="000000"/>
          <w:lang w:val="en-US" w:bidi="hi-IN"/>
        </w:rPr>
        <w:t>Ref:</w:t>
      </w:r>
      <w:r w:rsidRPr="008B40AD">
        <w:rPr>
          <w:rFonts w:ascii="Times New Roman" w:hAnsi="Times New Roman" w:cs="Times New Roman"/>
          <w:color w:val="000000"/>
          <w:lang w:val="en-US" w:bidi="hi-IN"/>
        </w:rPr>
        <w:tab/>
        <w:t>1) Our bid/offer No. ………………………………………… dated ……………</w:t>
      </w:r>
      <w:proofErr w:type="gramStart"/>
      <w:r w:rsidRPr="008B40AD">
        <w:rPr>
          <w:rFonts w:ascii="Times New Roman" w:hAnsi="Times New Roman" w:cs="Times New Roman"/>
          <w:color w:val="000000"/>
          <w:lang w:val="en-US" w:bidi="hi-IN"/>
        </w:rPr>
        <w:t>…..</w:t>
      </w:r>
      <w:proofErr w:type="gramEnd"/>
    </w:p>
    <w:p w14:paraId="1E266984" w14:textId="77777777" w:rsidR="00F6285F" w:rsidRPr="008B40AD" w:rsidRDefault="00F6285F">
      <w:pPr>
        <w:rPr>
          <w:rFonts w:ascii="Times New Roman" w:hAnsi="Times New Roman" w:cs="Times New Roman"/>
          <w:color w:val="000000"/>
          <w:lang w:val="en-US" w:bidi="hi-IN"/>
        </w:rPr>
      </w:pPr>
    </w:p>
    <w:p w14:paraId="42AABDA7" w14:textId="77777777" w:rsidR="00F6285F" w:rsidRPr="008B40AD" w:rsidRDefault="002B0E88">
      <w:pPr>
        <w:rPr>
          <w:rFonts w:ascii="Times New Roman" w:hAnsi="Times New Roman" w:cs="Times New Roman"/>
          <w:color w:val="000000"/>
          <w:lang w:val="en-US" w:bidi="hi-IN"/>
        </w:rPr>
      </w:pPr>
      <w:r w:rsidRPr="008B40AD">
        <w:rPr>
          <w:rFonts w:ascii="Times New Roman" w:hAnsi="Times New Roman" w:cs="Times New Roman"/>
          <w:color w:val="000000"/>
          <w:lang w:val="en-US" w:bidi="hi-IN"/>
        </w:rPr>
        <w:tab/>
        <w:t xml:space="preserve">2) </w:t>
      </w:r>
      <w:proofErr w:type="spellStart"/>
      <w:r w:rsidRPr="008B40AD">
        <w:rPr>
          <w:rFonts w:ascii="Times New Roman" w:hAnsi="Times New Roman" w:cs="Times New Roman"/>
          <w:color w:val="000000"/>
          <w:lang w:val="en-US" w:bidi="hi-IN"/>
        </w:rPr>
        <w:t>GeM</w:t>
      </w:r>
      <w:proofErr w:type="spellEnd"/>
      <w:r w:rsidRPr="008B40AD">
        <w:rPr>
          <w:rFonts w:ascii="Times New Roman" w:hAnsi="Times New Roman" w:cs="Times New Roman"/>
          <w:color w:val="000000"/>
          <w:lang w:val="en-US" w:bidi="hi-IN"/>
        </w:rPr>
        <w:t xml:space="preserve"> Bid No. GEM/2025/B/6226822</w:t>
      </w:r>
    </w:p>
    <w:p w14:paraId="2B3A7B33" w14:textId="77777777" w:rsidR="00F6285F" w:rsidRPr="008B40AD" w:rsidRDefault="00F6285F">
      <w:pPr>
        <w:rPr>
          <w:rFonts w:ascii="Times New Roman" w:hAnsi="Times New Roman" w:cs="Times New Roman"/>
          <w:color w:val="000000"/>
          <w:lang w:val="en-US" w:bidi="hi-IN"/>
        </w:rPr>
      </w:pPr>
    </w:p>
    <w:p w14:paraId="7D950A99" w14:textId="77777777" w:rsidR="00F6285F" w:rsidRPr="008B40AD" w:rsidRDefault="00F6285F">
      <w:pPr>
        <w:rPr>
          <w:rFonts w:ascii="Times New Roman" w:hAnsi="Times New Roman" w:cs="Times New Roman"/>
          <w:b/>
          <w:bCs/>
        </w:rPr>
      </w:pPr>
    </w:p>
    <w:p w14:paraId="59C47CD4" w14:textId="77777777" w:rsidR="00F6285F" w:rsidRPr="008B40AD" w:rsidRDefault="002B0E88">
      <w:pPr>
        <w:rPr>
          <w:rFonts w:ascii="Times New Roman" w:hAnsi="Times New Roman" w:cs="Times New Roman"/>
          <w:b/>
          <w:bCs/>
        </w:rPr>
      </w:pPr>
      <w:r w:rsidRPr="008B40AD">
        <w:rPr>
          <w:rFonts w:ascii="Times New Roman" w:hAnsi="Times New Roman" w:cs="Times New Roman"/>
          <w:b/>
          <w:bCs/>
        </w:rPr>
        <w:t>Restrictions on procurement from Bidders from a country or countries, or class of countries under</w:t>
      </w:r>
    </w:p>
    <w:p w14:paraId="61F5A48F" w14:textId="77777777" w:rsidR="00F6285F" w:rsidRPr="008B40AD" w:rsidRDefault="002B0E88">
      <w:pPr>
        <w:rPr>
          <w:rFonts w:ascii="Times New Roman" w:hAnsi="Times New Roman" w:cs="Times New Roman"/>
        </w:rPr>
      </w:pPr>
      <w:r w:rsidRPr="008B40AD">
        <w:rPr>
          <w:rFonts w:ascii="Times New Roman" w:hAnsi="Times New Roman" w:cs="Times New Roman"/>
          <w:b/>
          <w:bCs/>
        </w:rPr>
        <w:t>Rule 144(xi) of the General Financial Rules 2017.</w:t>
      </w:r>
    </w:p>
    <w:p w14:paraId="27B6F018" w14:textId="77777777" w:rsidR="00F6285F" w:rsidRPr="008B40AD" w:rsidRDefault="00F6285F">
      <w:pPr>
        <w:rPr>
          <w:rFonts w:ascii="Times New Roman" w:hAnsi="Times New Roman" w:cs="Times New Roman"/>
        </w:rPr>
      </w:pPr>
    </w:p>
    <w:p w14:paraId="3025A302" w14:textId="77777777" w:rsidR="00F6285F" w:rsidRPr="008B40AD" w:rsidRDefault="002B0E88">
      <w:pPr>
        <w:spacing w:line="360" w:lineRule="auto"/>
        <w:rPr>
          <w:rFonts w:ascii="Times New Roman" w:hAnsi="Times New Roman" w:cs="Times New Roman"/>
        </w:rPr>
      </w:pPr>
      <w:r w:rsidRPr="008B40AD">
        <w:rPr>
          <w:rFonts w:ascii="Times New Roman" w:hAnsi="Times New Roman" w:cs="Times New Roman"/>
        </w:rPr>
        <w:t>We have read the clause regarding restrictions on procurement from Bidder of a country which shares a land border with India and on sub-contracting to contractors from such countries, and solemnly certify that we fulfil all requirements in this regard and are eligible to be considered. We certify that:</w:t>
      </w:r>
    </w:p>
    <w:p w14:paraId="2EEB58D9" w14:textId="77777777" w:rsidR="00F6285F" w:rsidRPr="008B40AD" w:rsidRDefault="002B0E88">
      <w:pPr>
        <w:pStyle w:val="List2"/>
        <w:numPr>
          <w:ilvl w:val="4"/>
          <w:numId w:val="38"/>
        </w:numPr>
        <w:ind w:left="1134" w:hanging="425"/>
        <w:jc w:val="both"/>
        <w:rPr>
          <w:rFonts w:ascii="Times New Roman" w:hAnsi="Times New Roman" w:cs="Times New Roman"/>
          <w:i/>
          <w:iCs/>
          <w:sz w:val="24"/>
          <w:szCs w:val="24"/>
        </w:rPr>
      </w:pPr>
      <w:r w:rsidRPr="008B40AD">
        <w:rPr>
          <w:rFonts w:ascii="Times New Roman" w:hAnsi="Times New Roman" w:cs="Times New Roman"/>
          <w:i/>
          <w:iCs/>
          <w:sz w:val="24"/>
          <w:szCs w:val="24"/>
        </w:rPr>
        <w:t>we are not from such a country or, if from such a country, we are registered with the Competent Authority (copy enclosed). and;</w:t>
      </w:r>
    </w:p>
    <w:p w14:paraId="15BC3D80" w14:textId="77777777" w:rsidR="00F6285F" w:rsidRPr="008B40AD" w:rsidRDefault="002B0E88">
      <w:pPr>
        <w:pStyle w:val="List2"/>
        <w:numPr>
          <w:ilvl w:val="4"/>
          <w:numId w:val="38"/>
        </w:numPr>
        <w:ind w:left="1134" w:hanging="425"/>
        <w:jc w:val="both"/>
        <w:rPr>
          <w:rFonts w:ascii="Times New Roman" w:hAnsi="Times New Roman" w:cs="Times New Roman"/>
          <w:i/>
          <w:iCs/>
          <w:sz w:val="24"/>
          <w:szCs w:val="24"/>
        </w:rPr>
      </w:pPr>
      <w:r w:rsidRPr="008B40AD">
        <w:rPr>
          <w:rFonts w:ascii="Times New Roman" w:hAnsi="Times New Roman" w:cs="Times New Roman"/>
          <w:i/>
          <w:iCs/>
          <w:sz w:val="24"/>
          <w:szCs w:val="24"/>
        </w:rPr>
        <w:t>we shall not subcontract any work to a contractor from such countries unless such contractor is registered with the Competent Authority</w:t>
      </w:r>
    </w:p>
    <w:p w14:paraId="7190019B" w14:textId="77777777" w:rsidR="00F6285F" w:rsidRPr="008B40AD" w:rsidRDefault="002B0E88">
      <w:pPr>
        <w:spacing w:line="360" w:lineRule="auto"/>
        <w:rPr>
          <w:rFonts w:ascii="Times New Roman" w:hAnsi="Times New Roman" w:cs="Times New Roman"/>
        </w:rPr>
      </w:pPr>
      <w:r w:rsidRPr="008B40AD">
        <w:rPr>
          <w:rFonts w:ascii="Times New Roman" w:hAnsi="Times New Roman" w:cs="Times New Roman"/>
        </w:rPr>
        <w:t>Penalties for false or misleading declarations:</w:t>
      </w:r>
    </w:p>
    <w:p w14:paraId="3C9A9AA9" w14:textId="77777777" w:rsidR="00F6285F" w:rsidRPr="008B40AD" w:rsidRDefault="002B0E88">
      <w:pPr>
        <w:spacing w:line="360" w:lineRule="auto"/>
        <w:rPr>
          <w:rFonts w:ascii="Times New Roman" w:hAnsi="Times New Roman" w:cs="Times New Roman"/>
        </w:rPr>
      </w:pPr>
      <w:r w:rsidRPr="008B40AD">
        <w:rPr>
          <w:rFonts w:ascii="Times New Roman" w:hAnsi="Times New Roman" w:cs="Times New Roman"/>
        </w:rPr>
        <w:t>We hereby confirm that the particulars given above are factually correct and nothing is concealed and also undertake to advise any further changes to the above details. We understood that any wrong or misleading self-declaration by us would be violation of Code of integrity and would attract penalties as mentioned in this tender document, including debarment.</w:t>
      </w:r>
    </w:p>
    <w:p w14:paraId="122C08E8" w14:textId="77777777" w:rsidR="00F6285F" w:rsidRPr="008B40AD" w:rsidRDefault="00F6285F">
      <w:pPr>
        <w:spacing w:line="360" w:lineRule="auto"/>
        <w:rPr>
          <w:rFonts w:ascii="Times New Roman" w:hAnsi="Times New Roman" w:cs="Times New Roman"/>
        </w:rPr>
      </w:pPr>
    </w:p>
    <w:p w14:paraId="3E5E7902" w14:textId="77777777" w:rsidR="00F6285F" w:rsidRPr="008B40AD" w:rsidRDefault="00F6285F">
      <w:pPr>
        <w:rPr>
          <w:rFonts w:ascii="Times New Roman" w:hAnsi="Times New Roman" w:cs="Times New Roman"/>
          <w:color w:val="000000"/>
          <w:lang w:val="en-US" w:bidi="hi-IN"/>
        </w:rPr>
      </w:pPr>
    </w:p>
    <w:p w14:paraId="49551B91" w14:textId="77777777" w:rsidR="00F6285F" w:rsidRPr="008B40AD" w:rsidRDefault="00F6285F">
      <w:pPr>
        <w:rPr>
          <w:rFonts w:ascii="Times New Roman" w:hAnsi="Times New Roman" w:cs="Times New Roman"/>
          <w:color w:val="000000"/>
          <w:lang w:val="en-US" w:bidi="hi-IN"/>
        </w:rPr>
      </w:pPr>
    </w:p>
    <w:p w14:paraId="610F5B59" w14:textId="77777777" w:rsidR="00F6285F" w:rsidRPr="008B40AD" w:rsidRDefault="00F6285F">
      <w:pPr>
        <w:rPr>
          <w:rFonts w:ascii="Times New Roman" w:hAnsi="Times New Roman" w:cs="Times New Roman"/>
          <w:color w:val="000000"/>
          <w:lang w:val="en-US" w:bidi="hi-IN"/>
        </w:rPr>
      </w:pPr>
    </w:p>
    <w:p w14:paraId="25303EB9" w14:textId="77777777" w:rsidR="00F6285F" w:rsidRPr="008B40AD" w:rsidRDefault="002B0E88">
      <w:pPr>
        <w:spacing w:line="360" w:lineRule="auto"/>
        <w:rPr>
          <w:rFonts w:ascii="Times New Roman" w:hAnsi="Times New Roman" w:cs="Times New Roman"/>
          <w:color w:val="000000"/>
          <w:lang w:val="en-US" w:bidi="hi-IN"/>
        </w:rPr>
      </w:pPr>
      <w:r w:rsidRPr="008B40AD">
        <w:rPr>
          <w:rFonts w:ascii="Times New Roman" w:hAnsi="Times New Roman" w:cs="Times New Roman"/>
          <w:color w:val="000000"/>
          <w:lang w:val="en-US" w:bidi="hi-IN"/>
        </w:rPr>
        <w:t xml:space="preserve">Signature </w:t>
      </w:r>
      <w:r w:rsidRPr="008B40AD">
        <w:rPr>
          <w:rFonts w:ascii="Times New Roman" w:hAnsi="Times New Roman" w:cs="Times New Roman"/>
          <w:color w:val="000000"/>
          <w:lang w:val="en-US" w:bidi="hi-IN"/>
        </w:rPr>
        <w:tab/>
      </w:r>
      <w:r w:rsidRPr="008B40AD">
        <w:rPr>
          <w:rFonts w:ascii="Times New Roman" w:hAnsi="Times New Roman" w:cs="Times New Roman"/>
          <w:color w:val="000000"/>
          <w:lang w:val="en-US" w:bidi="hi-IN"/>
        </w:rPr>
        <w:tab/>
      </w:r>
      <w:r w:rsidRPr="008B40AD">
        <w:rPr>
          <w:rFonts w:ascii="Times New Roman" w:hAnsi="Times New Roman" w:cs="Times New Roman"/>
          <w:color w:val="000000"/>
          <w:lang w:val="en-US" w:bidi="hi-IN"/>
        </w:rPr>
        <w:tab/>
      </w:r>
      <w:r w:rsidRPr="008B40AD">
        <w:rPr>
          <w:rFonts w:ascii="Times New Roman" w:hAnsi="Times New Roman" w:cs="Times New Roman"/>
          <w:color w:val="000000"/>
          <w:lang w:val="en-US" w:bidi="hi-IN"/>
        </w:rPr>
        <w:tab/>
      </w:r>
      <w:r w:rsidRPr="008B40AD">
        <w:rPr>
          <w:rFonts w:ascii="Times New Roman" w:hAnsi="Times New Roman" w:cs="Times New Roman"/>
          <w:color w:val="000000"/>
          <w:lang w:val="en-US" w:bidi="hi-IN"/>
        </w:rPr>
        <w:tab/>
      </w:r>
      <w:r w:rsidRPr="008B40AD">
        <w:rPr>
          <w:rFonts w:ascii="Times New Roman" w:hAnsi="Times New Roman" w:cs="Times New Roman"/>
          <w:color w:val="000000"/>
          <w:lang w:val="en-US" w:bidi="hi-IN"/>
        </w:rPr>
        <w:tab/>
      </w:r>
      <w:r w:rsidRPr="008B40AD">
        <w:rPr>
          <w:rFonts w:ascii="Times New Roman" w:hAnsi="Times New Roman" w:cs="Times New Roman"/>
          <w:color w:val="000000"/>
          <w:lang w:val="en-US" w:bidi="hi-IN"/>
        </w:rPr>
        <w:tab/>
      </w:r>
      <w:r w:rsidRPr="008B40AD">
        <w:rPr>
          <w:rFonts w:ascii="Times New Roman" w:hAnsi="Times New Roman" w:cs="Times New Roman"/>
          <w:color w:val="000000"/>
          <w:lang w:val="en-US" w:bidi="hi-IN"/>
        </w:rPr>
        <w:tab/>
      </w:r>
      <w:r w:rsidRPr="008B40AD">
        <w:rPr>
          <w:rFonts w:ascii="Times New Roman" w:hAnsi="Times New Roman" w:cs="Times New Roman"/>
          <w:color w:val="000000"/>
          <w:lang w:val="en-US" w:bidi="hi-IN"/>
        </w:rPr>
        <w:tab/>
      </w:r>
      <w:r w:rsidRPr="008B40AD">
        <w:rPr>
          <w:rFonts w:ascii="Times New Roman" w:hAnsi="Times New Roman" w:cs="Times New Roman"/>
          <w:color w:val="000000"/>
          <w:lang w:val="en-US" w:bidi="hi-IN"/>
        </w:rPr>
        <w:tab/>
        <w:t xml:space="preserve">Bidder’s stamp </w:t>
      </w:r>
    </w:p>
    <w:p w14:paraId="46E30D6F" w14:textId="77777777" w:rsidR="00F6285F" w:rsidRPr="008B40AD" w:rsidRDefault="002B0E88">
      <w:pPr>
        <w:spacing w:line="360" w:lineRule="auto"/>
        <w:rPr>
          <w:rFonts w:ascii="Times New Roman" w:hAnsi="Times New Roman" w:cs="Times New Roman"/>
          <w:color w:val="000000"/>
          <w:lang w:val="en-US" w:bidi="hi-IN"/>
        </w:rPr>
      </w:pPr>
      <w:r w:rsidRPr="008B40AD">
        <w:rPr>
          <w:rFonts w:ascii="Times New Roman" w:hAnsi="Times New Roman" w:cs="Times New Roman"/>
          <w:color w:val="000000"/>
          <w:lang w:val="en-US" w:bidi="hi-IN"/>
        </w:rPr>
        <w:t xml:space="preserve">Name: </w:t>
      </w:r>
    </w:p>
    <w:p w14:paraId="0F872714" w14:textId="77777777" w:rsidR="00F6285F" w:rsidRPr="008B40AD" w:rsidRDefault="002B0E88">
      <w:pPr>
        <w:spacing w:line="360" w:lineRule="auto"/>
        <w:rPr>
          <w:rFonts w:ascii="Times New Roman" w:hAnsi="Times New Roman" w:cs="Times New Roman"/>
          <w:color w:val="000000"/>
          <w:lang w:val="en-US" w:bidi="hi-IN"/>
        </w:rPr>
      </w:pPr>
      <w:r w:rsidRPr="008B40AD">
        <w:rPr>
          <w:rFonts w:ascii="Times New Roman" w:hAnsi="Times New Roman" w:cs="Times New Roman"/>
          <w:color w:val="000000"/>
          <w:lang w:val="en-US" w:bidi="hi-IN"/>
        </w:rPr>
        <w:t xml:space="preserve">Position: </w:t>
      </w:r>
    </w:p>
    <w:p w14:paraId="4EF2F63E" w14:textId="77777777" w:rsidR="00F6285F" w:rsidRPr="008B40AD" w:rsidRDefault="002B0E88">
      <w:pPr>
        <w:spacing w:line="360" w:lineRule="auto"/>
        <w:rPr>
          <w:rFonts w:ascii="Times New Roman" w:hAnsi="Times New Roman" w:cs="Times New Roman"/>
          <w:color w:val="000000"/>
          <w:lang w:val="en-US" w:bidi="hi-IN"/>
        </w:rPr>
      </w:pPr>
      <w:r w:rsidRPr="008B40AD">
        <w:rPr>
          <w:rFonts w:ascii="Times New Roman" w:hAnsi="Times New Roman" w:cs="Times New Roman"/>
          <w:color w:val="000000"/>
          <w:lang w:val="en-US" w:bidi="hi-IN"/>
        </w:rPr>
        <w:t xml:space="preserve">Address: </w:t>
      </w:r>
    </w:p>
    <w:p w14:paraId="59DD8968" w14:textId="77777777" w:rsidR="00F6285F" w:rsidRPr="008B40AD" w:rsidRDefault="002B0E88">
      <w:pPr>
        <w:spacing w:line="360" w:lineRule="auto"/>
        <w:rPr>
          <w:rFonts w:ascii="Times New Roman" w:hAnsi="Times New Roman" w:cs="Times New Roman"/>
          <w:color w:val="000000"/>
          <w:lang w:val="en-US" w:bidi="hi-IN"/>
        </w:rPr>
      </w:pPr>
      <w:r w:rsidRPr="008B40AD">
        <w:rPr>
          <w:rFonts w:ascii="Times New Roman" w:hAnsi="Times New Roman" w:cs="Times New Roman"/>
          <w:color w:val="000000"/>
          <w:lang w:val="en-US" w:bidi="hi-IN"/>
        </w:rPr>
        <w:t xml:space="preserve">Tel: </w:t>
      </w:r>
    </w:p>
    <w:p w14:paraId="22ED2F4D" w14:textId="77777777" w:rsidR="00F6285F" w:rsidRPr="008B40AD" w:rsidRDefault="002B0E88">
      <w:pPr>
        <w:spacing w:line="360" w:lineRule="auto"/>
        <w:rPr>
          <w:rFonts w:ascii="Times New Roman" w:hAnsi="Times New Roman" w:cs="Times New Roman"/>
          <w:color w:val="000000"/>
          <w:lang w:val="en-US" w:bidi="hi-IN"/>
        </w:rPr>
      </w:pPr>
      <w:r w:rsidRPr="008B40AD">
        <w:rPr>
          <w:rFonts w:ascii="Times New Roman" w:hAnsi="Times New Roman" w:cs="Times New Roman"/>
          <w:color w:val="000000"/>
          <w:lang w:val="en-US" w:bidi="hi-IN"/>
        </w:rPr>
        <w:t>Fax:</w:t>
      </w:r>
    </w:p>
    <w:p w14:paraId="003C729F" w14:textId="77777777" w:rsidR="00F6285F" w:rsidRPr="008B40AD" w:rsidRDefault="002B0E88">
      <w:pPr>
        <w:spacing w:line="360" w:lineRule="auto"/>
        <w:rPr>
          <w:rFonts w:ascii="Times New Roman" w:hAnsi="Times New Roman" w:cs="Times New Roman"/>
          <w:color w:val="000000"/>
          <w:lang w:val="en-US" w:bidi="hi-IN"/>
        </w:rPr>
      </w:pPr>
      <w:r w:rsidRPr="008B40AD">
        <w:rPr>
          <w:rFonts w:ascii="Times New Roman" w:hAnsi="Times New Roman" w:cs="Times New Roman"/>
          <w:color w:val="000000"/>
          <w:lang w:val="en-US" w:bidi="hi-IN"/>
        </w:rPr>
        <w:t>Email ID:</w:t>
      </w:r>
    </w:p>
    <w:p w14:paraId="2A05E27A" w14:textId="77777777" w:rsidR="00F6285F" w:rsidRPr="008B40AD" w:rsidRDefault="00F6285F">
      <w:pPr>
        <w:tabs>
          <w:tab w:val="left" w:pos="9752"/>
        </w:tabs>
        <w:rPr>
          <w:rFonts w:ascii="Times New Roman" w:eastAsiaTheme="majorEastAsia" w:hAnsi="Times New Roman" w:cs="Times New Roman"/>
          <w:color w:val="2E74B5" w:themeColor="accent1" w:themeShade="BF"/>
          <w:sz w:val="24"/>
          <w:szCs w:val="24"/>
        </w:rPr>
      </w:pPr>
    </w:p>
    <w:p w14:paraId="3ECE3C50" w14:textId="77777777" w:rsidR="00F6285F" w:rsidRPr="008B40AD" w:rsidRDefault="00F6285F">
      <w:pPr>
        <w:tabs>
          <w:tab w:val="left" w:pos="9752"/>
        </w:tabs>
        <w:rPr>
          <w:rFonts w:ascii="Times New Roman" w:eastAsiaTheme="majorEastAsia" w:hAnsi="Times New Roman" w:cs="Times New Roman"/>
          <w:color w:val="2E74B5" w:themeColor="accent1" w:themeShade="BF"/>
          <w:sz w:val="24"/>
          <w:szCs w:val="24"/>
        </w:rPr>
      </w:pPr>
    </w:p>
    <w:p w14:paraId="08EC90B3" w14:textId="77777777" w:rsidR="00F6285F" w:rsidRPr="008B40AD" w:rsidRDefault="00F6285F">
      <w:pPr>
        <w:tabs>
          <w:tab w:val="left" w:pos="9752"/>
        </w:tabs>
        <w:rPr>
          <w:rFonts w:ascii="Times New Roman" w:eastAsiaTheme="majorEastAsia" w:hAnsi="Times New Roman" w:cs="Times New Roman"/>
          <w:color w:val="2E74B5" w:themeColor="accent1" w:themeShade="BF"/>
          <w:sz w:val="24"/>
          <w:szCs w:val="24"/>
        </w:rPr>
      </w:pPr>
    </w:p>
    <w:p w14:paraId="7677C903" w14:textId="77777777" w:rsidR="00F6285F" w:rsidRPr="008B40AD" w:rsidRDefault="00F6285F">
      <w:pPr>
        <w:tabs>
          <w:tab w:val="left" w:pos="9752"/>
        </w:tabs>
        <w:rPr>
          <w:rFonts w:ascii="Times New Roman" w:eastAsiaTheme="majorEastAsia" w:hAnsi="Times New Roman" w:cs="Times New Roman"/>
          <w:color w:val="2E74B5" w:themeColor="accent1" w:themeShade="BF"/>
          <w:sz w:val="24"/>
          <w:szCs w:val="24"/>
        </w:rPr>
      </w:pPr>
    </w:p>
    <w:p w14:paraId="6C677BD0" w14:textId="77777777" w:rsidR="00F6285F" w:rsidRPr="008B40AD" w:rsidRDefault="00F6285F">
      <w:pPr>
        <w:tabs>
          <w:tab w:val="left" w:pos="9752"/>
        </w:tabs>
        <w:rPr>
          <w:rFonts w:ascii="Times New Roman" w:eastAsiaTheme="majorEastAsia" w:hAnsi="Times New Roman" w:cs="Times New Roman"/>
          <w:color w:val="2E74B5" w:themeColor="accent1" w:themeShade="BF"/>
          <w:sz w:val="24"/>
          <w:szCs w:val="24"/>
        </w:rPr>
      </w:pPr>
    </w:p>
    <w:p w14:paraId="5905C0FD" w14:textId="77777777" w:rsidR="00F6285F" w:rsidRPr="008B40AD" w:rsidRDefault="00F6285F">
      <w:pPr>
        <w:tabs>
          <w:tab w:val="left" w:pos="9752"/>
        </w:tabs>
        <w:rPr>
          <w:rFonts w:ascii="Times New Roman" w:eastAsiaTheme="majorEastAsia" w:hAnsi="Times New Roman" w:cs="Times New Roman"/>
          <w:color w:val="2E74B5" w:themeColor="accent1" w:themeShade="BF"/>
          <w:sz w:val="24"/>
          <w:szCs w:val="24"/>
        </w:rPr>
      </w:pPr>
    </w:p>
    <w:p w14:paraId="4CC98F70" w14:textId="77777777" w:rsidR="00F6285F" w:rsidRPr="008B40AD" w:rsidRDefault="00F6285F">
      <w:pPr>
        <w:tabs>
          <w:tab w:val="left" w:pos="9752"/>
        </w:tabs>
        <w:rPr>
          <w:rFonts w:ascii="Times New Roman" w:eastAsiaTheme="majorEastAsia" w:hAnsi="Times New Roman" w:cs="Times New Roman"/>
          <w:color w:val="2E74B5" w:themeColor="accent1" w:themeShade="BF"/>
          <w:sz w:val="24"/>
          <w:szCs w:val="24"/>
        </w:rPr>
      </w:pPr>
    </w:p>
    <w:p w14:paraId="6B909A3F" w14:textId="77777777" w:rsidR="00F6285F" w:rsidRPr="008B40AD" w:rsidRDefault="00F6285F">
      <w:pPr>
        <w:tabs>
          <w:tab w:val="left" w:pos="9752"/>
        </w:tabs>
        <w:rPr>
          <w:rFonts w:ascii="Times New Roman" w:eastAsiaTheme="majorEastAsia" w:hAnsi="Times New Roman" w:cs="Times New Roman"/>
          <w:color w:val="2E74B5" w:themeColor="accent1" w:themeShade="BF"/>
          <w:sz w:val="24"/>
          <w:szCs w:val="24"/>
        </w:rPr>
      </w:pPr>
    </w:p>
    <w:p w14:paraId="257A4592" w14:textId="77777777" w:rsidR="00F6285F" w:rsidRPr="008B40AD" w:rsidRDefault="00F6285F">
      <w:pPr>
        <w:tabs>
          <w:tab w:val="left" w:pos="9752"/>
        </w:tabs>
        <w:rPr>
          <w:rFonts w:ascii="Times New Roman" w:eastAsiaTheme="majorEastAsia" w:hAnsi="Times New Roman" w:cs="Times New Roman"/>
          <w:color w:val="2E74B5" w:themeColor="accent1" w:themeShade="BF"/>
          <w:sz w:val="24"/>
          <w:szCs w:val="24"/>
        </w:rPr>
      </w:pPr>
    </w:p>
    <w:p w14:paraId="5ECBAE0E" w14:textId="77777777" w:rsidR="00F6285F" w:rsidRPr="008B40AD" w:rsidRDefault="00F6285F">
      <w:pPr>
        <w:tabs>
          <w:tab w:val="left" w:pos="9752"/>
        </w:tabs>
        <w:rPr>
          <w:rFonts w:ascii="Times New Roman" w:eastAsiaTheme="majorEastAsia" w:hAnsi="Times New Roman" w:cs="Times New Roman"/>
          <w:color w:val="2E74B5" w:themeColor="accent1" w:themeShade="BF"/>
          <w:sz w:val="24"/>
          <w:szCs w:val="24"/>
        </w:rPr>
      </w:pPr>
    </w:p>
    <w:p w14:paraId="46E13BE2" w14:textId="77777777" w:rsidR="00F6285F" w:rsidRPr="008B40AD" w:rsidRDefault="00F6285F">
      <w:pPr>
        <w:tabs>
          <w:tab w:val="left" w:pos="9752"/>
        </w:tabs>
        <w:rPr>
          <w:rFonts w:ascii="Times New Roman" w:eastAsiaTheme="majorEastAsia" w:hAnsi="Times New Roman" w:cs="Times New Roman"/>
          <w:color w:val="2E74B5" w:themeColor="accent1" w:themeShade="BF"/>
          <w:sz w:val="24"/>
          <w:szCs w:val="24"/>
        </w:rPr>
      </w:pPr>
    </w:p>
    <w:p w14:paraId="49C31D0D" w14:textId="77777777" w:rsidR="00F6285F" w:rsidRPr="008B40AD" w:rsidRDefault="00F6285F">
      <w:pPr>
        <w:tabs>
          <w:tab w:val="left" w:pos="9752"/>
        </w:tabs>
        <w:rPr>
          <w:rFonts w:ascii="Times New Roman" w:eastAsiaTheme="majorEastAsia" w:hAnsi="Times New Roman" w:cs="Times New Roman"/>
          <w:color w:val="2E74B5" w:themeColor="accent1" w:themeShade="BF"/>
          <w:sz w:val="24"/>
          <w:szCs w:val="24"/>
        </w:rPr>
      </w:pPr>
    </w:p>
    <w:p w14:paraId="5D3E4E4B" w14:textId="77777777" w:rsidR="00F6285F" w:rsidRPr="008B40AD" w:rsidRDefault="00F6285F">
      <w:pPr>
        <w:tabs>
          <w:tab w:val="left" w:pos="9752"/>
        </w:tabs>
        <w:rPr>
          <w:rFonts w:ascii="Times New Roman" w:hAnsi="Times New Roman" w:cs="Times New Roman"/>
          <w:sz w:val="24"/>
          <w:szCs w:val="24"/>
        </w:rPr>
      </w:pPr>
    </w:p>
    <w:p w14:paraId="3A4E7388" w14:textId="77777777" w:rsidR="00F6285F" w:rsidRPr="008B40AD" w:rsidRDefault="00F6285F">
      <w:pPr>
        <w:tabs>
          <w:tab w:val="left" w:pos="9752"/>
        </w:tabs>
        <w:rPr>
          <w:rFonts w:ascii="Times New Roman" w:hAnsi="Times New Roman" w:cs="Times New Roman"/>
          <w:sz w:val="24"/>
          <w:szCs w:val="24"/>
        </w:rPr>
      </w:pPr>
    </w:p>
    <w:p w14:paraId="6EB2EB8A" w14:textId="77777777" w:rsidR="00F6285F" w:rsidRPr="008B40AD" w:rsidRDefault="00F6285F">
      <w:pPr>
        <w:tabs>
          <w:tab w:val="left" w:pos="9752"/>
        </w:tabs>
        <w:rPr>
          <w:rFonts w:ascii="Times New Roman" w:hAnsi="Times New Roman" w:cs="Times New Roman"/>
          <w:sz w:val="24"/>
          <w:szCs w:val="24"/>
        </w:rPr>
      </w:pPr>
    </w:p>
    <w:tbl>
      <w:tblPr>
        <w:tblpPr w:leftFromText="181" w:rightFromText="181" w:topFromText="79" w:bottomFromText="79" w:vertAnchor="text" w:horzAnchor="margin" w:tblpX="108" w:tblpY="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8079"/>
      </w:tblGrid>
      <w:tr w:rsidR="00F6285F" w:rsidRPr="008B40AD" w14:paraId="400A7143" w14:textId="77777777">
        <w:trPr>
          <w:trHeight w:val="841"/>
        </w:trPr>
        <w:tc>
          <w:tcPr>
            <w:tcW w:w="1668" w:type="dxa"/>
            <w:shd w:val="clear" w:color="auto" w:fill="F2F2F2" w:themeFill="background1" w:themeFillShade="F2"/>
            <w:vAlign w:val="center"/>
          </w:tcPr>
          <w:p w14:paraId="610303BE" w14:textId="77777777" w:rsidR="00F6285F" w:rsidRPr="008B40AD" w:rsidRDefault="002B0E88">
            <w:pPr>
              <w:tabs>
                <w:tab w:val="left" w:pos="9752"/>
              </w:tabs>
              <w:rPr>
                <w:rFonts w:cstheme="minorHAnsi"/>
                <w:b/>
                <w:sz w:val="32"/>
                <w:szCs w:val="32"/>
              </w:rPr>
            </w:pPr>
            <w:r w:rsidRPr="008B40AD">
              <w:rPr>
                <w:b/>
                <w:sz w:val="40"/>
              </w:rPr>
              <w:t>Title</w:t>
            </w:r>
          </w:p>
        </w:tc>
        <w:tc>
          <w:tcPr>
            <w:tcW w:w="8079" w:type="dxa"/>
            <w:vAlign w:val="center"/>
          </w:tcPr>
          <w:p w14:paraId="4BB37E8B" w14:textId="77777777" w:rsidR="00F6285F" w:rsidRPr="008B40AD" w:rsidRDefault="002B0E88">
            <w:pPr>
              <w:jc w:val="center"/>
              <w:rPr>
                <w:rFonts w:cstheme="minorHAnsi"/>
                <w:b/>
                <w:bCs/>
                <w:sz w:val="28"/>
                <w:szCs w:val="28"/>
              </w:rPr>
            </w:pPr>
            <w:r w:rsidRPr="008B40AD">
              <w:rPr>
                <w:b/>
                <w:sz w:val="28"/>
              </w:rPr>
              <w:t>Ceramic Based Vacuum feed through</w:t>
            </w:r>
          </w:p>
        </w:tc>
      </w:tr>
      <w:tr w:rsidR="00F6285F" w:rsidRPr="008B40AD" w14:paraId="24EDD8F8" w14:textId="77777777">
        <w:trPr>
          <w:trHeight w:val="844"/>
        </w:trPr>
        <w:tc>
          <w:tcPr>
            <w:tcW w:w="1668" w:type="dxa"/>
            <w:shd w:val="clear" w:color="auto" w:fill="F2F2F2" w:themeFill="background1" w:themeFillShade="F2"/>
            <w:vAlign w:val="center"/>
          </w:tcPr>
          <w:p w14:paraId="6BA7FE37" w14:textId="77777777" w:rsidR="00F6285F" w:rsidRPr="008B40AD" w:rsidRDefault="002B0E88">
            <w:pPr>
              <w:tabs>
                <w:tab w:val="left" w:pos="9752"/>
              </w:tabs>
              <w:rPr>
                <w:rFonts w:cstheme="minorHAnsi"/>
                <w:b/>
                <w:sz w:val="32"/>
                <w:szCs w:val="32"/>
              </w:rPr>
            </w:pPr>
            <w:r w:rsidRPr="008B40AD">
              <w:rPr>
                <w:b/>
                <w:sz w:val="40"/>
              </w:rPr>
              <w:t>Sub Title</w:t>
            </w:r>
          </w:p>
        </w:tc>
        <w:tc>
          <w:tcPr>
            <w:tcW w:w="8079" w:type="dxa"/>
            <w:vAlign w:val="center"/>
          </w:tcPr>
          <w:p w14:paraId="26D06CE2" w14:textId="77777777" w:rsidR="00F6285F" w:rsidRPr="008B40AD" w:rsidRDefault="002B0E88">
            <w:pPr>
              <w:pStyle w:val="Heading1"/>
              <w:numPr>
                <w:ilvl w:val="0"/>
                <w:numId w:val="0"/>
              </w:numPr>
              <w:spacing w:before="0"/>
              <w:ind w:left="431" w:hanging="431"/>
              <w:jc w:val="center"/>
              <w:rPr>
                <w:b/>
                <w:sz w:val="24"/>
                <w:szCs w:val="24"/>
              </w:rPr>
            </w:pPr>
            <w:bookmarkStart w:id="66" w:name="_Toc124524363"/>
            <w:bookmarkStart w:id="67" w:name="_Toc199842452"/>
            <w:r w:rsidRPr="008B40AD">
              <w:rPr>
                <w:rFonts w:asciiTheme="minorHAnsi" w:eastAsiaTheme="minorHAnsi" w:hAnsiTheme="minorHAnsi" w:cstheme="minorBidi"/>
                <w:b/>
                <w:color w:val="auto"/>
                <w:sz w:val="28"/>
                <w:szCs w:val="28"/>
              </w:rPr>
              <w:t>Section-B:  Terms and Conditions of the Contract</w:t>
            </w:r>
            <w:bookmarkEnd w:id="66"/>
            <w:bookmarkEnd w:id="67"/>
          </w:p>
        </w:tc>
      </w:tr>
    </w:tbl>
    <w:p w14:paraId="53A964C7" w14:textId="77777777" w:rsidR="00F6285F" w:rsidRPr="008B40AD" w:rsidRDefault="00F6285F">
      <w:pPr>
        <w:tabs>
          <w:tab w:val="left" w:pos="9752"/>
        </w:tabs>
        <w:rPr>
          <w:rFonts w:ascii="Times New Roman" w:hAnsi="Times New Roman" w:cs="Times New Roman"/>
          <w:sz w:val="24"/>
          <w:szCs w:val="24"/>
        </w:rPr>
      </w:pPr>
    </w:p>
    <w:p w14:paraId="248C1976" w14:textId="77777777" w:rsidR="00F6285F" w:rsidRPr="008B40AD" w:rsidRDefault="00F6285F">
      <w:pPr>
        <w:tabs>
          <w:tab w:val="left" w:pos="9752"/>
        </w:tabs>
        <w:rPr>
          <w:rFonts w:ascii="Times New Roman" w:hAnsi="Times New Roman" w:cs="Times New Roman"/>
          <w:sz w:val="24"/>
          <w:szCs w:val="24"/>
        </w:rPr>
      </w:pPr>
    </w:p>
    <w:p w14:paraId="2DB97E50" w14:textId="77777777" w:rsidR="00F6285F" w:rsidRPr="008B40AD" w:rsidRDefault="00F6285F">
      <w:pPr>
        <w:tabs>
          <w:tab w:val="left" w:pos="9752"/>
        </w:tabs>
        <w:rPr>
          <w:rFonts w:ascii="Times New Roman" w:hAnsi="Times New Roman" w:cs="Times New Roman"/>
          <w:sz w:val="24"/>
          <w:szCs w:val="24"/>
        </w:rPr>
      </w:pPr>
    </w:p>
    <w:p w14:paraId="402F909D" w14:textId="77777777" w:rsidR="00F6285F" w:rsidRPr="008B40AD" w:rsidRDefault="00F6285F">
      <w:pPr>
        <w:tabs>
          <w:tab w:val="left" w:pos="9752"/>
        </w:tabs>
        <w:rPr>
          <w:rFonts w:ascii="Times New Roman" w:hAnsi="Times New Roman" w:cs="Times New Roman"/>
          <w:sz w:val="24"/>
          <w:szCs w:val="24"/>
        </w:rPr>
      </w:pPr>
    </w:p>
    <w:p w14:paraId="7BCBB0CC" w14:textId="77777777" w:rsidR="00F6285F" w:rsidRPr="008B40AD" w:rsidRDefault="00F6285F">
      <w:pPr>
        <w:tabs>
          <w:tab w:val="left" w:pos="9752"/>
        </w:tabs>
        <w:rPr>
          <w:rFonts w:ascii="Times New Roman" w:hAnsi="Times New Roman" w:cs="Times New Roman"/>
          <w:sz w:val="24"/>
          <w:szCs w:val="24"/>
        </w:rPr>
      </w:pPr>
    </w:p>
    <w:p w14:paraId="504A732D" w14:textId="77777777" w:rsidR="00F6285F" w:rsidRPr="008B40AD" w:rsidRDefault="00F6285F">
      <w:pPr>
        <w:tabs>
          <w:tab w:val="left" w:pos="9752"/>
        </w:tabs>
        <w:rPr>
          <w:rFonts w:ascii="Times New Roman" w:hAnsi="Times New Roman" w:cs="Times New Roman"/>
          <w:sz w:val="24"/>
          <w:szCs w:val="24"/>
        </w:rPr>
      </w:pPr>
    </w:p>
    <w:p w14:paraId="533162EF" w14:textId="77777777" w:rsidR="00F6285F" w:rsidRPr="008B40AD" w:rsidRDefault="002B0E88">
      <w:pPr>
        <w:tabs>
          <w:tab w:val="left" w:pos="9752"/>
        </w:tabs>
        <w:rPr>
          <w:rFonts w:ascii="Times New Roman" w:hAnsi="Times New Roman" w:cs="Times New Roman"/>
          <w:sz w:val="24"/>
          <w:szCs w:val="24"/>
        </w:rPr>
      </w:pPr>
      <w:r w:rsidRPr="008B40AD">
        <w:rPr>
          <w:rFonts w:ascii="Times New Roman" w:hAnsi="Times New Roman" w:cs="Times New Roman"/>
          <w:noProof/>
          <w:sz w:val="24"/>
          <w:szCs w:val="24"/>
          <w:lang w:eastAsia="en-IN"/>
        </w:rPr>
        <mc:AlternateContent>
          <mc:Choice Requires="wps">
            <w:drawing>
              <wp:anchor distT="0" distB="0" distL="114300" distR="114300" simplePos="0" relativeHeight="251670528" behindDoc="0" locked="0" layoutInCell="1" allowOverlap="1" wp14:anchorId="3B3C511C" wp14:editId="14007B90">
                <wp:simplePos x="0" y="0"/>
                <wp:positionH relativeFrom="column">
                  <wp:posOffset>11430</wp:posOffset>
                </wp:positionH>
                <wp:positionV relativeFrom="paragraph">
                  <wp:posOffset>219075</wp:posOffset>
                </wp:positionV>
                <wp:extent cx="6148070" cy="2070100"/>
                <wp:effectExtent l="0" t="0" r="5080" b="6350"/>
                <wp:wrapTopAndBottom/>
                <wp:docPr id="11" name="Text Box 7"/>
                <wp:cNvGraphicFramePr/>
                <a:graphic xmlns:a="http://schemas.openxmlformats.org/drawingml/2006/main">
                  <a:graphicData uri="http://schemas.microsoft.com/office/word/2010/wordprocessingShape">
                    <wps:wsp>
                      <wps:cNvSpPr txBox="1"/>
                      <wps:spPr bwMode="auto">
                        <a:xfrm>
                          <a:off x="0" y="0"/>
                          <a:ext cx="6148070" cy="2070100"/>
                        </a:xfrm>
                        <a:prstGeom prst="rect">
                          <a:avLst/>
                        </a:prstGeom>
                        <a:solidFill>
                          <a:sysClr val="window" lastClr="FFFFFF"/>
                        </a:solidFill>
                        <a:ln w="6350">
                          <a:noFill/>
                        </a:ln>
                        <a:effectLst/>
                      </wps:spPr>
                      <wps:txbx>
                        <w:txbxContent>
                          <w:p w14:paraId="61F941AD" w14:textId="77777777" w:rsidR="00A95469" w:rsidRDefault="00A95469">
                            <w:pPr>
                              <w:spacing w:line="276" w:lineRule="auto"/>
                              <w:jc w:val="center"/>
                              <w:rPr>
                                <w:b/>
                                <w:sz w:val="24"/>
                              </w:rPr>
                            </w:pPr>
                            <w:r>
                              <w:rPr>
                                <w:b/>
                                <w:sz w:val="24"/>
                              </w:rPr>
                              <w:t>ITER-India, Institute for Plasma Research</w:t>
                            </w:r>
                          </w:p>
                          <w:p w14:paraId="32596556" w14:textId="77777777" w:rsidR="00A95469" w:rsidRDefault="00A95469">
                            <w:pPr>
                              <w:spacing w:line="276" w:lineRule="auto"/>
                              <w:jc w:val="center"/>
                              <w:rPr>
                                <w:b/>
                                <w:sz w:val="24"/>
                              </w:rPr>
                            </w:pPr>
                            <w:r>
                              <w:rPr>
                                <w:b/>
                                <w:sz w:val="24"/>
                              </w:rPr>
                              <w:t xml:space="preserve">Block A, </w:t>
                            </w:r>
                            <w:proofErr w:type="spellStart"/>
                            <w:r>
                              <w:rPr>
                                <w:b/>
                                <w:sz w:val="24"/>
                              </w:rPr>
                              <w:t>Sangath</w:t>
                            </w:r>
                            <w:proofErr w:type="spellEnd"/>
                            <w:r>
                              <w:rPr>
                                <w:b/>
                                <w:sz w:val="24"/>
                              </w:rPr>
                              <w:t xml:space="preserve"> </w:t>
                            </w:r>
                            <w:proofErr w:type="spellStart"/>
                            <w:r>
                              <w:rPr>
                                <w:b/>
                                <w:sz w:val="24"/>
                              </w:rPr>
                              <w:t>Skyz</w:t>
                            </w:r>
                            <w:proofErr w:type="spellEnd"/>
                            <w:r>
                              <w:rPr>
                                <w:b/>
                                <w:sz w:val="24"/>
                              </w:rPr>
                              <w:t>, Bhat-</w:t>
                            </w:r>
                            <w:proofErr w:type="spellStart"/>
                            <w:r>
                              <w:rPr>
                                <w:b/>
                                <w:sz w:val="24"/>
                              </w:rPr>
                              <w:t>Motera</w:t>
                            </w:r>
                            <w:proofErr w:type="spellEnd"/>
                            <w:r>
                              <w:rPr>
                                <w:b/>
                                <w:sz w:val="24"/>
                              </w:rPr>
                              <w:t xml:space="preserve"> Road, </w:t>
                            </w:r>
                            <w:proofErr w:type="spellStart"/>
                            <w:r>
                              <w:rPr>
                                <w:b/>
                                <w:sz w:val="24"/>
                              </w:rPr>
                              <w:t>Koteshwar</w:t>
                            </w:r>
                            <w:proofErr w:type="spellEnd"/>
                            <w:r>
                              <w:rPr>
                                <w:b/>
                                <w:sz w:val="24"/>
                              </w:rPr>
                              <w:t>,</w:t>
                            </w:r>
                          </w:p>
                          <w:p w14:paraId="2A9165C4" w14:textId="77777777" w:rsidR="00A95469" w:rsidRDefault="00A95469">
                            <w:pPr>
                              <w:spacing w:line="276" w:lineRule="auto"/>
                              <w:jc w:val="center"/>
                              <w:rPr>
                                <w:b/>
                                <w:sz w:val="24"/>
                              </w:rPr>
                            </w:pPr>
                            <w:r>
                              <w:rPr>
                                <w:b/>
                                <w:sz w:val="24"/>
                              </w:rPr>
                              <w:t>Ahmedabad 380005, Gujarat, INDIA</w:t>
                            </w:r>
                          </w:p>
                          <w:p w14:paraId="26F9DBA8" w14:textId="77777777" w:rsidR="00A95469" w:rsidRDefault="00A95469">
                            <w:pPr>
                              <w:jc w:val="center"/>
                              <w:rPr>
                                <w:b/>
                                <w:sz w:val="24"/>
                              </w:rPr>
                            </w:pPr>
                            <w:r>
                              <w:rPr>
                                <w:noProof/>
                                <w:lang w:eastAsia="en-IN"/>
                              </w:rPr>
                              <w:drawing>
                                <wp:inline distT="0" distB="0" distL="0" distR="0" wp14:anchorId="691DA50C" wp14:editId="3151B612">
                                  <wp:extent cx="1133586" cy="444334"/>
                                  <wp:effectExtent l="0" t="0" r="0" b="0"/>
                                  <wp:docPr id="12" name="Picture 7" descr="logo10"/>
                                  <wp:cNvGraphicFramePr/>
                                  <a:graphic xmlns:a="http://schemas.openxmlformats.org/drawingml/2006/main">
                                    <a:graphicData uri="http://schemas.openxmlformats.org/drawingml/2006/picture">
                                      <pic:pic xmlns:pic="http://schemas.openxmlformats.org/drawingml/2006/picture">
                                        <pic:nvPicPr>
                                          <pic:cNvPr id="1190576378" name="Picture 7" descr="logo10"/>
                                          <pic:cNvPicPr/>
                                        </pic:nvPicPr>
                                        <pic:blipFill>
                                          <a:blip r:embed="rId10"/>
                                          <a:srcRect t="133" b="5034"/>
                                          <a:stretch/>
                                        </pic:blipFill>
                                        <pic:spPr bwMode="auto">
                                          <a:xfrm>
                                            <a:off x="0" y="0"/>
                                            <a:ext cx="1233272" cy="483408"/>
                                          </a:xfrm>
                                          <a:prstGeom prst="rect">
                                            <a:avLst/>
                                          </a:prstGeom>
                                          <a:noFill/>
                                          <a:ln>
                                            <a:noFill/>
                                          </a:ln>
                                        </pic:spPr>
                                      </pic:pic>
                                    </a:graphicData>
                                  </a:graphic>
                                </wp:inline>
                              </w:drawing>
                            </w:r>
                          </w:p>
                          <w:p w14:paraId="5A6C927F" w14:textId="77777777" w:rsidR="00A95469" w:rsidRDefault="00A95469">
                            <w:pPr>
                              <w:jc w:val="center"/>
                              <w:rPr>
                                <w:b/>
                                <w:sz w:val="24"/>
                              </w:rPr>
                            </w:pPr>
                          </w:p>
                          <w:p w14:paraId="123D0382" w14:textId="77777777" w:rsidR="00A95469" w:rsidRDefault="00A95469">
                            <w:pPr>
                              <w:jc w:val="center"/>
                              <w:rPr>
                                <w:b/>
                                <w:sz w:val="24"/>
                              </w:rPr>
                            </w:pPr>
                          </w:p>
                          <w:p w14:paraId="49BC3EE2" w14:textId="77777777" w:rsidR="00A95469" w:rsidRDefault="00A95469">
                            <w:pPr>
                              <w:jc w:val="center"/>
                              <w:rPr>
                                <w:b/>
                                <w:sz w:val="24"/>
                              </w:rPr>
                            </w:pPr>
                          </w:p>
                        </w:txbxContent>
                      </wps:txbx>
                      <wps:bodyPr rot="0" spcFirstLastPara="0" vertOverflow="overflow" horzOverflow="overflow" vert="horz" wrap="square"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B3C511C" id="Text Box 7" o:spid="_x0000_s1030" type="#_x0000_t202" style="position:absolute;left:0;text-align:left;margin-left:.9pt;margin-top:17.25pt;width:484.1pt;height:16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" fillcolor="window" stroked="f" strokeweight=".5pt">
                <v:textbox>
                  <w:txbxContent>
                    <w:p w14:paraId="61F941AD" w14:textId="77777777" w:rsidR="00A95469" w:rsidRDefault="00A95469">
                      <w:pPr>
                        <w:spacing w:line="276" w:lineRule="auto"/>
                        <w:jc w:val="center"/>
                        <w:rPr>
                          <w:b/>
                          <w:sz w:val="24"/>
                        </w:rPr>
                      </w:pPr>
                      <w:r>
                        <w:rPr>
                          <w:b/>
                          <w:sz w:val="24"/>
                        </w:rPr>
                        <w:t>ITER-India, Institute for Plasma Research</w:t>
                      </w:r>
                    </w:p>
                    <w:p w14:paraId="32596556" w14:textId="77777777" w:rsidR="00A95469" w:rsidRDefault="00A95469">
                      <w:pPr>
                        <w:spacing w:line="276" w:lineRule="auto"/>
                        <w:jc w:val="center"/>
                        <w:rPr>
                          <w:b/>
                          <w:sz w:val="24"/>
                        </w:rPr>
                      </w:pPr>
                      <w:r>
                        <w:rPr>
                          <w:b/>
                          <w:sz w:val="24"/>
                        </w:rPr>
                        <w:t xml:space="preserve">Block A, </w:t>
                      </w:r>
                      <w:proofErr w:type="spellStart"/>
                      <w:r>
                        <w:rPr>
                          <w:b/>
                          <w:sz w:val="24"/>
                        </w:rPr>
                        <w:t>Sangath</w:t>
                      </w:r>
                      <w:proofErr w:type="spellEnd"/>
                      <w:r>
                        <w:rPr>
                          <w:b/>
                          <w:sz w:val="24"/>
                        </w:rPr>
                        <w:t xml:space="preserve"> </w:t>
                      </w:r>
                      <w:proofErr w:type="spellStart"/>
                      <w:r>
                        <w:rPr>
                          <w:b/>
                          <w:sz w:val="24"/>
                        </w:rPr>
                        <w:t>Skyz</w:t>
                      </w:r>
                      <w:proofErr w:type="spellEnd"/>
                      <w:r>
                        <w:rPr>
                          <w:b/>
                          <w:sz w:val="24"/>
                        </w:rPr>
                        <w:t>, Bhat-</w:t>
                      </w:r>
                      <w:proofErr w:type="spellStart"/>
                      <w:r>
                        <w:rPr>
                          <w:b/>
                          <w:sz w:val="24"/>
                        </w:rPr>
                        <w:t>Motera</w:t>
                      </w:r>
                      <w:proofErr w:type="spellEnd"/>
                      <w:r>
                        <w:rPr>
                          <w:b/>
                          <w:sz w:val="24"/>
                        </w:rPr>
                        <w:t xml:space="preserve"> Road, </w:t>
                      </w:r>
                      <w:proofErr w:type="spellStart"/>
                      <w:r>
                        <w:rPr>
                          <w:b/>
                          <w:sz w:val="24"/>
                        </w:rPr>
                        <w:t>Koteshwar</w:t>
                      </w:r>
                      <w:proofErr w:type="spellEnd"/>
                      <w:r>
                        <w:rPr>
                          <w:b/>
                          <w:sz w:val="24"/>
                        </w:rPr>
                        <w:t>,</w:t>
                      </w:r>
                    </w:p>
                    <w:p w14:paraId="2A9165C4" w14:textId="77777777" w:rsidR="00A95469" w:rsidRDefault="00A95469">
                      <w:pPr>
                        <w:spacing w:line="276" w:lineRule="auto"/>
                        <w:jc w:val="center"/>
                        <w:rPr>
                          <w:b/>
                          <w:sz w:val="24"/>
                        </w:rPr>
                      </w:pPr>
                      <w:r>
                        <w:rPr>
                          <w:b/>
                          <w:sz w:val="24"/>
                        </w:rPr>
                        <w:t>Ahmedabad 380005, Gujarat, INDIA</w:t>
                      </w:r>
                    </w:p>
                    <w:p w14:paraId="26F9DBA8" w14:textId="77777777" w:rsidR="00A95469" w:rsidRDefault="00A95469">
                      <w:pPr>
                        <w:jc w:val="center"/>
                        <w:rPr>
                          <w:b/>
                          <w:sz w:val="24"/>
                        </w:rPr>
                      </w:pPr>
                      <w:r>
                        <w:rPr>
                          <w:noProof/>
                          <w:lang w:eastAsia="en-IN"/>
                        </w:rPr>
                        <w:drawing>
                          <wp:inline distT="0" distB="0" distL="0" distR="0" wp14:anchorId="691DA50C" wp14:editId="3151B612">
                            <wp:extent cx="1133586" cy="444334"/>
                            <wp:effectExtent l="0" t="0" r="0" b="0"/>
                            <wp:docPr id="12" name="Picture 7" descr="logo10"/>
                            <wp:cNvGraphicFramePr/>
                            <a:graphic xmlns:a="http://schemas.openxmlformats.org/drawingml/2006/main">
                              <a:graphicData uri="http://schemas.openxmlformats.org/drawingml/2006/picture">
                                <pic:pic xmlns:pic="http://schemas.openxmlformats.org/drawingml/2006/picture">
                                  <pic:nvPicPr>
                                    <pic:cNvPr id="1190576378" name="Picture 7" descr="logo10"/>
                                    <pic:cNvPicPr/>
                                  </pic:nvPicPr>
                                  <pic:blipFill>
                                    <a:blip r:embed="rId10"/>
                                    <a:srcRect t="133" b="5034"/>
                                    <a:stretch/>
                                  </pic:blipFill>
                                  <pic:spPr bwMode="auto">
                                    <a:xfrm>
                                      <a:off x="0" y="0"/>
                                      <a:ext cx="1233272" cy="483408"/>
                                    </a:xfrm>
                                    <a:prstGeom prst="rect">
                                      <a:avLst/>
                                    </a:prstGeom>
                                    <a:noFill/>
                                    <a:ln>
                                      <a:noFill/>
                                    </a:ln>
                                  </pic:spPr>
                                </pic:pic>
                              </a:graphicData>
                            </a:graphic>
                          </wp:inline>
                        </w:drawing>
                      </w:r>
                    </w:p>
                    <w:p w14:paraId="5A6C927F" w14:textId="77777777" w:rsidR="00A95469" w:rsidRDefault="00A95469">
                      <w:pPr>
                        <w:jc w:val="center"/>
                        <w:rPr>
                          <w:b/>
                          <w:sz w:val="24"/>
                        </w:rPr>
                      </w:pPr>
                    </w:p>
                    <w:p w14:paraId="123D0382" w14:textId="77777777" w:rsidR="00A95469" w:rsidRDefault="00A95469">
                      <w:pPr>
                        <w:jc w:val="center"/>
                        <w:rPr>
                          <w:b/>
                          <w:sz w:val="24"/>
                        </w:rPr>
                      </w:pPr>
                    </w:p>
                    <w:p w14:paraId="49BC3EE2" w14:textId="77777777" w:rsidR="00A95469" w:rsidRDefault="00A95469">
                      <w:pPr>
                        <w:jc w:val="center"/>
                        <w:rPr>
                          <w:b/>
                          <w:sz w:val="24"/>
                        </w:rPr>
                      </w:pPr>
                    </w:p>
                  </w:txbxContent>
                </v:textbox>
                <w10:wrap type="topAndBottom"/>
              </v:shape>
            </w:pict>
          </mc:Fallback>
        </mc:AlternateContent>
      </w:r>
    </w:p>
    <w:p w14:paraId="2831EF3B" w14:textId="77777777" w:rsidR="00F6285F" w:rsidRPr="008B40AD" w:rsidRDefault="00F6285F">
      <w:pPr>
        <w:tabs>
          <w:tab w:val="left" w:pos="9752"/>
        </w:tabs>
        <w:rPr>
          <w:rFonts w:ascii="Times New Roman" w:eastAsiaTheme="majorEastAsia" w:hAnsi="Times New Roman" w:cs="Times New Roman"/>
          <w:color w:val="2E74B5" w:themeColor="accent1" w:themeShade="BF"/>
          <w:sz w:val="24"/>
          <w:szCs w:val="24"/>
        </w:rPr>
        <w:sectPr w:rsidR="00F6285F" w:rsidRPr="008B40AD">
          <w:headerReference w:type="default" r:id="rId12"/>
          <w:footerReference w:type="default" r:id="rId13"/>
          <w:headerReference w:type="first" r:id="rId14"/>
          <w:type w:val="continuous"/>
          <w:pgSz w:w="11906" w:h="16838"/>
          <w:pgMar w:top="1440" w:right="1077" w:bottom="1440" w:left="1077" w:header="709" w:footer="709" w:gutter="0"/>
          <w:pgBorders w:offsetFrom="page">
            <w:top w:val="single" w:sz="4" w:space="24" w:color="auto"/>
            <w:left w:val="single" w:sz="4" w:space="24" w:color="auto"/>
            <w:bottom w:val="single" w:sz="4" w:space="24" w:color="auto"/>
            <w:right w:val="single" w:sz="4" w:space="24" w:color="auto"/>
          </w:pgBorders>
          <w:cols w:space="708"/>
          <w:titlePg/>
        </w:sectPr>
      </w:pPr>
    </w:p>
    <w:p w14:paraId="1EB37FB4" w14:textId="77777777" w:rsidR="00F6285F" w:rsidRPr="008B40AD" w:rsidRDefault="002B0E88">
      <w:pPr>
        <w:pStyle w:val="Heading1"/>
        <w:numPr>
          <w:ilvl w:val="0"/>
          <w:numId w:val="39"/>
        </w:numPr>
        <w:tabs>
          <w:tab w:val="left" w:pos="9752"/>
        </w:tabs>
        <w:rPr>
          <w:rFonts w:ascii="Times New Roman" w:hAnsi="Times New Roman" w:cs="Times New Roman"/>
          <w:sz w:val="24"/>
          <w:szCs w:val="24"/>
        </w:rPr>
      </w:pPr>
      <w:bookmarkStart w:id="68" w:name="_Toc387392879"/>
      <w:bookmarkStart w:id="69" w:name="_Toc439871622"/>
      <w:bookmarkStart w:id="70" w:name="_Toc199842453"/>
      <w:r w:rsidRPr="008B40AD">
        <w:rPr>
          <w:rFonts w:ascii="Times New Roman" w:hAnsi="Times New Roman" w:cs="Times New Roman"/>
          <w:sz w:val="24"/>
          <w:szCs w:val="24"/>
        </w:rPr>
        <w:lastRenderedPageBreak/>
        <w:t>Terms and Conditions of the Contract (TCC</w:t>
      </w:r>
      <w:r w:rsidRPr="008B40AD">
        <w:rPr>
          <w:rFonts w:ascii="Times New Roman" w:hAnsi="Times New Roman" w:cs="Times New Roman"/>
          <w:sz w:val="24"/>
          <w:szCs w:val="24"/>
        </w:rPr>
        <w:fldChar w:fldCharType="begin"/>
      </w:r>
      <w:r w:rsidRPr="008B40AD">
        <w:rPr>
          <w:rFonts w:ascii="Times New Roman" w:hAnsi="Times New Roman" w:cs="Times New Roman"/>
          <w:sz w:val="24"/>
          <w:szCs w:val="24"/>
        </w:rPr>
        <w:instrText xml:space="preserve"> XE "GCC" \t "</w:instrText>
      </w:r>
      <w:r w:rsidRPr="008B40AD">
        <w:rPr>
          <w:rFonts w:ascii="Times New Roman" w:hAnsi="Times New Roman" w:cs="Times New Roman"/>
          <w:i/>
          <w:sz w:val="24"/>
          <w:szCs w:val="24"/>
        </w:rPr>
        <w:instrText>General Conditions of Contract</w:instrText>
      </w:r>
      <w:r w:rsidRPr="008B40AD">
        <w:rPr>
          <w:rFonts w:ascii="Times New Roman" w:hAnsi="Times New Roman" w:cs="Times New Roman"/>
          <w:sz w:val="24"/>
          <w:szCs w:val="24"/>
        </w:rPr>
        <w:instrText xml:space="preserve">" </w:instrText>
      </w:r>
      <w:r w:rsidRPr="008B40AD">
        <w:rPr>
          <w:rFonts w:ascii="Times New Roman" w:hAnsi="Times New Roman" w:cs="Times New Roman"/>
          <w:sz w:val="24"/>
          <w:szCs w:val="24"/>
        </w:rPr>
        <w:fldChar w:fldCharType="end"/>
      </w:r>
      <w:r w:rsidRPr="008B40AD">
        <w:rPr>
          <w:rFonts w:ascii="Times New Roman" w:hAnsi="Times New Roman" w:cs="Times New Roman"/>
          <w:sz w:val="24"/>
          <w:szCs w:val="24"/>
        </w:rPr>
        <w:t>)</w:t>
      </w:r>
      <w:bookmarkEnd w:id="68"/>
      <w:bookmarkEnd w:id="69"/>
      <w:r w:rsidRPr="008B40AD">
        <w:rPr>
          <w:rFonts w:ascii="Times New Roman" w:hAnsi="Times New Roman" w:cs="Times New Roman"/>
          <w:sz w:val="24"/>
          <w:szCs w:val="24"/>
        </w:rPr>
        <w:t xml:space="preserve"> / Purchase Order</w:t>
      </w:r>
      <w:bookmarkEnd w:id="70"/>
    </w:p>
    <w:p w14:paraId="6736EAFD" w14:textId="77777777" w:rsidR="00F6285F" w:rsidRPr="008B40AD" w:rsidRDefault="00F6285F">
      <w:pPr>
        <w:pStyle w:val="BodyText2"/>
        <w:tabs>
          <w:tab w:val="left" w:pos="9752"/>
        </w:tabs>
        <w:ind w:left="450"/>
        <w:rPr>
          <w:b/>
          <w:bCs/>
          <w:sz w:val="24"/>
          <w:szCs w:val="24"/>
        </w:rPr>
      </w:pPr>
    </w:p>
    <w:p w14:paraId="40E1DA81" w14:textId="77777777" w:rsidR="00F6285F" w:rsidRPr="008B40AD" w:rsidRDefault="002B0E88">
      <w:pPr>
        <w:pStyle w:val="BodyText2"/>
        <w:tabs>
          <w:tab w:val="left" w:pos="9752"/>
        </w:tabs>
        <w:spacing w:after="120"/>
        <w:jc w:val="both"/>
        <w:rPr>
          <w:spacing w:val="-1"/>
          <w:sz w:val="24"/>
          <w:szCs w:val="24"/>
        </w:rPr>
      </w:pPr>
      <w:r w:rsidRPr="008B40AD">
        <w:rPr>
          <w:spacing w:val="-1"/>
          <w:sz w:val="24"/>
          <w:szCs w:val="24"/>
        </w:rPr>
        <w:t>Following are the Terms and Conditions of the Contract (TCC) applicable to this tender enquiry. The Contract / Purchase Order resulting from this tender enquiry shall be governed by the terms and conditions given in this TCC. Bidders submitting the bid against this tender enquiry shall be deemed to have read and understood the same in total.</w:t>
      </w:r>
    </w:p>
    <w:p w14:paraId="3388649A" w14:textId="77777777" w:rsidR="00F6285F" w:rsidRPr="008B40AD" w:rsidRDefault="002B0E88">
      <w:pPr>
        <w:pStyle w:val="Heading2"/>
        <w:tabs>
          <w:tab w:val="left" w:pos="9752"/>
        </w:tabs>
        <w:rPr>
          <w:rFonts w:ascii="Times New Roman" w:hAnsi="Times New Roman" w:cs="Times New Roman"/>
          <w:sz w:val="24"/>
          <w:szCs w:val="24"/>
        </w:rPr>
      </w:pPr>
      <w:bookmarkStart w:id="71" w:name="_Toc351064246"/>
      <w:bookmarkStart w:id="72" w:name="_Toc387392883"/>
      <w:bookmarkStart w:id="73" w:name="_Toc439871626"/>
      <w:bookmarkStart w:id="74" w:name="_Toc199842454"/>
      <w:r w:rsidRPr="008B40AD">
        <w:rPr>
          <w:rFonts w:ascii="Times New Roman" w:hAnsi="Times New Roman" w:cs="Times New Roman"/>
          <w:sz w:val="24"/>
          <w:szCs w:val="24"/>
        </w:rPr>
        <w:t>General provisions of the Contract</w:t>
      </w:r>
      <w:bookmarkEnd w:id="71"/>
      <w:bookmarkEnd w:id="72"/>
      <w:bookmarkEnd w:id="73"/>
      <w:bookmarkEnd w:id="74"/>
    </w:p>
    <w:p w14:paraId="12882457" w14:textId="77777777" w:rsidR="00F6285F" w:rsidRPr="008B40AD" w:rsidRDefault="002B0E88">
      <w:pPr>
        <w:pStyle w:val="Heading3"/>
        <w:tabs>
          <w:tab w:val="left" w:pos="9752"/>
        </w:tabs>
        <w:rPr>
          <w:rFonts w:ascii="Times New Roman" w:hAnsi="Times New Roman" w:cs="Times New Roman"/>
        </w:rPr>
      </w:pPr>
      <w:bookmarkStart w:id="75" w:name="_Toc387392884"/>
      <w:bookmarkStart w:id="76" w:name="_Toc439871627"/>
      <w:bookmarkStart w:id="77" w:name="_Toc199842455"/>
      <w:r w:rsidRPr="008B40AD">
        <w:rPr>
          <w:rFonts w:ascii="Times New Roman" w:hAnsi="Times New Roman" w:cs="Times New Roman"/>
        </w:rPr>
        <w:t>Language</w:t>
      </w:r>
      <w:bookmarkEnd w:id="75"/>
      <w:bookmarkEnd w:id="76"/>
      <w:bookmarkEnd w:id="77"/>
      <w:r w:rsidRPr="008B40AD">
        <w:rPr>
          <w:rFonts w:ascii="Times New Roman" w:hAnsi="Times New Roman" w:cs="Times New Roman"/>
        </w:rPr>
        <w:t xml:space="preserve"> </w:t>
      </w:r>
    </w:p>
    <w:p w14:paraId="0BE6E085" w14:textId="77777777" w:rsidR="00F6285F" w:rsidRPr="008B40AD" w:rsidRDefault="002B0E88">
      <w:pPr>
        <w:pStyle w:val="Heading4"/>
        <w:tabs>
          <w:tab w:val="left" w:pos="9752"/>
        </w:tabs>
        <w:ind w:right="0"/>
        <w:rPr>
          <w:rFonts w:ascii="Times New Roman" w:hAnsi="Times New Roman"/>
          <w:sz w:val="24"/>
          <w:szCs w:val="24"/>
        </w:rPr>
      </w:pPr>
      <w:r w:rsidRPr="008B40AD">
        <w:rPr>
          <w:rFonts w:ascii="Times New Roman" w:hAnsi="Times New Roman"/>
          <w:sz w:val="24"/>
          <w:szCs w:val="24"/>
        </w:rPr>
        <w:t xml:space="preserve">The ruling language of the </w:t>
      </w:r>
      <w:r w:rsidRPr="008B40AD">
        <w:rPr>
          <w:rFonts w:ascii="Times New Roman" w:hAnsi="Times New Roman"/>
          <w:sz w:val="24"/>
          <w:szCs w:val="24"/>
          <w:lang w:val="en-US"/>
        </w:rPr>
        <w:t>Contract</w:t>
      </w:r>
      <w:r w:rsidRPr="008B40AD">
        <w:rPr>
          <w:rFonts w:ascii="Times New Roman" w:hAnsi="Times New Roman"/>
          <w:sz w:val="24"/>
          <w:szCs w:val="24"/>
        </w:rPr>
        <w:t xml:space="preserve"> and language for documentation and communication shall be English.</w:t>
      </w:r>
    </w:p>
    <w:p w14:paraId="334009A9" w14:textId="77777777" w:rsidR="00F6285F" w:rsidRPr="008B40AD" w:rsidRDefault="002B0E88">
      <w:pPr>
        <w:pStyle w:val="Heading3"/>
        <w:tabs>
          <w:tab w:val="left" w:pos="9752"/>
        </w:tabs>
        <w:rPr>
          <w:rFonts w:ascii="Times New Roman" w:hAnsi="Times New Roman" w:cs="Times New Roman"/>
        </w:rPr>
      </w:pPr>
      <w:bookmarkStart w:id="78" w:name="_Toc387392885"/>
      <w:bookmarkStart w:id="79" w:name="_Ref393976899"/>
      <w:bookmarkStart w:id="80" w:name="_Toc439871628"/>
      <w:bookmarkStart w:id="81" w:name="_Toc199842456"/>
      <w:r w:rsidRPr="008B40AD">
        <w:rPr>
          <w:rFonts w:ascii="Times New Roman" w:hAnsi="Times New Roman" w:cs="Times New Roman"/>
        </w:rPr>
        <w:t>Governing Law</w:t>
      </w:r>
      <w:bookmarkEnd w:id="78"/>
      <w:bookmarkEnd w:id="79"/>
      <w:bookmarkEnd w:id="80"/>
      <w:bookmarkEnd w:id="81"/>
    </w:p>
    <w:p w14:paraId="3ABF6CD7" w14:textId="77777777" w:rsidR="00F6285F" w:rsidRPr="008B40AD" w:rsidRDefault="002B0E88">
      <w:pPr>
        <w:pStyle w:val="Heading4"/>
        <w:tabs>
          <w:tab w:val="left" w:pos="9752"/>
        </w:tabs>
        <w:ind w:right="0"/>
        <w:rPr>
          <w:rFonts w:ascii="Times New Roman" w:hAnsi="Times New Roman"/>
          <w:sz w:val="24"/>
          <w:szCs w:val="24"/>
        </w:rPr>
      </w:pPr>
      <w:r w:rsidRPr="008B40AD">
        <w:rPr>
          <w:rFonts w:ascii="Times New Roman" w:hAnsi="Times New Roman"/>
          <w:sz w:val="24"/>
          <w:szCs w:val="24"/>
        </w:rPr>
        <w:t>The Contract</w:t>
      </w:r>
      <w:r w:rsidRPr="008B40AD">
        <w:rPr>
          <w:rFonts w:ascii="Times New Roman" w:hAnsi="Times New Roman"/>
          <w:sz w:val="24"/>
          <w:szCs w:val="24"/>
          <w:lang w:val="en-US"/>
        </w:rPr>
        <w:t>/Purchase Order</w:t>
      </w:r>
      <w:r w:rsidRPr="008B40AD">
        <w:rPr>
          <w:rFonts w:ascii="Times New Roman" w:hAnsi="Times New Roman"/>
          <w:sz w:val="24"/>
          <w:szCs w:val="24"/>
        </w:rPr>
        <w:t xml:space="preserve"> shall be construed and shall be governed by the laws of India and the Contractor/Supplier shall be required to comply with all the applicable laws with regard to performance of the Contract</w:t>
      </w:r>
      <w:r w:rsidRPr="008B40AD">
        <w:rPr>
          <w:rFonts w:ascii="Times New Roman" w:hAnsi="Times New Roman"/>
          <w:sz w:val="24"/>
          <w:szCs w:val="24"/>
          <w:lang w:val="en-US"/>
        </w:rPr>
        <w:t>/Purchase Order</w:t>
      </w:r>
      <w:r w:rsidRPr="008B40AD">
        <w:rPr>
          <w:rFonts w:ascii="Times New Roman" w:hAnsi="Times New Roman"/>
          <w:sz w:val="24"/>
          <w:szCs w:val="24"/>
        </w:rPr>
        <w:t>.</w:t>
      </w:r>
    </w:p>
    <w:p w14:paraId="5CBF42C7" w14:textId="77777777" w:rsidR="00F6285F" w:rsidRPr="008B40AD" w:rsidRDefault="002B0E88">
      <w:pPr>
        <w:pStyle w:val="Heading3"/>
        <w:tabs>
          <w:tab w:val="left" w:pos="9752"/>
        </w:tabs>
        <w:rPr>
          <w:rFonts w:ascii="Times New Roman" w:hAnsi="Times New Roman" w:cs="Times New Roman"/>
        </w:rPr>
      </w:pPr>
      <w:bookmarkStart w:id="82" w:name="_Toc387392886"/>
      <w:bookmarkStart w:id="83" w:name="_Ref393976901"/>
      <w:bookmarkStart w:id="84" w:name="_Toc439871629"/>
      <w:bookmarkStart w:id="85" w:name="_Toc199842457"/>
      <w:r w:rsidRPr="008B40AD">
        <w:rPr>
          <w:rFonts w:ascii="Times New Roman" w:hAnsi="Times New Roman" w:cs="Times New Roman"/>
        </w:rPr>
        <w:t>Jurisdiction</w:t>
      </w:r>
      <w:bookmarkEnd w:id="82"/>
      <w:bookmarkEnd w:id="83"/>
      <w:bookmarkEnd w:id="84"/>
      <w:bookmarkEnd w:id="85"/>
    </w:p>
    <w:p w14:paraId="3071C1DB" w14:textId="77777777" w:rsidR="00F6285F" w:rsidRPr="008B40AD" w:rsidRDefault="002B0E88">
      <w:pPr>
        <w:pStyle w:val="Heading4"/>
        <w:tabs>
          <w:tab w:val="left" w:pos="9752"/>
        </w:tabs>
        <w:ind w:right="0"/>
        <w:rPr>
          <w:rFonts w:ascii="Times New Roman" w:hAnsi="Times New Roman"/>
          <w:sz w:val="24"/>
          <w:szCs w:val="24"/>
        </w:rPr>
      </w:pPr>
      <w:r w:rsidRPr="008B40AD">
        <w:rPr>
          <w:rFonts w:ascii="Times New Roman" w:hAnsi="Times New Roman"/>
          <w:sz w:val="24"/>
          <w:szCs w:val="24"/>
        </w:rPr>
        <w:t xml:space="preserve">The Courts in </w:t>
      </w:r>
      <w:r w:rsidRPr="008B40AD">
        <w:rPr>
          <w:rFonts w:ascii="Times New Roman" w:hAnsi="Times New Roman"/>
          <w:sz w:val="24"/>
          <w:szCs w:val="24"/>
          <w:lang w:val="en-US"/>
        </w:rPr>
        <w:t>Ahmedabad</w:t>
      </w:r>
      <w:r w:rsidRPr="008B40AD">
        <w:rPr>
          <w:rFonts w:ascii="Times New Roman" w:hAnsi="Times New Roman"/>
          <w:sz w:val="24"/>
          <w:szCs w:val="24"/>
        </w:rPr>
        <w:t xml:space="preserve"> (Gujarat State, India) </w:t>
      </w:r>
      <w:r w:rsidRPr="008B40AD">
        <w:rPr>
          <w:rFonts w:ascii="Times New Roman" w:hAnsi="Times New Roman"/>
          <w:sz w:val="24"/>
          <w:szCs w:val="24"/>
          <w:lang w:val="en-US"/>
        </w:rPr>
        <w:t xml:space="preserve">only </w:t>
      </w:r>
      <w:r w:rsidRPr="008B40AD">
        <w:rPr>
          <w:rFonts w:ascii="Times New Roman" w:hAnsi="Times New Roman"/>
          <w:sz w:val="24"/>
          <w:szCs w:val="24"/>
        </w:rPr>
        <w:t>shall have exclusive jurisdiction to deal with and decide all disputes arising out of this Contract/</w:t>
      </w:r>
      <w:r w:rsidRPr="008B40AD">
        <w:rPr>
          <w:rFonts w:ascii="Times New Roman" w:hAnsi="Times New Roman"/>
          <w:sz w:val="24"/>
          <w:szCs w:val="24"/>
          <w:lang w:val="en-US"/>
        </w:rPr>
        <w:t>Purchase Order</w:t>
      </w:r>
      <w:r w:rsidRPr="008B40AD">
        <w:rPr>
          <w:rFonts w:ascii="Times New Roman" w:hAnsi="Times New Roman"/>
          <w:sz w:val="24"/>
          <w:szCs w:val="24"/>
        </w:rPr>
        <w:t>.</w:t>
      </w:r>
    </w:p>
    <w:p w14:paraId="1726C82D" w14:textId="77777777" w:rsidR="00F6285F" w:rsidRPr="008B40AD" w:rsidRDefault="002B0E88">
      <w:pPr>
        <w:pStyle w:val="Heading3"/>
        <w:tabs>
          <w:tab w:val="left" w:pos="9752"/>
        </w:tabs>
        <w:rPr>
          <w:rFonts w:ascii="Times New Roman" w:hAnsi="Times New Roman" w:cs="Times New Roman"/>
        </w:rPr>
      </w:pPr>
      <w:bookmarkStart w:id="86" w:name="_Toc387392887"/>
      <w:bookmarkStart w:id="87" w:name="_Toc439871630"/>
      <w:bookmarkStart w:id="88" w:name="_Toc199842458"/>
      <w:r w:rsidRPr="008B40AD">
        <w:rPr>
          <w:rFonts w:ascii="Times New Roman" w:hAnsi="Times New Roman" w:cs="Times New Roman"/>
        </w:rPr>
        <w:t>Exercising the Rights and Powers of the Purchaser</w:t>
      </w:r>
      <w:bookmarkEnd w:id="86"/>
      <w:bookmarkEnd w:id="87"/>
      <w:bookmarkEnd w:id="88"/>
    </w:p>
    <w:p w14:paraId="45DA231D" w14:textId="77777777" w:rsidR="00F6285F" w:rsidRPr="008B40AD" w:rsidRDefault="002B0E88">
      <w:pPr>
        <w:pStyle w:val="Heading4"/>
        <w:tabs>
          <w:tab w:val="left" w:pos="9752"/>
        </w:tabs>
        <w:ind w:right="0"/>
        <w:rPr>
          <w:rFonts w:ascii="Times New Roman" w:hAnsi="Times New Roman"/>
          <w:sz w:val="24"/>
          <w:szCs w:val="24"/>
        </w:rPr>
      </w:pPr>
      <w:r w:rsidRPr="008B40AD">
        <w:rPr>
          <w:rFonts w:ascii="Times New Roman" w:hAnsi="Times New Roman"/>
          <w:sz w:val="24"/>
          <w:szCs w:val="24"/>
        </w:rPr>
        <w:t>All the rights, discretion and powers of the Purchaser under the Contract shall be exercised by the Purchaser through written communications which shall be given by the Project Director or other officers authorized by him for and on behalf of the Purchaser.</w:t>
      </w:r>
    </w:p>
    <w:p w14:paraId="5C81F549" w14:textId="77777777" w:rsidR="00F6285F" w:rsidRPr="008B40AD" w:rsidRDefault="002B0E88">
      <w:pPr>
        <w:pStyle w:val="Heading3"/>
        <w:tabs>
          <w:tab w:val="left" w:pos="9752"/>
        </w:tabs>
        <w:rPr>
          <w:rFonts w:ascii="Times New Roman" w:hAnsi="Times New Roman" w:cs="Times New Roman"/>
        </w:rPr>
      </w:pPr>
      <w:bookmarkStart w:id="89" w:name="_Toc387392888"/>
      <w:bookmarkStart w:id="90" w:name="_Toc439871631"/>
      <w:bookmarkStart w:id="91" w:name="_Toc199842459"/>
      <w:r w:rsidRPr="008B40AD">
        <w:rPr>
          <w:rFonts w:ascii="Times New Roman" w:hAnsi="Times New Roman" w:cs="Times New Roman"/>
        </w:rPr>
        <w:t>Publicity</w:t>
      </w:r>
      <w:bookmarkEnd w:id="89"/>
      <w:bookmarkEnd w:id="90"/>
      <w:bookmarkEnd w:id="91"/>
    </w:p>
    <w:p w14:paraId="00ABE4FD" w14:textId="77777777" w:rsidR="00F6285F" w:rsidRPr="008B40AD" w:rsidRDefault="002B0E88">
      <w:pPr>
        <w:pStyle w:val="Heading4"/>
        <w:tabs>
          <w:tab w:val="left" w:pos="9752"/>
        </w:tabs>
        <w:ind w:right="0"/>
        <w:rPr>
          <w:rFonts w:ascii="Times New Roman" w:hAnsi="Times New Roman"/>
          <w:sz w:val="24"/>
          <w:szCs w:val="24"/>
        </w:rPr>
      </w:pPr>
      <w:r w:rsidRPr="008B40AD">
        <w:rPr>
          <w:rFonts w:ascii="Times New Roman" w:hAnsi="Times New Roman"/>
          <w:sz w:val="24"/>
          <w:szCs w:val="24"/>
        </w:rPr>
        <w:t>No publicity of any kind</w:t>
      </w:r>
      <w:r w:rsidRPr="008B40AD">
        <w:rPr>
          <w:rStyle w:val="Heading4Char"/>
          <w:rFonts w:ascii="Times New Roman" w:hAnsi="Times New Roman"/>
          <w:sz w:val="24"/>
          <w:szCs w:val="24"/>
        </w:rPr>
        <w:t xml:space="preserve"> </w:t>
      </w:r>
      <w:r w:rsidRPr="008B40AD">
        <w:rPr>
          <w:rFonts w:ascii="Times New Roman" w:hAnsi="Times New Roman"/>
          <w:sz w:val="24"/>
          <w:szCs w:val="24"/>
        </w:rPr>
        <w:t>whatsoever regarding the Contract/</w:t>
      </w:r>
      <w:r w:rsidRPr="008B40AD">
        <w:rPr>
          <w:rFonts w:ascii="Times New Roman" w:hAnsi="Times New Roman"/>
          <w:sz w:val="24"/>
          <w:szCs w:val="24"/>
          <w:lang w:val="en-US"/>
        </w:rPr>
        <w:t>Purchase Order</w:t>
      </w:r>
      <w:r w:rsidRPr="008B40AD">
        <w:rPr>
          <w:rFonts w:ascii="Times New Roman" w:hAnsi="Times New Roman"/>
          <w:sz w:val="24"/>
          <w:szCs w:val="24"/>
        </w:rPr>
        <w:t xml:space="preserve"> shall be given by the Contractor/Supplier without prior written permission of the Purchaser.</w:t>
      </w:r>
    </w:p>
    <w:p w14:paraId="5D7C6DDD" w14:textId="77777777" w:rsidR="00F6285F" w:rsidRPr="008B40AD" w:rsidRDefault="002B0E88">
      <w:pPr>
        <w:pStyle w:val="Heading3"/>
        <w:tabs>
          <w:tab w:val="left" w:pos="9752"/>
        </w:tabs>
        <w:rPr>
          <w:rFonts w:ascii="Times New Roman" w:hAnsi="Times New Roman" w:cs="Times New Roman"/>
        </w:rPr>
      </w:pPr>
      <w:bookmarkStart w:id="92" w:name="_Toc387392889"/>
      <w:bookmarkStart w:id="93" w:name="_Toc439871632"/>
      <w:bookmarkStart w:id="94" w:name="_Toc199842460"/>
      <w:r w:rsidRPr="008B40AD">
        <w:rPr>
          <w:rFonts w:ascii="Times New Roman" w:hAnsi="Times New Roman" w:cs="Times New Roman"/>
        </w:rPr>
        <w:t>Confidentiality and Secrecy</w:t>
      </w:r>
      <w:bookmarkEnd w:id="92"/>
      <w:bookmarkEnd w:id="93"/>
      <w:bookmarkEnd w:id="94"/>
    </w:p>
    <w:p w14:paraId="098F9AB8" w14:textId="77777777" w:rsidR="00F6285F" w:rsidRPr="008B40AD" w:rsidRDefault="002B0E88">
      <w:pPr>
        <w:pStyle w:val="Heading4"/>
        <w:ind w:right="-29"/>
        <w:rPr>
          <w:rFonts w:ascii="Times New Roman" w:hAnsi="Times New Roman"/>
          <w:sz w:val="24"/>
          <w:szCs w:val="24"/>
        </w:rPr>
      </w:pPr>
      <w:r w:rsidRPr="008B40AD">
        <w:rPr>
          <w:rFonts w:ascii="Times New Roman" w:hAnsi="Times New Roman"/>
          <w:sz w:val="24"/>
          <w:szCs w:val="24"/>
        </w:rPr>
        <w:t>All information</w:t>
      </w:r>
      <w:r w:rsidRPr="008B40AD">
        <w:rPr>
          <w:rFonts w:ascii="Times New Roman" w:hAnsi="Times New Roman"/>
          <w:sz w:val="24"/>
          <w:szCs w:val="24"/>
          <w:lang w:val="en-US"/>
        </w:rPr>
        <w:t xml:space="preserve">, including but not limited to, </w:t>
      </w:r>
      <w:r w:rsidRPr="008B40AD">
        <w:rPr>
          <w:rFonts w:ascii="Times New Roman" w:hAnsi="Times New Roman"/>
          <w:sz w:val="24"/>
          <w:szCs w:val="24"/>
        </w:rPr>
        <w:t>specifications</w:t>
      </w:r>
      <w:r w:rsidRPr="008B40AD">
        <w:rPr>
          <w:rFonts w:ascii="Times New Roman" w:hAnsi="Times New Roman"/>
          <w:sz w:val="24"/>
          <w:szCs w:val="24"/>
          <w:lang w:val="en-US"/>
        </w:rPr>
        <w:t xml:space="preserve">, </w:t>
      </w:r>
      <w:r w:rsidRPr="008B40AD">
        <w:rPr>
          <w:rFonts w:ascii="Times New Roman" w:hAnsi="Times New Roman"/>
          <w:sz w:val="24"/>
          <w:szCs w:val="24"/>
        </w:rPr>
        <w:t xml:space="preserve">drawings and designs </w:t>
      </w:r>
      <w:r w:rsidRPr="008B40AD">
        <w:rPr>
          <w:rFonts w:ascii="Times New Roman" w:hAnsi="Times New Roman"/>
          <w:sz w:val="24"/>
          <w:szCs w:val="24"/>
          <w:lang w:val="en-US"/>
        </w:rPr>
        <w:t xml:space="preserve">that are </w:t>
      </w:r>
      <w:r w:rsidRPr="008B40AD">
        <w:rPr>
          <w:rFonts w:ascii="Times New Roman" w:hAnsi="Times New Roman"/>
          <w:sz w:val="24"/>
          <w:szCs w:val="24"/>
        </w:rPr>
        <w:t xml:space="preserve">imparted to the </w:t>
      </w:r>
      <w:r w:rsidRPr="008B40AD">
        <w:rPr>
          <w:rFonts w:ascii="Times New Roman" w:hAnsi="Times New Roman"/>
          <w:sz w:val="24"/>
          <w:szCs w:val="24"/>
          <w:lang w:val="en-US"/>
        </w:rPr>
        <w:t xml:space="preserve">Contractor/Supplier, </w:t>
      </w:r>
      <w:r w:rsidRPr="008B40AD">
        <w:rPr>
          <w:rFonts w:ascii="Times New Roman" w:hAnsi="Times New Roman"/>
          <w:sz w:val="24"/>
          <w:szCs w:val="24"/>
        </w:rPr>
        <w:t xml:space="preserve">shall at all times, remain the absolute property of the </w:t>
      </w:r>
      <w:r w:rsidRPr="008B40AD">
        <w:rPr>
          <w:rFonts w:ascii="Times New Roman" w:hAnsi="Times New Roman"/>
          <w:sz w:val="24"/>
          <w:szCs w:val="24"/>
          <w:lang w:val="en-US"/>
        </w:rPr>
        <w:t>Purchaser</w:t>
      </w:r>
      <w:r w:rsidRPr="008B40AD">
        <w:rPr>
          <w:rFonts w:ascii="Times New Roman" w:hAnsi="Times New Roman"/>
          <w:sz w:val="24"/>
          <w:szCs w:val="24"/>
        </w:rPr>
        <w:t xml:space="preserve">. The </w:t>
      </w:r>
      <w:r w:rsidRPr="008B40AD">
        <w:rPr>
          <w:rFonts w:ascii="Times New Roman" w:hAnsi="Times New Roman"/>
          <w:sz w:val="24"/>
          <w:szCs w:val="24"/>
          <w:lang w:val="en-US"/>
        </w:rPr>
        <w:t>Contractor/Supplier</w:t>
      </w:r>
      <w:r w:rsidRPr="008B40AD">
        <w:rPr>
          <w:rFonts w:ascii="Times New Roman" w:hAnsi="Times New Roman"/>
          <w:sz w:val="24"/>
          <w:szCs w:val="24"/>
        </w:rPr>
        <w:t xml:space="preserve"> shall not use them for purposes other than for which they are provided for</w:t>
      </w:r>
      <w:r w:rsidRPr="008B40AD">
        <w:rPr>
          <w:rFonts w:ascii="Times New Roman" w:hAnsi="Times New Roman"/>
          <w:sz w:val="24"/>
          <w:szCs w:val="24"/>
          <w:lang w:val="en-US"/>
        </w:rPr>
        <w:t>,</w:t>
      </w:r>
      <w:r w:rsidRPr="008B40AD">
        <w:rPr>
          <w:rFonts w:ascii="Times New Roman" w:hAnsi="Times New Roman"/>
          <w:sz w:val="24"/>
          <w:szCs w:val="24"/>
        </w:rPr>
        <w:t xml:space="preserve"> and shall treat all these documents as confidential. These shall not be reproduced in whole or in part for any other purpose.</w:t>
      </w:r>
    </w:p>
    <w:p w14:paraId="652F4535" w14:textId="77777777" w:rsidR="00F6285F" w:rsidRPr="008B40AD" w:rsidRDefault="002B0E88">
      <w:pPr>
        <w:pStyle w:val="Heading4"/>
        <w:ind w:right="-29"/>
        <w:rPr>
          <w:rFonts w:ascii="Times New Roman" w:hAnsi="Times New Roman"/>
          <w:sz w:val="24"/>
          <w:szCs w:val="24"/>
        </w:rPr>
      </w:pPr>
      <w:r w:rsidRPr="008B40AD">
        <w:rPr>
          <w:rFonts w:ascii="Times New Roman" w:hAnsi="Times New Roman"/>
          <w:sz w:val="24"/>
          <w:szCs w:val="24"/>
        </w:rPr>
        <w:t xml:space="preserve">The </w:t>
      </w:r>
      <w:r w:rsidRPr="008B40AD">
        <w:rPr>
          <w:rFonts w:ascii="Times New Roman" w:hAnsi="Times New Roman"/>
          <w:sz w:val="24"/>
          <w:szCs w:val="24"/>
          <w:lang w:val="en-US"/>
        </w:rPr>
        <w:t>Contractor/Supplier</w:t>
      </w:r>
      <w:r w:rsidRPr="008B40AD">
        <w:rPr>
          <w:rFonts w:ascii="Times New Roman" w:hAnsi="Times New Roman"/>
          <w:sz w:val="24"/>
          <w:szCs w:val="24"/>
        </w:rPr>
        <w:t xml:space="preserve"> shall use his best </w:t>
      </w:r>
      <w:proofErr w:type="spellStart"/>
      <w:r w:rsidRPr="008B40AD">
        <w:rPr>
          <w:rFonts w:ascii="Times New Roman" w:hAnsi="Times New Roman"/>
          <w:sz w:val="24"/>
          <w:szCs w:val="24"/>
        </w:rPr>
        <w:t>endeavors</w:t>
      </w:r>
      <w:proofErr w:type="spellEnd"/>
      <w:r w:rsidRPr="008B40AD">
        <w:rPr>
          <w:rFonts w:ascii="Times New Roman" w:hAnsi="Times New Roman"/>
          <w:sz w:val="24"/>
          <w:szCs w:val="24"/>
        </w:rPr>
        <w:t xml:space="preserve"> to ensure that such information </w:t>
      </w:r>
      <w:proofErr w:type="gramStart"/>
      <w:r w:rsidRPr="008B40AD">
        <w:rPr>
          <w:rFonts w:ascii="Times New Roman" w:hAnsi="Times New Roman"/>
          <w:sz w:val="24"/>
          <w:szCs w:val="24"/>
        </w:rPr>
        <w:t>are</w:t>
      </w:r>
      <w:proofErr w:type="gramEnd"/>
      <w:r w:rsidRPr="008B40AD">
        <w:rPr>
          <w:rFonts w:ascii="Times New Roman" w:hAnsi="Times New Roman"/>
          <w:sz w:val="24"/>
          <w:szCs w:val="24"/>
        </w:rPr>
        <w:t xml:space="preserve"> not divulged to third parties except where needed for the performance of the </w:t>
      </w:r>
      <w:r w:rsidRPr="008B40AD">
        <w:rPr>
          <w:rFonts w:ascii="Times New Roman" w:hAnsi="Times New Roman"/>
          <w:sz w:val="24"/>
          <w:szCs w:val="24"/>
          <w:lang w:val="en-US"/>
        </w:rPr>
        <w:t>Contract/Purchase Order</w:t>
      </w:r>
      <w:r w:rsidRPr="008B40AD">
        <w:rPr>
          <w:rFonts w:ascii="Times New Roman" w:hAnsi="Times New Roman"/>
          <w:sz w:val="24"/>
          <w:szCs w:val="24"/>
        </w:rPr>
        <w:t xml:space="preserve"> by the </w:t>
      </w:r>
      <w:r w:rsidRPr="008B40AD">
        <w:rPr>
          <w:rFonts w:ascii="Times New Roman" w:hAnsi="Times New Roman"/>
          <w:sz w:val="24"/>
          <w:szCs w:val="24"/>
          <w:lang w:val="en-US"/>
        </w:rPr>
        <w:t>Contractor/Supplier</w:t>
      </w:r>
      <w:r w:rsidRPr="008B40AD">
        <w:rPr>
          <w:rFonts w:ascii="Times New Roman" w:hAnsi="Times New Roman"/>
          <w:sz w:val="24"/>
          <w:szCs w:val="24"/>
        </w:rPr>
        <w:t xml:space="preserve"> with the prior consent of the Purchaser. In such cases, the </w:t>
      </w:r>
      <w:r w:rsidRPr="008B40AD">
        <w:rPr>
          <w:rFonts w:ascii="Times New Roman" w:hAnsi="Times New Roman"/>
          <w:sz w:val="24"/>
          <w:szCs w:val="24"/>
          <w:lang w:val="en-US"/>
        </w:rPr>
        <w:t>Contractor/Supplier</w:t>
      </w:r>
      <w:r w:rsidRPr="008B40AD">
        <w:rPr>
          <w:rFonts w:ascii="Times New Roman" w:hAnsi="Times New Roman"/>
          <w:sz w:val="24"/>
          <w:szCs w:val="24"/>
        </w:rPr>
        <w:t xml:space="preserve"> shall ensure and obtain similar obligation of confidence, from other parties in question. </w:t>
      </w:r>
    </w:p>
    <w:p w14:paraId="617EDD37" w14:textId="77777777" w:rsidR="00F6285F" w:rsidRPr="008B40AD" w:rsidRDefault="002B0E88">
      <w:pPr>
        <w:pStyle w:val="Heading4"/>
        <w:tabs>
          <w:tab w:val="left" w:pos="9752"/>
        </w:tabs>
        <w:ind w:right="0"/>
        <w:rPr>
          <w:rFonts w:ascii="Times New Roman" w:hAnsi="Times New Roman"/>
          <w:sz w:val="24"/>
          <w:szCs w:val="24"/>
          <w:lang w:val="en-US"/>
        </w:rPr>
      </w:pPr>
      <w:proofErr w:type="gramStart"/>
      <w:r w:rsidRPr="008B40AD">
        <w:rPr>
          <w:rFonts w:ascii="Times New Roman" w:hAnsi="Times New Roman"/>
          <w:sz w:val="24"/>
          <w:szCs w:val="24"/>
        </w:rPr>
        <w:t xml:space="preserve">The </w:t>
      </w:r>
      <w:r w:rsidRPr="008B40AD">
        <w:rPr>
          <w:rFonts w:ascii="Times New Roman" w:hAnsi="Times New Roman"/>
          <w:spacing w:val="5"/>
          <w:sz w:val="24"/>
          <w:szCs w:val="24"/>
        </w:rPr>
        <w:t xml:space="preserve"> </w:t>
      </w:r>
      <w:r w:rsidRPr="008B40AD">
        <w:rPr>
          <w:rFonts w:ascii="Times New Roman" w:hAnsi="Times New Roman"/>
          <w:sz w:val="24"/>
          <w:szCs w:val="24"/>
        </w:rPr>
        <w:t>Contractor</w:t>
      </w:r>
      <w:proofErr w:type="gramEnd"/>
      <w:r w:rsidRPr="008B40AD">
        <w:rPr>
          <w:rFonts w:ascii="Times New Roman" w:hAnsi="Times New Roman"/>
          <w:sz w:val="24"/>
          <w:szCs w:val="24"/>
        </w:rPr>
        <w:t xml:space="preserve">/Supplier </w:t>
      </w:r>
      <w:r w:rsidRPr="008B40AD">
        <w:rPr>
          <w:rFonts w:ascii="Times New Roman" w:hAnsi="Times New Roman"/>
          <w:spacing w:val="4"/>
          <w:sz w:val="24"/>
          <w:szCs w:val="24"/>
        </w:rPr>
        <w:t xml:space="preserve"> </w:t>
      </w:r>
      <w:r w:rsidRPr="008B40AD">
        <w:rPr>
          <w:rFonts w:ascii="Times New Roman" w:hAnsi="Times New Roman"/>
          <w:sz w:val="24"/>
          <w:szCs w:val="24"/>
        </w:rPr>
        <w:t xml:space="preserve">shall </w:t>
      </w:r>
      <w:r w:rsidRPr="008B40AD">
        <w:rPr>
          <w:rFonts w:ascii="Times New Roman" w:hAnsi="Times New Roman"/>
          <w:spacing w:val="5"/>
          <w:sz w:val="24"/>
          <w:szCs w:val="24"/>
        </w:rPr>
        <w:t xml:space="preserve"> </w:t>
      </w:r>
      <w:r w:rsidRPr="008B40AD">
        <w:rPr>
          <w:rFonts w:ascii="Times New Roman" w:hAnsi="Times New Roman"/>
          <w:spacing w:val="-1"/>
          <w:sz w:val="24"/>
          <w:szCs w:val="24"/>
        </w:rPr>
        <w:t>a</w:t>
      </w:r>
      <w:r w:rsidRPr="008B40AD">
        <w:rPr>
          <w:rFonts w:ascii="Times New Roman" w:hAnsi="Times New Roman"/>
          <w:sz w:val="24"/>
          <w:szCs w:val="24"/>
        </w:rPr>
        <w:t xml:space="preserve">t </w:t>
      </w:r>
      <w:r w:rsidRPr="008B40AD">
        <w:rPr>
          <w:rFonts w:ascii="Times New Roman" w:hAnsi="Times New Roman"/>
          <w:spacing w:val="5"/>
          <w:sz w:val="24"/>
          <w:szCs w:val="24"/>
        </w:rPr>
        <w:t xml:space="preserve"> </w:t>
      </w:r>
      <w:r w:rsidRPr="008B40AD">
        <w:rPr>
          <w:rFonts w:ascii="Times New Roman" w:hAnsi="Times New Roman"/>
          <w:sz w:val="24"/>
          <w:szCs w:val="24"/>
        </w:rPr>
        <w:t xml:space="preserve">his </w:t>
      </w:r>
      <w:r w:rsidRPr="008B40AD">
        <w:rPr>
          <w:rFonts w:ascii="Times New Roman" w:hAnsi="Times New Roman"/>
          <w:spacing w:val="4"/>
          <w:sz w:val="24"/>
          <w:szCs w:val="24"/>
        </w:rPr>
        <w:t xml:space="preserve"> </w:t>
      </w:r>
      <w:r w:rsidRPr="008B40AD">
        <w:rPr>
          <w:rFonts w:ascii="Times New Roman" w:hAnsi="Times New Roman"/>
          <w:sz w:val="24"/>
          <w:szCs w:val="24"/>
        </w:rPr>
        <w:t xml:space="preserve">own </w:t>
      </w:r>
      <w:r w:rsidRPr="008B40AD">
        <w:rPr>
          <w:rFonts w:ascii="Times New Roman" w:hAnsi="Times New Roman"/>
          <w:spacing w:val="3"/>
          <w:sz w:val="24"/>
          <w:szCs w:val="24"/>
        </w:rPr>
        <w:t xml:space="preserve"> </w:t>
      </w:r>
      <w:r w:rsidRPr="008B40AD">
        <w:rPr>
          <w:rFonts w:ascii="Times New Roman" w:hAnsi="Times New Roman"/>
          <w:sz w:val="24"/>
          <w:szCs w:val="24"/>
        </w:rPr>
        <w:t xml:space="preserve">cost </w:t>
      </w:r>
      <w:r w:rsidRPr="008B40AD">
        <w:rPr>
          <w:rFonts w:ascii="Times New Roman" w:hAnsi="Times New Roman"/>
          <w:spacing w:val="5"/>
          <w:sz w:val="24"/>
          <w:szCs w:val="24"/>
        </w:rPr>
        <w:t xml:space="preserve"> </w:t>
      </w:r>
      <w:r w:rsidRPr="008B40AD">
        <w:rPr>
          <w:rFonts w:ascii="Times New Roman" w:hAnsi="Times New Roman"/>
          <w:spacing w:val="-1"/>
          <w:sz w:val="24"/>
          <w:szCs w:val="24"/>
        </w:rPr>
        <w:t>p</w:t>
      </w:r>
      <w:r w:rsidRPr="008B40AD">
        <w:rPr>
          <w:rFonts w:ascii="Times New Roman" w:hAnsi="Times New Roman"/>
          <w:sz w:val="24"/>
          <w:szCs w:val="24"/>
        </w:rPr>
        <w:t xml:space="preserve">rocure </w:t>
      </w:r>
      <w:r w:rsidRPr="008B40AD">
        <w:rPr>
          <w:rFonts w:ascii="Times New Roman" w:hAnsi="Times New Roman"/>
          <w:spacing w:val="4"/>
          <w:sz w:val="24"/>
          <w:szCs w:val="24"/>
        </w:rPr>
        <w:t xml:space="preserve"> </w:t>
      </w:r>
      <w:r w:rsidRPr="008B40AD">
        <w:rPr>
          <w:rFonts w:ascii="Times New Roman" w:hAnsi="Times New Roman"/>
          <w:sz w:val="24"/>
          <w:szCs w:val="24"/>
        </w:rPr>
        <w:t xml:space="preserve">from </w:t>
      </w:r>
      <w:r w:rsidRPr="008B40AD">
        <w:rPr>
          <w:rFonts w:ascii="Times New Roman" w:hAnsi="Times New Roman"/>
          <w:spacing w:val="2"/>
          <w:sz w:val="24"/>
          <w:szCs w:val="24"/>
        </w:rPr>
        <w:t xml:space="preserve"> </w:t>
      </w:r>
      <w:r w:rsidRPr="008B40AD">
        <w:rPr>
          <w:rFonts w:ascii="Times New Roman" w:hAnsi="Times New Roman"/>
          <w:sz w:val="24"/>
          <w:szCs w:val="24"/>
        </w:rPr>
        <w:t xml:space="preserve">his </w:t>
      </w:r>
      <w:r w:rsidRPr="008B40AD">
        <w:rPr>
          <w:rFonts w:ascii="Times New Roman" w:hAnsi="Times New Roman"/>
          <w:spacing w:val="5"/>
          <w:sz w:val="24"/>
          <w:szCs w:val="24"/>
        </w:rPr>
        <w:t xml:space="preserve"> </w:t>
      </w:r>
      <w:r w:rsidRPr="008B40AD">
        <w:rPr>
          <w:rFonts w:ascii="Times New Roman" w:hAnsi="Times New Roman"/>
          <w:sz w:val="24"/>
          <w:szCs w:val="24"/>
        </w:rPr>
        <w:t xml:space="preserve">own </w:t>
      </w:r>
      <w:r w:rsidRPr="008B40AD">
        <w:rPr>
          <w:rFonts w:ascii="Times New Roman" w:hAnsi="Times New Roman"/>
          <w:spacing w:val="4"/>
          <w:sz w:val="24"/>
          <w:szCs w:val="24"/>
        </w:rPr>
        <w:t xml:space="preserve"> </w:t>
      </w:r>
      <w:r w:rsidRPr="008B40AD">
        <w:rPr>
          <w:rFonts w:ascii="Times New Roman" w:hAnsi="Times New Roman"/>
          <w:sz w:val="24"/>
          <w:szCs w:val="24"/>
        </w:rPr>
        <w:t>e</w:t>
      </w:r>
      <w:r w:rsidRPr="008B40AD">
        <w:rPr>
          <w:rFonts w:ascii="Times New Roman" w:hAnsi="Times New Roman"/>
          <w:spacing w:val="-2"/>
          <w:sz w:val="24"/>
          <w:szCs w:val="24"/>
        </w:rPr>
        <w:t>m</w:t>
      </w:r>
      <w:r w:rsidRPr="008B40AD">
        <w:rPr>
          <w:rFonts w:ascii="Times New Roman" w:hAnsi="Times New Roman"/>
          <w:sz w:val="24"/>
          <w:szCs w:val="24"/>
        </w:rPr>
        <w:t>pl</w:t>
      </w:r>
      <w:r w:rsidRPr="008B40AD">
        <w:rPr>
          <w:rFonts w:ascii="Times New Roman" w:hAnsi="Times New Roman"/>
          <w:spacing w:val="1"/>
          <w:sz w:val="24"/>
          <w:szCs w:val="24"/>
        </w:rPr>
        <w:t>o</w:t>
      </w:r>
      <w:r w:rsidRPr="008B40AD">
        <w:rPr>
          <w:rFonts w:ascii="Times New Roman" w:hAnsi="Times New Roman"/>
          <w:sz w:val="24"/>
          <w:szCs w:val="24"/>
        </w:rPr>
        <w:t xml:space="preserve">yees, </w:t>
      </w:r>
      <w:r w:rsidRPr="008B40AD">
        <w:rPr>
          <w:rFonts w:ascii="Times New Roman" w:hAnsi="Times New Roman"/>
          <w:spacing w:val="5"/>
          <w:sz w:val="24"/>
          <w:szCs w:val="24"/>
        </w:rPr>
        <w:t xml:space="preserve"> </w:t>
      </w:r>
      <w:r w:rsidRPr="008B40AD">
        <w:rPr>
          <w:rFonts w:ascii="Times New Roman" w:hAnsi="Times New Roman"/>
          <w:sz w:val="24"/>
          <w:szCs w:val="24"/>
        </w:rPr>
        <w:t>age</w:t>
      </w:r>
      <w:r w:rsidRPr="008B40AD">
        <w:rPr>
          <w:rFonts w:ascii="Times New Roman" w:hAnsi="Times New Roman"/>
          <w:spacing w:val="-1"/>
          <w:sz w:val="24"/>
          <w:szCs w:val="24"/>
        </w:rPr>
        <w:t>n</w:t>
      </w:r>
      <w:r w:rsidRPr="008B40AD">
        <w:rPr>
          <w:rFonts w:ascii="Times New Roman" w:hAnsi="Times New Roman"/>
          <w:spacing w:val="5"/>
          <w:sz w:val="24"/>
          <w:szCs w:val="24"/>
        </w:rPr>
        <w:t>t</w:t>
      </w:r>
      <w:r w:rsidRPr="008B40AD">
        <w:rPr>
          <w:rFonts w:ascii="Times New Roman" w:hAnsi="Times New Roman"/>
          <w:sz w:val="24"/>
          <w:szCs w:val="24"/>
        </w:rPr>
        <w:t xml:space="preserve">s, suppliers </w:t>
      </w:r>
      <w:r w:rsidRPr="008B40AD">
        <w:rPr>
          <w:rFonts w:ascii="Times New Roman" w:hAnsi="Times New Roman"/>
          <w:spacing w:val="4"/>
          <w:sz w:val="24"/>
          <w:szCs w:val="24"/>
        </w:rPr>
        <w:t xml:space="preserve"> </w:t>
      </w:r>
      <w:r w:rsidRPr="008B40AD">
        <w:rPr>
          <w:rFonts w:ascii="Times New Roman" w:hAnsi="Times New Roman"/>
          <w:sz w:val="24"/>
          <w:szCs w:val="24"/>
        </w:rPr>
        <w:t xml:space="preserve">or </w:t>
      </w:r>
      <w:r w:rsidRPr="008B40AD">
        <w:rPr>
          <w:rFonts w:ascii="Times New Roman" w:hAnsi="Times New Roman"/>
          <w:spacing w:val="5"/>
          <w:sz w:val="24"/>
          <w:szCs w:val="24"/>
        </w:rPr>
        <w:t xml:space="preserve"> </w:t>
      </w:r>
      <w:r w:rsidRPr="008B40AD">
        <w:rPr>
          <w:rFonts w:ascii="Times New Roman" w:hAnsi="Times New Roman"/>
          <w:sz w:val="24"/>
          <w:szCs w:val="24"/>
        </w:rPr>
        <w:t>sub-cont</w:t>
      </w:r>
      <w:r w:rsidRPr="008B40AD">
        <w:rPr>
          <w:rFonts w:ascii="Times New Roman" w:hAnsi="Times New Roman"/>
          <w:spacing w:val="1"/>
          <w:sz w:val="24"/>
          <w:szCs w:val="24"/>
        </w:rPr>
        <w:t>r</w:t>
      </w:r>
      <w:r w:rsidRPr="008B40AD">
        <w:rPr>
          <w:rFonts w:ascii="Times New Roman" w:hAnsi="Times New Roman"/>
          <w:spacing w:val="-1"/>
          <w:sz w:val="24"/>
          <w:szCs w:val="24"/>
        </w:rPr>
        <w:t>a</w:t>
      </w:r>
      <w:r w:rsidRPr="008B40AD">
        <w:rPr>
          <w:rFonts w:ascii="Times New Roman" w:hAnsi="Times New Roman"/>
          <w:sz w:val="24"/>
          <w:szCs w:val="24"/>
        </w:rPr>
        <w:t>ctors</w:t>
      </w:r>
      <w:r w:rsidRPr="008B40AD">
        <w:rPr>
          <w:rFonts w:ascii="Times New Roman" w:hAnsi="Times New Roman"/>
          <w:spacing w:val="7"/>
          <w:sz w:val="24"/>
          <w:szCs w:val="24"/>
        </w:rPr>
        <w:t xml:space="preserve"> </w:t>
      </w:r>
      <w:r w:rsidRPr="008B40AD">
        <w:rPr>
          <w:rFonts w:ascii="Times New Roman" w:hAnsi="Times New Roman"/>
          <w:sz w:val="24"/>
          <w:szCs w:val="24"/>
        </w:rPr>
        <w:t>(and</w:t>
      </w:r>
      <w:r w:rsidRPr="008B40AD">
        <w:rPr>
          <w:rFonts w:ascii="Times New Roman" w:hAnsi="Times New Roman"/>
          <w:spacing w:val="6"/>
          <w:sz w:val="24"/>
          <w:szCs w:val="24"/>
        </w:rPr>
        <w:t xml:space="preserve"> </w:t>
      </w:r>
      <w:r w:rsidRPr="008B40AD">
        <w:rPr>
          <w:rFonts w:ascii="Times New Roman" w:hAnsi="Times New Roman"/>
          <w:sz w:val="24"/>
          <w:szCs w:val="24"/>
        </w:rPr>
        <w:t>agents, suppliers</w:t>
      </w:r>
      <w:r w:rsidRPr="008B40AD">
        <w:rPr>
          <w:rFonts w:ascii="Times New Roman" w:hAnsi="Times New Roman"/>
          <w:spacing w:val="7"/>
          <w:sz w:val="24"/>
          <w:szCs w:val="24"/>
        </w:rPr>
        <w:t xml:space="preserve"> </w:t>
      </w:r>
      <w:r w:rsidRPr="008B40AD">
        <w:rPr>
          <w:rFonts w:ascii="Times New Roman" w:hAnsi="Times New Roman"/>
          <w:spacing w:val="-1"/>
          <w:sz w:val="24"/>
          <w:szCs w:val="24"/>
        </w:rPr>
        <w:t>a</w:t>
      </w:r>
      <w:r w:rsidRPr="008B40AD">
        <w:rPr>
          <w:rFonts w:ascii="Times New Roman" w:hAnsi="Times New Roman"/>
          <w:sz w:val="24"/>
          <w:szCs w:val="24"/>
        </w:rPr>
        <w:t>nd</w:t>
      </w:r>
      <w:r w:rsidRPr="008B40AD">
        <w:rPr>
          <w:rFonts w:ascii="Times New Roman" w:hAnsi="Times New Roman"/>
          <w:spacing w:val="7"/>
          <w:sz w:val="24"/>
          <w:szCs w:val="24"/>
        </w:rPr>
        <w:t xml:space="preserve"> </w:t>
      </w:r>
      <w:r w:rsidRPr="008B40AD">
        <w:rPr>
          <w:rFonts w:ascii="Times New Roman" w:hAnsi="Times New Roman"/>
          <w:sz w:val="24"/>
          <w:szCs w:val="24"/>
        </w:rPr>
        <w:t>su</w:t>
      </w:r>
      <w:r w:rsidRPr="008B40AD">
        <w:rPr>
          <w:rFonts w:ascii="Times New Roman" w:hAnsi="Times New Roman"/>
          <w:spacing w:val="1"/>
          <w:sz w:val="24"/>
          <w:szCs w:val="24"/>
        </w:rPr>
        <w:t>b</w:t>
      </w:r>
      <w:r w:rsidRPr="008B40AD">
        <w:rPr>
          <w:rFonts w:ascii="Times New Roman" w:hAnsi="Times New Roman"/>
          <w:sz w:val="24"/>
          <w:szCs w:val="24"/>
        </w:rPr>
        <w:t>-cont</w:t>
      </w:r>
      <w:r w:rsidRPr="008B40AD">
        <w:rPr>
          <w:rFonts w:ascii="Times New Roman" w:hAnsi="Times New Roman"/>
          <w:spacing w:val="-1"/>
          <w:sz w:val="24"/>
          <w:szCs w:val="24"/>
        </w:rPr>
        <w:t>r</w:t>
      </w:r>
      <w:r w:rsidRPr="008B40AD">
        <w:rPr>
          <w:rFonts w:ascii="Times New Roman" w:hAnsi="Times New Roman"/>
          <w:sz w:val="24"/>
          <w:szCs w:val="24"/>
        </w:rPr>
        <w:t>ac</w:t>
      </w:r>
      <w:r w:rsidRPr="008B40AD">
        <w:rPr>
          <w:rFonts w:ascii="Times New Roman" w:hAnsi="Times New Roman"/>
          <w:spacing w:val="1"/>
          <w:sz w:val="24"/>
          <w:szCs w:val="24"/>
        </w:rPr>
        <w:t>t</w:t>
      </w:r>
      <w:r w:rsidRPr="008B40AD">
        <w:rPr>
          <w:rFonts w:ascii="Times New Roman" w:hAnsi="Times New Roman"/>
          <w:sz w:val="24"/>
          <w:szCs w:val="24"/>
        </w:rPr>
        <w:t>ors</w:t>
      </w:r>
      <w:r w:rsidRPr="008B40AD">
        <w:rPr>
          <w:rFonts w:ascii="Times New Roman" w:hAnsi="Times New Roman"/>
          <w:spacing w:val="6"/>
          <w:sz w:val="24"/>
          <w:szCs w:val="24"/>
        </w:rPr>
        <w:t xml:space="preserve"> </w:t>
      </w:r>
      <w:r w:rsidRPr="008B40AD">
        <w:rPr>
          <w:rFonts w:ascii="Times New Roman" w:hAnsi="Times New Roman"/>
          <w:sz w:val="24"/>
          <w:szCs w:val="24"/>
        </w:rPr>
        <w:t>of</w:t>
      </w:r>
      <w:r w:rsidRPr="008B40AD">
        <w:rPr>
          <w:rFonts w:ascii="Times New Roman" w:hAnsi="Times New Roman"/>
          <w:spacing w:val="6"/>
          <w:sz w:val="24"/>
          <w:szCs w:val="24"/>
        </w:rPr>
        <w:t xml:space="preserve"> </w:t>
      </w:r>
      <w:r w:rsidRPr="008B40AD">
        <w:rPr>
          <w:rFonts w:ascii="Times New Roman" w:hAnsi="Times New Roman"/>
          <w:sz w:val="24"/>
          <w:szCs w:val="24"/>
        </w:rPr>
        <w:t>su</w:t>
      </w:r>
      <w:r w:rsidRPr="008B40AD">
        <w:rPr>
          <w:rFonts w:ascii="Times New Roman" w:hAnsi="Times New Roman"/>
          <w:spacing w:val="-1"/>
          <w:sz w:val="24"/>
          <w:szCs w:val="24"/>
        </w:rPr>
        <w:t>c</w:t>
      </w:r>
      <w:r w:rsidRPr="008B40AD">
        <w:rPr>
          <w:rFonts w:ascii="Times New Roman" w:hAnsi="Times New Roman"/>
          <w:sz w:val="24"/>
          <w:szCs w:val="24"/>
        </w:rPr>
        <w:t>h</w:t>
      </w:r>
      <w:r w:rsidRPr="008B40AD">
        <w:rPr>
          <w:rFonts w:ascii="Times New Roman" w:hAnsi="Times New Roman"/>
          <w:spacing w:val="7"/>
          <w:sz w:val="24"/>
          <w:szCs w:val="24"/>
        </w:rPr>
        <w:t xml:space="preserve"> </w:t>
      </w:r>
      <w:r w:rsidRPr="008B40AD">
        <w:rPr>
          <w:rFonts w:ascii="Times New Roman" w:hAnsi="Times New Roman"/>
          <w:sz w:val="24"/>
          <w:szCs w:val="24"/>
        </w:rPr>
        <w:t>agen</w:t>
      </w:r>
      <w:r w:rsidRPr="008B40AD">
        <w:rPr>
          <w:rFonts w:ascii="Times New Roman" w:hAnsi="Times New Roman"/>
          <w:spacing w:val="1"/>
          <w:sz w:val="24"/>
          <w:szCs w:val="24"/>
        </w:rPr>
        <w:t>t</w:t>
      </w:r>
      <w:r w:rsidRPr="008B40AD">
        <w:rPr>
          <w:rFonts w:ascii="Times New Roman" w:hAnsi="Times New Roman"/>
          <w:sz w:val="24"/>
          <w:szCs w:val="24"/>
        </w:rPr>
        <w:t>s, suppliers</w:t>
      </w:r>
      <w:r w:rsidRPr="008B40AD">
        <w:rPr>
          <w:rFonts w:ascii="Times New Roman" w:hAnsi="Times New Roman"/>
          <w:spacing w:val="6"/>
          <w:sz w:val="24"/>
          <w:szCs w:val="24"/>
        </w:rPr>
        <w:t xml:space="preserve"> </w:t>
      </w:r>
      <w:r w:rsidRPr="008B40AD">
        <w:rPr>
          <w:rFonts w:ascii="Times New Roman" w:hAnsi="Times New Roman"/>
          <w:sz w:val="24"/>
          <w:szCs w:val="24"/>
        </w:rPr>
        <w:t>and</w:t>
      </w:r>
      <w:r w:rsidRPr="008B40AD">
        <w:rPr>
          <w:rFonts w:ascii="Times New Roman" w:hAnsi="Times New Roman"/>
          <w:spacing w:val="6"/>
          <w:sz w:val="24"/>
          <w:szCs w:val="24"/>
        </w:rPr>
        <w:t xml:space="preserve"> </w:t>
      </w:r>
      <w:r w:rsidRPr="008B40AD">
        <w:rPr>
          <w:rFonts w:ascii="Times New Roman" w:hAnsi="Times New Roman"/>
          <w:sz w:val="24"/>
          <w:szCs w:val="24"/>
        </w:rPr>
        <w:t>su</w:t>
      </w:r>
      <w:r w:rsidRPr="008B40AD">
        <w:rPr>
          <w:rFonts w:ascii="Times New Roman" w:hAnsi="Times New Roman"/>
          <w:spacing w:val="2"/>
          <w:sz w:val="24"/>
          <w:szCs w:val="24"/>
        </w:rPr>
        <w:t>b</w:t>
      </w:r>
      <w:r w:rsidRPr="008B40AD">
        <w:rPr>
          <w:rFonts w:ascii="Times New Roman" w:hAnsi="Times New Roman"/>
          <w:sz w:val="24"/>
          <w:szCs w:val="24"/>
        </w:rPr>
        <w:t>-contra</w:t>
      </w:r>
      <w:r w:rsidRPr="008B40AD">
        <w:rPr>
          <w:rFonts w:ascii="Times New Roman" w:hAnsi="Times New Roman"/>
          <w:spacing w:val="-1"/>
          <w:sz w:val="24"/>
          <w:szCs w:val="24"/>
        </w:rPr>
        <w:t>c</w:t>
      </w:r>
      <w:r w:rsidRPr="008B40AD">
        <w:rPr>
          <w:rFonts w:ascii="Times New Roman" w:hAnsi="Times New Roman"/>
          <w:sz w:val="24"/>
          <w:szCs w:val="24"/>
        </w:rPr>
        <w:t>to</w:t>
      </w:r>
      <w:r w:rsidRPr="008B40AD">
        <w:rPr>
          <w:rFonts w:ascii="Times New Roman" w:hAnsi="Times New Roman"/>
          <w:spacing w:val="1"/>
          <w:sz w:val="24"/>
          <w:szCs w:val="24"/>
        </w:rPr>
        <w:t>r</w:t>
      </w:r>
      <w:r w:rsidRPr="008B40AD">
        <w:rPr>
          <w:rFonts w:ascii="Times New Roman" w:hAnsi="Times New Roman"/>
          <w:sz w:val="24"/>
          <w:szCs w:val="24"/>
        </w:rPr>
        <w:t>s)</w:t>
      </w:r>
      <w:r w:rsidRPr="008B40AD">
        <w:rPr>
          <w:rFonts w:ascii="Times New Roman" w:hAnsi="Times New Roman"/>
          <w:spacing w:val="6"/>
          <w:sz w:val="24"/>
          <w:szCs w:val="24"/>
        </w:rPr>
        <w:t xml:space="preserve"> </w:t>
      </w:r>
      <w:r w:rsidRPr="008B40AD">
        <w:rPr>
          <w:rFonts w:ascii="Times New Roman" w:hAnsi="Times New Roman"/>
          <w:sz w:val="24"/>
          <w:szCs w:val="24"/>
        </w:rPr>
        <w:t>all</w:t>
      </w:r>
      <w:r w:rsidRPr="008B40AD">
        <w:rPr>
          <w:rFonts w:ascii="Times New Roman" w:hAnsi="Times New Roman"/>
          <w:spacing w:val="7"/>
          <w:sz w:val="24"/>
          <w:szCs w:val="24"/>
        </w:rPr>
        <w:t xml:space="preserve"> </w:t>
      </w:r>
      <w:r w:rsidRPr="008B40AD">
        <w:rPr>
          <w:rFonts w:ascii="Times New Roman" w:hAnsi="Times New Roman"/>
          <w:sz w:val="24"/>
          <w:szCs w:val="24"/>
        </w:rPr>
        <w:t>such</w:t>
      </w:r>
      <w:r w:rsidRPr="008B40AD">
        <w:rPr>
          <w:rFonts w:ascii="Times New Roman" w:hAnsi="Times New Roman"/>
          <w:spacing w:val="7"/>
          <w:sz w:val="24"/>
          <w:szCs w:val="24"/>
        </w:rPr>
        <w:t xml:space="preserve"> </w:t>
      </w:r>
      <w:r w:rsidRPr="008B40AD">
        <w:rPr>
          <w:rFonts w:ascii="Times New Roman" w:hAnsi="Times New Roman"/>
          <w:sz w:val="24"/>
          <w:szCs w:val="24"/>
        </w:rPr>
        <w:t>ac</w:t>
      </w:r>
      <w:r w:rsidRPr="008B40AD">
        <w:rPr>
          <w:rFonts w:ascii="Times New Roman" w:hAnsi="Times New Roman"/>
          <w:spacing w:val="1"/>
          <w:sz w:val="24"/>
          <w:szCs w:val="24"/>
        </w:rPr>
        <w:t>t</w:t>
      </w:r>
      <w:r w:rsidRPr="008B40AD">
        <w:rPr>
          <w:rFonts w:ascii="Times New Roman" w:hAnsi="Times New Roman"/>
          <w:sz w:val="24"/>
          <w:szCs w:val="24"/>
        </w:rPr>
        <w:t>s,</w:t>
      </w:r>
      <w:r w:rsidRPr="008B40AD">
        <w:rPr>
          <w:rFonts w:ascii="Times New Roman" w:hAnsi="Times New Roman"/>
          <w:spacing w:val="7"/>
          <w:sz w:val="24"/>
          <w:szCs w:val="24"/>
        </w:rPr>
        <w:t xml:space="preserve"> </w:t>
      </w:r>
      <w:r w:rsidRPr="008B40AD">
        <w:rPr>
          <w:rFonts w:ascii="Times New Roman" w:hAnsi="Times New Roman"/>
          <w:spacing w:val="-1"/>
          <w:sz w:val="24"/>
          <w:szCs w:val="24"/>
        </w:rPr>
        <w:t>d</w:t>
      </w:r>
      <w:r w:rsidRPr="008B40AD">
        <w:rPr>
          <w:rFonts w:ascii="Times New Roman" w:hAnsi="Times New Roman"/>
          <w:sz w:val="24"/>
          <w:szCs w:val="24"/>
        </w:rPr>
        <w:t>eeds</w:t>
      </w:r>
      <w:r w:rsidRPr="008B40AD">
        <w:rPr>
          <w:rFonts w:ascii="Times New Roman" w:hAnsi="Times New Roman"/>
          <w:spacing w:val="8"/>
          <w:sz w:val="24"/>
          <w:szCs w:val="24"/>
        </w:rPr>
        <w:t xml:space="preserve"> </w:t>
      </w:r>
      <w:r w:rsidRPr="008B40AD">
        <w:rPr>
          <w:rFonts w:ascii="Times New Roman" w:hAnsi="Times New Roman"/>
          <w:sz w:val="24"/>
          <w:szCs w:val="24"/>
        </w:rPr>
        <w:t>and</w:t>
      </w:r>
      <w:r w:rsidRPr="008B40AD">
        <w:rPr>
          <w:rFonts w:ascii="Times New Roman" w:hAnsi="Times New Roman"/>
          <w:spacing w:val="7"/>
          <w:sz w:val="24"/>
          <w:szCs w:val="24"/>
        </w:rPr>
        <w:t xml:space="preserve"> </w:t>
      </w:r>
      <w:r w:rsidRPr="008B40AD">
        <w:rPr>
          <w:rFonts w:ascii="Times New Roman" w:hAnsi="Times New Roman"/>
          <w:sz w:val="24"/>
          <w:szCs w:val="24"/>
        </w:rPr>
        <w:t>things</w:t>
      </w:r>
      <w:r w:rsidRPr="008B40AD">
        <w:rPr>
          <w:rFonts w:ascii="Times New Roman" w:hAnsi="Times New Roman"/>
          <w:spacing w:val="7"/>
          <w:sz w:val="24"/>
          <w:szCs w:val="24"/>
        </w:rPr>
        <w:t xml:space="preserve"> </w:t>
      </w:r>
      <w:r w:rsidRPr="008B40AD">
        <w:rPr>
          <w:rFonts w:ascii="Times New Roman" w:hAnsi="Times New Roman"/>
          <w:sz w:val="24"/>
          <w:szCs w:val="24"/>
        </w:rPr>
        <w:t>to</w:t>
      </w:r>
      <w:r w:rsidRPr="008B40AD">
        <w:rPr>
          <w:rFonts w:ascii="Times New Roman" w:hAnsi="Times New Roman"/>
          <w:spacing w:val="7"/>
          <w:sz w:val="24"/>
          <w:szCs w:val="24"/>
        </w:rPr>
        <w:t xml:space="preserve"> </w:t>
      </w:r>
      <w:r w:rsidRPr="008B40AD">
        <w:rPr>
          <w:rFonts w:ascii="Times New Roman" w:hAnsi="Times New Roman"/>
          <w:sz w:val="24"/>
          <w:szCs w:val="24"/>
        </w:rPr>
        <w:t>cau</w:t>
      </w:r>
      <w:r w:rsidRPr="008B40AD">
        <w:rPr>
          <w:rFonts w:ascii="Times New Roman" w:hAnsi="Times New Roman"/>
          <w:spacing w:val="5"/>
          <w:sz w:val="24"/>
          <w:szCs w:val="24"/>
        </w:rPr>
        <w:t>s</w:t>
      </w:r>
      <w:r w:rsidRPr="008B40AD">
        <w:rPr>
          <w:rFonts w:ascii="Times New Roman" w:hAnsi="Times New Roman"/>
          <w:sz w:val="24"/>
          <w:szCs w:val="24"/>
        </w:rPr>
        <w:t>e</w:t>
      </w:r>
      <w:r w:rsidRPr="008B40AD">
        <w:rPr>
          <w:rFonts w:ascii="Times New Roman" w:hAnsi="Times New Roman"/>
          <w:spacing w:val="6"/>
          <w:sz w:val="24"/>
          <w:szCs w:val="24"/>
        </w:rPr>
        <w:t xml:space="preserve"> </w:t>
      </w:r>
      <w:r w:rsidRPr="008B40AD">
        <w:rPr>
          <w:rFonts w:ascii="Times New Roman" w:hAnsi="Times New Roman"/>
          <w:sz w:val="24"/>
          <w:szCs w:val="24"/>
        </w:rPr>
        <w:t>such</w:t>
      </w:r>
      <w:r w:rsidRPr="008B40AD">
        <w:rPr>
          <w:rFonts w:ascii="Times New Roman" w:hAnsi="Times New Roman"/>
          <w:spacing w:val="7"/>
          <w:sz w:val="24"/>
          <w:szCs w:val="24"/>
        </w:rPr>
        <w:t xml:space="preserve"> </w:t>
      </w:r>
      <w:r w:rsidRPr="008B40AD">
        <w:rPr>
          <w:rFonts w:ascii="Times New Roman" w:hAnsi="Times New Roman"/>
          <w:sz w:val="24"/>
          <w:szCs w:val="24"/>
        </w:rPr>
        <w:t>e</w:t>
      </w:r>
      <w:r w:rsidRPr="008B40AD">
        <w:rPr>
          <w:rFonts w:ascii="Times New Roman" w:hAnsi="Times New Roman"/>
          <w:spacing w:val="-2"/>
          <w:sz w:val="24"/>
          <w:szCs w:val="24"/>
        </w:rPr>
        <w:t>m</w:t>
      </w:r>
      <w:r w:rsidRPr="008B40AD">
        <w:rPr>
          <w:rFonts w:ascii="Times New Roman" w:hAnsi="Times New Roman"/>
          <w:sz w:val="24"/>
          <w:szCs w:val="24"/>
        </w:rPr>
        <w:t>pl</w:t>
      </w:r>
      <w:r w:rsidRPr="008B40AD">
        <w:rPr>
          <w:rFonts w:ascii="Times New Roman" w:hAnsi="Times New Roman"/>
          <w:spacing w:val="1"/>
          <w:sz w:val="24"/>
          <w:szCs w:val="24"/>
        </w:rPr>
        <w:t>o</w:t>
      </w:r>
      <w:r w:rsidRPr="008B40AD">
        <w:rPr>
          <w:rFonts w:ascii="Times New Roman" w:hAnsi="Times New Roman"/>
          <w:sz w:val="24"/>
          <w:szCs w:val="24"/>
        </w:rPr>
        <w:t>yees,</w:t>
      </w:r>
      <w:r w:rsidRPr="008B40AD">
        <w:rPr>
          <w:rFonts w:ascii="Times New Roman" w:hAnsi="Times New Roman"/>
          <w:spacing w:val="8"/>
          <w:sz w:val="24"/>
          <w:szCs w:val="24"/>
        </w:rPr>
        <w:t xml:space="preserve"> </w:t>
      </w:r>
      <w:r w:rsidRPr="008B40AD">
        <w:rPr>
          <w:rFonts w:ascii="Times New Roman" w:hAnsi="Times New Roman"/>
          <w:sz w:val="24"/>
          <w:szCs w:val="24"/>
        </w:rPr>
        <w:t>agen</w:t>
      </w:r>
      <w:r w:rsidRPr="008B40AD">
        <w:rPr>
          <w:rFonts w:ascii="Times New Roman" w:hAnsi="Times New Roman"/>
          <w:spacing w:val="1"/>
          <w:sz w:val="24"/>
          <w:szCs w:val="24"/>
        </w:rPr>
        <w:t>t</w:t>
      </w:r>
      <w:r w:rsidRPr="008B40AD">
        <w:rPr>
          <w:rFonts w:ascii="Times New Roman" w:hAnsi="Times New Roman"/>
          <w:sz w:val="24"/>
          <w:szCs w:val="24"/>
        </w:rPr>
        <w:t>s, suppliers</w:t>
      </w:r>
      <w:r w:rsidRPr="008B40AD">
        <w:rPr>
          <w:rFonts w:ascii="Times New Roman" w:hAnsi="Times New Roman"/>
          <w:spacing w:val="6"/>
          <w:sz w:val="24"/>
          <w:szCs w:val="24"/>
        </w:rPr>
        <w:t xml:space="preserve"> </w:t>
      </w:r>
      <w:r w:rsidRPr="008B40AD">
        <w:rPr>
          <w:rFonts w:ascii="Times New Roman" w:hAnsi="Times New Roman"/>
          <w:sz w:val="24"/>
          <w:szCs w:val="24"/>
        </w:rPr>
        <w:t>and</w:t>
      </w:r>
      <w:r w:rsidRPr="008B40AD">
        <w:rPr>
          <w:rFonts w:ascii="Times New Roman" w:hAnsi="Times New Roman"/>
          <w:spacing w:val="7"/>
          <w:sz w:val="24"/>
          <w:szCs w:val="24"/>
        </w:rPr>
        <w:t xml:space="preserve"> </w:t>
      </w:r>
      <w:r w:rsidRPr="008B40AD">
        <w:rPr>
          <w:rFonts w:ascii="Times New Roman" w:hAnsi="Times New Roman"/>
          <w:sz w:val="24"/>
          <w:szCs w:val="24"/>
        </w:rPr>
        <w:t>su</w:t>
      </w:r>
      <w:r w:rsidRPr="008B40AD">
        <w:rPr>
          <w:rFonts w:ascii="Times New Roman" w:hAnsi="Times New Roman"/>
          <w:spacing w:val="2"/>
          <w:sz w:val="24"/>
          <w:szCs w:val="24"/>
        </w:rPr>
        <w:t>b</w:t>
      </w:r>
      <w:r w:rsidRPr="008B40AD">
        <w:rPr>
          <w:rFonts w:ascii="Times New Roman" w:hAnsi="Times New Roman"/>
          <w:sz w:val="24"/>
          <w:szCs w:val="24"/>
        </w:rPr>
        <w:t>-cont</w:t>
      </w:r>
      <w:r w:rsidRPr="008B40AD">
        <w:rPr>
          <w:rFonts w:ascii="Times New Roman" w:hAnsi="Times New Roman"/>
          <w:spacing w:val="1"/>
          <w:sz w:val="24"/>
          <w:szCs w:val="24"/>
        </w:rPr>
        <w:t>r</w:t>
      </w:r>
      <w:r w:rsidRPr="008B40AD">
        <w:rPr>
          <w:rFonts w:ascii="Times New Roman" w:hAnsi="Times New Roman"/>
          <w:spacing w:val="-1"/>
          <w:sz w:val="24"/>
          <w:szCs w:val="24"/>
        </w:rPr>
        <w:t>a</w:t>
      </w:r>
      <w:r w:rsidRPr="008B40AD">
        <w:rPr>
          <w:rFonts w:ascii="Times New Roman" w:hAnsi="Times New Roman"/>
          <w:sz w:val="24"/>
          <w:szCs w:val="24"/>
        </w:rPr>
        <w:t xml:space="preserve">ctors </w:t>
      </w:r>
      <w:r w:rsidRPr="008B40AD">
        <w:rPr>
          <w:rFonts w:ascii="Times New Roman" w:hAnsi="Times New Roman"/>
          <w:spacing w:val="30"/>
          <w:sz w:val="24"/>
          <w:szCs w:val="24"/>
        </w:rPr>
        <w:t xml:space="preserve"> </w:t>
      </w:r>
      <w:r w:rsidRPr="008B40AD">
        <w:rPr>
          <w:rFonts w:ascii="Times New Roman" w:hAnsi="Times New Roman"/>
          <w:sz w:val="24"/>
          <w:szCs w:val="24"/>
        </w:rPr>
        <w:t xml:space="preserve">to </w:t>
      </w:r>
      <w:r w:rsidRPr="008B40AD">
        <w:rPr>
          <w:rFonts w:ascii="Times New Roman" w:hAnsi="Times New Roman"/>
          <w:spacing w:val="31"/>
          <w:sz w:val="24"/>
          <w:szCs w:val="24"/>
        </w:rPr>
        <w:t xml:space="preserve"> </w:t>
      </w:r>
      <w:r w:rsidRPr="008B40AD">
        <w:rPr>
          <w:rFonts w:ascii="Times New Roman" w:hAnsi="Times New Roman"/>
          <w:sz w:val="24"/>
          <w:szCs w:val="24"/>
        </w:rPr>
        <w:t xml:space="preserve">whom </w:t>
      </w:r>
      <w:r w:rsidRPr="008B40AD">
        <w:rPr>
          <w:rFonts w:ascii="Times New Roman" w:hAnsi="Times New Roman"/>
          <w:spacing w:val="28"/>
          <w:sz w:val="24"/>
          <w:szCs w:val="24"/>
        </w:rPr>
        <w:t xml:space="preserve"> </w:t>
      </w:r>
      <w:r w:rsidRPr="008B40AD">
        <w:rPr>
          <w:rFonts w:ascii="Times New Roman" w:hAnsi="Times New Roman"/>
          <w:spacing w:val="1"/>
          <w:sz w:val="24"/>
          <w:szCs w:val="24"/>
        </w:rPr>
        <w:t>t</w:t>
      </w:r>
      <w:r w:rsidRPr="008B40AD">
        <w:rPr>
          <w:rFonts w:ascii="Times New Roman" w:hAnsi="Times New Roman"/>
          <w:sz w:val="24"/>
          <w:szCs w:val="24"/>
        </w:rPr>
        <w:t xml:space="preserve">he </w:t>
      </w:r>
      <w:r w:rsidRPr="008B40AD">
        <w:rPr>
          <w:rFonts w:ascii="Times New Roman" w:hAnsi="Times New Roman"/>
          <w:spacing w:val="31"/>
          <w:sz w:val="24"/>
          <w:szCs w:val="24"/>
        </w:rPr>
        <w:t xml:space="preserve"> </w:t>
      </w:r>
      <w:r w:rsidRPr="008B40AD">
        <w:rPr>
          <w:rFonts w:ascii="Times New Roman" w:hAnsi="Times New Roman"/>
          <w:sz w:val="24"/>
          <w:szCs w:val="24"/>
        </w:rPr>
        <w:t>confide</w:t>
      </w:r>
      <w:r w:rsidRPr="008B40AD">
        <w:rPr>
          <w:rFonts w:ascii="Times New Roman" w:hAnsi="Times New Roman"/>
          <w:spacing w:val="-1"/>
          <w:sz w:val="24"/>
          <w:szCs w:val="24"/>
        </w:rPr>
        <w:t>n</w:t>
      </w:r>
      <w:r w:rsidRPr="008B40AD">
        <w:rPr>
          <w:rFonts w:ascii="Times New Roman" w:hAnsi="Times New Roman"/>
          <w:sz w:val="24"/>
          <w:szCs w:val="24"/>
        </w:rPr>
        <w:t>t</w:t>
      </w:r>
      <w:r w:rsidRPr="008B40AD">
        <w:rPr>
          <w:rFonts w:ascii="Times New Roman" w:hAnsi="Times New Roman"/>
          <w:spacing w:val="1"/>
          <w:sz w:val="24"/>
          <w:szCs w:val="24"/>
        </w:rPr>
        <w:t>i</w:t>
      </w:r>
      <w:r w:rsidRPr="008B40AD">
        <w:rPr>
          <w:rFonts w:ascii="Times New Roman" w:hAnsi="Times New Roman"/>
          <w:spacing w:val="-1"/>
          <w:sz w:val="24"/>
          <w:szCs w:val="24"/>
        </w:rPr>
        <w:t>a</w:t>
      </w:r>
      <w:r w:rsidRPr="008B40AD">
        <w:rPr>
          <w:rFonts w:ascii="Times New Roman" w:hAnsi="Times New Roman"/>
          <w:sz w:val="24"/>
          <w:szCs w:val="24"/>
        </w:rPr>
        <w:t xml:space="preserve">l </w:t>
      </w:r>
      <w:r w:rsidRPr="008B40AD">
        <w:rPr>
          <w:rFonts w:ascii="Times New Roman" w:hAnsi="Times New Roman"/>
          <w:spacing w:val="31"/>
          <w:sz w:val="24"/>
          <w:szCs w:val="24"/>
        </w:rPr>
        <w:t xml:space="preserve"> </w:t>
      </w:r>
      <w:r w:rsidRPr="008B40AD">
        <w:rPr>
          <w:rFonts w:ascii="Times New Roman" w:hAnsi="Times New Roman"/>
          <w:sz w:val="24"/>
          <w:szCs w:val="24"/>
        </w:rPr>
        <w:t>infor</w:t>
      </w:r>
      <w:r w:rsidRPr="008B40AD">
        <w:rPr>
          <w:rFonts w:ascii="Times New Roman" w:hAnsi="Times New Roman"/>
          <w:spacing w:val="-2"/>
          <w:sz w:val="24"/>
          <w:szCs w:val="24"/>
        </w:rPr>
        <w:t>m</w:t>
      </w:r>
      <w:r w:rsidRPr="008B40AD">
        <w:rPr>
          <w:rFonts w:ascii="Times New Roman" w:hAnsi="Times New Roman"/>
          <w:sz w:val="24"/>
          <w:szCs w:val="24"/>
        </w:rPr>
        <w:t>at</w:t>
      </w:r>
      <w:r w:rsidRPr="008B40AD">
        <w:rPr>
          <w:rFonts w:ascii="Times New Roman" w:hAnsi="Times New Roman"/>
          <w:spacing w:val="1"/>
          <w:sz w:val="24"/>
          <w:szCs w:val="24"/>
        </w:rPr>
        <w:t>i</w:t>
      </w:r>
      <w:r w:rsidRPr="008B40AD">
        <w:rPr>
          <w:rFonts w:ascii="Times New Roman" w:hAnsi="Times New Roman"/>
          <w:sz w:val="24"/>
          <w:szCs w:val="24"/>
        </w:rPr>
        <w:t xml:space="preserve">on </w:t>
      </w:r>
      <w:r w:rsidRPr="008B40AD">
        <w:rPr>
          <w:rFonts w:ascii="Times New Roman" w:hAnsi="Times New Roman"/>
          <w:spacing w:val="31"/>
          <w:sz w:val="24"/>
          <w:szCs w:val="24"/>
        </w:rPr>
        <w:t xml:space="preserve"> </w:t>
      </w:r>
      <w:r w:rsidRPr="008B40AD">
        <w:rPr>
          <w:rFonts w:ascii="Times New Roman" w:hAnsi="Times New Roman"/>
          <w:sz w:val="24"/>
          <w:szCs w:val="24"/>
        </w:rPr>
        <w:t xml:space="preserve">is </w:t>
      </w:r>
      <w:r w:rsidRPr="008B40AD">
        <w:rPr>
          <w:rFonts w:ascii="Times New Roman" w:hAnsi="Times New Roman"/>
          <w:spacing w:val="30"/>
          <w:sz w:val="24"/>
          <w:szCs w:val="24"/>
        </w:rPr>
        <w:t xml:space="preserve"> </w:t>
      </w:r>
      <w:r w:rsidRPr="008B40AD">
        <w:rPr>
          <w:rFonts w:ascii="Times New Roman" w:hAnsi="Times New Roman"/>
          <w:sz w:val="24"/>
          <w:szCs w:val="24"/>
        </w:rPr>
        <w:t>gi</w:t>
      </w:r>
      <w:r w:rsidRPr="008B40AD">
        <w:rPr>
          <w:rFonts w:ascii="Times New Roman" w:hAnsi="Times New Roman"/>
          <w:spacing w:val="-1"/>
          <w:sz w:val="24"/>
          <w:szCs w:val="24"/>
        </w:rPr>
        <w:t>v</w:t>
      </w:r>
      <w:r w:rsidRPr="008B40AD">
        <w:rPr>
          <w:rFonts w:ascii="Times New Roman" w:hAnsi="Times New Roman"/>
          <w:sz w:val="24"/>
          <w:szCs w:val="24"/>
        </w:rPr>
        <w:t xml:space="preserve">en, </w:t>
      </w:r>
      <w:r w:rsidRPr="008B40AD">
        <w:rPr>
          <w:rFonts w:ascii="Times New Roman" w:hAnsi="Times New Roman"/>
          <w:spacing w:val="31"/>
          <w:sz w:val="24"/>
          <w:szCs w:val="24"/>
        </w:rPr>
        <w:t xml:space="preserve"> </w:t>
      </w:r>
      <w:r w:rsidRPr="008B40AD">
        <w:rPr>
          <w:rFonts w:ascii="Times New Roman" w:hAnsi="Times New Roman"/>
          <w:sz w:val="24"/>
          <w:szCs w:val="24"/>
        </w:rPr>
        <w:t xml:space="preserve">to  </w:t>
      </w:r>
      <w:r w:rsidRPr="008B40AD">
        <w:rPr>
          <w:rFonts w:ascii="Times New Roman" w:hAnsi="Times New Roman"/>
          <w:spacing w:val="-19"/>
          <w:sz w:val="24"/>
          <w:szCs w:val="24"/>
        </w:rPr>
        <w:t xml:space="preserve"> </w:t>
      </w:r>
      <w:r w:rsidRPr="008B40AD">
        <w:rPr>
          <w:rFonts w:ascii="Times New Roman" w:hAnsi="Times New Roman"/>
          <w:sz w:val="24"/>
          <w:szCs w:val="24"/>
        </w:rPr>
        <w:t xml:space="preserve">be </w:t>
      </w:r>
      <w:r w:rsidRPr="008B40AD">
        <w:rPr>
          <w:rFonts w:ascii="Times New Roman" w:hAnsi="Times New Roman"/>
          <w:spacing w:val="30"/>
          <w:sz w:val="24"/>
          <w:szCs w:val="24"/>
        </w:rPr>
        <w:t xml:space="preserve"> </w:t>
      </w:r>
      <w:r w:rsidRPr="008B40AD">
        <w:rPr>
          <w:rFonts w:ascii="Times New Roman" w:hAnsi="Times New Roman"/>
          <w:sz w:val="24"/>
          <w:szCs w:val="24"/>
        </w:rPr>
        <w:t xml:space="preserve">bound </w:t>
      </w:r>
      <w:r w:rsidRPr="008B40AD">
        <w:rPr>
          <w:rFonts w:ascii="Times New Roman" w:hAnsi="Times New Roman"/>
          <w:spacing w:val="31"/>
          <w:sz w:val="24"/>
          <w:szCs w:val="24"/>
        </w:rPr>
        <w:t xml:space="preserve"> </w:t>
      </w:r>
      <w:r w:rsidRPr="008B40AD">
        <w:rPr>
          <w:rFonts w:ascii="Times New Roman" w:hAnsi="Times New Roman"/>
          <w:sz w:val="24"/>
          <w:szCs w:val="24"/>
        </w:rPr>
        <w:t xml:space="preserve">by </w:t>
      </w:r>
      <w:r w:rsidRPr="008B40AD">
        <w:rPr>
          <w:rFonts w:ascii="Times New Roman" w:hAnsi="Times New Roman"/>
          <w:spacing w:val="31"/>
          <w:sz w:val="24"/>
          <w:szCs w:val="24"/>
        </w:rPr>
        <w:t xml:space="preserve"> </w:t>
      </w:r>
      <w:r w:rsidRPr="008B40AD">
        <w:rPr>
          <w:rFonts w:ascii="Times New Roman" w:hAnsi="Times New Roman"/>
          <w:sz w:val="24"/>
          <w:szCs w:val="24"/>
        </w:rPr>
        <w:t>similar confidential</w:t>
      </w:r>
      <w:r w:rsidRPr="008B40AD">
        <w:rPr>
          <w:rFonts w:ascii="Times New Roman" w:hAnsi="Times New Roman"/>
          <w:spacing w:val="-1"/>
          <w:sz w:val="24"/>
          <w:szCs w:val="24"/>
        </w:rPr>
        <w:t>i</w:t>
      </w:r>
      <w:r w:rsidRPr="008B40AD">
        <w:rPr>
          <w:rFonts w:ascii="Times New Roman" w:hAnsi="Times New Roman"/>
          <w:sz w:val="24"/>
          <w:szCs w:val="24"/>
        </w:rPr>
        <w:t>ty ob</w:t>
      </w:r>
      <w:r w:rsidRPr="008B40AD">
        <w:rPr>
          <w:rFonts w:ascii="Times New Roman" w:hAnsi="Times New Roman"/>
          <w:spacing w:val="1"/>
          <w:sz w:val="24"/>
          <w:szCs w:val="24"/>
        </w:rPr>
        <w:t>l</w:t>
      </w:r>
      <w:r w:rsidRPr="008B40AD">
        <w:rPr>
          <w:rFonts w:ascii="Times New Roman" w:hAnsi="Times New Roman"/>
          <w:sz w:val="24"/>
          <w:szCs w:val="24"/>
        </w:rPr>
        <w:t>i</w:t>
      </w:r>
      <w:r w:rsidRPr="008B40AD">
        <w:rPr>
          <w:rFonts w:ascii="Times New Roman" w:hAnsi="Times New Roman"/>
          <w:spacing w:val="-1"/>
          <w:sz w:val="24"/>
          <w:szCs w:val="24"/>
        </w:rPr>
        <w:t>g</w:t>
      </w:r>
      <w:r w:rsidRPr="008B40AD">
        <w:rPr>
          <w:rFonts w:ascii="Times New Roman" w:hAnsi="Times New Roman"/>
          <w:sz w:val="24"/>
          <w:szCs w:val="24"/>
        </w:rPr>
        <w:t>at</w:t>
      </w:r>
      <w:r w:rsidRPr="008B40AD">
        <w:rPr>
          <w:rFonts w:ascii="Times New Roman" w:hAnsi="Times New Roman"/>
          <w:spacing w:val="1"/>
          <w:sz w:val="24"/>
          <w:szCs w:val="24"/>
        </w:rPr>
        <w:t>i</w:t>
      </w:r>
      <w:r w:rsidRPr="008B40AD">
        <w:rPr>
          <w:rFonts w:ascii="Times New Roman" w:hAnsi="Times New Roman"/>
          <w:sz w:val="24"/>
          <w:szCs w:val="24"/>
        </w:rPr>
        <w:t>o</w:t>
      </w:r>
      <w:r w:rsidRPr="008B40AD">
        <w:rPr>
          <w:rFonts w:ascii="Times New Roman" w:hAnsi="Times New Roman"/>
          <w:spacing w:val="-1"/>
          <w:sz w:val="24"/>
          <w:szCs w:val="24"/>
        </w:rPr>
        <w:t>n</w:t>
      </w:r>
      <w:r w:rsidRPr="008B40AD">
        <w:rPr>
          <w:rFonts w:ascii="Times New Roman" w:hAnsi="Times New Roman"/>
          <w:sz w:val="24"/>
          <w:szCs w:val="24"/>
        </w:rPr>
        <w:t xml:space="preserve">s as the Contractor/Supplier </w:t>
      </w:r>
      <w:r w:rsidRPr="008B40AD">
        <w:rPr>
          <w:rFonts w:ascii="Times New Roman" w:hAnsi="Times New Roman"/>
          <w:sz w:val="24"/>
          <w:szCs w:val="24"/>
        </w:rPr>
        <w:lastRenderedPageBreak/>
        <w:t>is bound under t</w:t>
      </w:r>
      <w:r w:rsidRPr="008B40AD">
        <w:rPr>
          <w:rFonts w:ascii="Times New Roman" w:hAnsi="Times New Roman"/>
          <w:spacing w:val="-1"/>
          <w:sz w:val="24"/>
          <w:szCs w:val="24"/>
        </w:rPr>
        <w:t>h</w:t>
      </w:r>
      <w:r w:rsidRPr="008B40AD">
        <w:rPr>
          <w:rFonts w:ascii="Times New Roman" w:hAnsi="Times New Roman"/>
          <w:sz w:val="24"/>
          <w:szCs w:val="24"/>
        </w:rPr>
        <w:t>is Agree</w:t>
      </w:r>
      <w:r w:rsidRPr="008B40AD">
        <w:rPr>
          <w:rFonts w:ascii="Times New Roman" w:hAnsi="Times New Roman"/>
          <w:spacing w:val="-1"/>
          <w:sz w:val="24"/>
          <w:szCs w:val="24"/>
        </w:rPr>
        <w:t>m</w:t>
      </w:r>
      <w:r w:rsidRPr="008B40AD">
        <w:rPr>
          <w:rFonts w:ascii="Times New Roman" w:hAnsi="Times New Roman"/>
          <w:sz w:val="24"/>
          <w:szCs w:val="24"/>
        </w:rPr>
        <w:t>ent.</w:t>
      </w:r>
    </w:p>
    <w:p w14:paraId="5AF97473" w14:textId="77777777" w:rsidR="00F6285F" w:rsidRPr="008B40AD" w:rsidRDefault="002B0E88">
      <w:pPr>
        <w:pStyle w:val="Heading4"/>
        <w:tabs>
          <w:tab w:val="left" w:pos="9752"/>
        </w:tabs>
        <w:ind w:right="0"/>
        <w:rPr>
          <w:rFonts w:ascii="Times New Roman" w:hAnsi="Times New Roman"/>
          <w:sz w:val="24"/>
          <w:szCs w:val="24"/>
        </w:rPr>
      </w:pPr>
      <w:r w:rsidRPr="008B40AD">
        <w:rPr>
          <w:rFonts w:ascii="Times New Roman" w:hAnsi="Times New Roman"/>
          <w:sz w:val="24"/>
          <w:szCs w:val="24"/>
        </w:rPr>
        <w:t xml:space="preserve">In the event of any breach of this provision, the </w:t>
      </w:r>
      <w:r w:rsidRPr="008B40AD">
        <w:rPr>
          <w:rFonts w:ascii="Times New Roman" w:hAnsi="Times New Roman"/>
          <w:sz w:val="24"/>
          <w:szCs w:val="24"/>
          <w:lang w:val="en-US"/>
        </w:rPr>
        <w:t>Contractor/Supplier</w:t>
      </w:r>
      <w:r w:rsidRPr="008B40AD">
        <w:rPr>
          <w:rFonts w:ascii="Times New Roman" w:hAnsi="Times New Roman"/>
          <w:sz w:val="24"/>
          <w:szCs w:val="24"/>
        </w:rPr>
        <w:t xml:space="preserve"> shall indemnify the </w:t>
      </w:r>
      <w:r w:rsidRPr="008B40AD">
        <w:rPr>
          <w:rFonts w:ascii="Times New Roman" w:hAnsi="Times New Roman"/>
          <w:sz w:val="24"/>
          <w:szCs w:val="24"/>
          <w:lang w:val="en-US"/>
        </w:rPr>
        <w:t>Purchaser</w:t>
      </w:r>
      <w:r w:rsidRPr="008B40AD">
        <w:rPr>
          <w:rFonts w:ascii="Times New Roman" w:hAnsi="Times New Roman"/>
          <w:sz w:val="24"/>
          <w:szCs w:val="24"/>
        </w:rPr>
        <w:t xml:space="preserve"> from any </w:t>
      </w:r>
      <w:r w:rsidRPr="008B40AD">
        <w:rPr>
          <w:rFonts w:ascii="Times New Roman" w:hAnsi="Times New Roman"/>
          <w:sz w:val="24"/>
          <w:szCs w:val="24"/>
          <w:lang w:val="en-US"/>
        </w:rPr>
        <w:t xml:space="preserve">liabilities, </w:t>
      </w:r>
      <w:r w:rsidRPr="008B40AD">
        <w:rPr>
          <w:rFonts w:ascii="Times New Roman" w:hAnsi="Times New Roman"/>
          <w:sz w:val="24"/>
          <w:szCs w:val="24"/>
        </w:rPr>
        <w:t>loss, damage or any other claims whatsoever from any parties claiming from or through him in respect of such breach.</w:t>
      </w:r>
    </w:p>
    <w:p w14:paraId="2EF54814" w14:textId="77777777" w:rsidR="00F6285F" w:rsidRPr="008B40AD" w:rsidRDefault="00F6285F"/>
    <w:p w14:paraId="12DAFB1D" w14:textId="77777777" w:rsidR="00F6285F" w:rsidRPr="008B40AD" w:rsidRDefault="002B0E88">
      <w:pPr>
        <w:pStyle w:val="Heading2"/>
        <w:tabs>
          <w:tab w:val="left" w:pos="9752"/>
        </w:tabs>
        <w:rPr>
          <w:rFonts w:ascii="Times New Roman" w:hAnsi="Times New Roman" w:cs="Times New Roman"/>
          <w:sz w:val="24"/>
          <w:szCs w:val="24"/>
        </w:rPr>
      </w:pPr>
      <w:bookmarkStart w:id="95" w:name="_Toc439871634"/>
      <w:bookmarkStart w:id="96" w:name="_Toc199842461"/>
      <w:r w:rsidRPr="008B40AD">
        <w:rPr>
          <w:rFonts w:ascii="Times New Roman" w:hAnsi="Times New Roman" w:cs="Times New Roman"/>
          <w:sz w:val="24"/>
          <w:szCs w:val="24"/>
        </w:rPr>
        <w:t>The Purchaser</w:t>
      </w:r>
      <w:bookmarkEnd w:id="95"/>
      <w:bookmarkEnd w:id="96"/>
    </w:p>
    <w:p w14:paraId="75E044D3" w14:textId="77777777" w:rsidR="00F6285F" w:rsidRPr="008B40AD" w:rsidRDefault="002B0E88">
      <w:pPr>
        <w:pStyle w:val="Heading3"/>
        <w:tabs>
          <w:tab w:val="left" w:pos="9752"/>
        </w:tabs>
        <w:rPr>
          <w:rFonts w:ascii="Times New Roman" w:hAnsi="Times New Roman" w:cs="Times New Roman"/>
        </w:rPr>
      </w:pPr>
      <w:bookmarkStart w:id="97" w:name="_Toc387392892"/>
      <w:bookmarkStart w:id="98" w:name="_Ref387488370"/>
      <w:bookmarkStart w:id="99" w:name="_Toc439871635"/>
      <w:bookmarkStart w:id="100" w:name="_Toc199842462"/>
      <w:r w:rsidRPr="008B40AD">
        <w:rPr>
          <w:rFonts w:ascii="Times New Roman" w:hAnsi="Times New Roman" w:cs="Times New Roman"/>
        </w:rPr>
        <w:t>Permits, Licenses or Approvals</w:t>
      </w:r>
      <w:bookmarkEnd w:id="97"/>
      <w:bookmarkEnd w:id="98"/>
      <w:bookmarkEnd w:id="99"/>
      <w:bookmarkEnd w:id="100"/>
    </w:p>
    <w:p w14:paraId="37BD42D2" w14:textId="77777777" w:rsidR="00F6285F" w:rsidRPr="008B40AD" w:rsidRDefault="002B0E88">
      <w:pPr>
        <w:pStyle w:val="Heading4"/>
        <w:tabs>
          <w:tab w:val="left" w:pos="9752"/>
        </w:tabs>
        <w:ind w:right="0"/>
        <w:rPr>
          <w:rFonts w:ascii="Times New Roman" w:hAnsi="Times New Roman"/>
          <w:sz w:val="24"/>
          <w:szCs w:val="24"/>
        </w:rPr>
      </w:pPr>
      <w:r w:rsidRPr="008B40AD">
        <w:rPr>
          <w:rFonts w:ascii="Times New Roman" w:hAnsi="Times New Roman"/>
          <w:sz w:val="24"/>
          <w:szCs w:val="24"/>
        </w:rPr>
        <w:t xml:space="preserve">The Purchaser </w:t>
      </w:r>
      <w:r w:rsidRPr="008B40AD">
        <w:rPr>
          <w:rFonts w:ascii="Times New Roman" w:hAnsi="Times New Roman"/>
          <w:sz w:val="24"/>
          <w:szCs w:val="24"/>
          <w:lang w:val="en-US"/>
        </w:rPr>
        <w:t>may</w:t>
      </w:r>
      <w:r w:rsidRPr="008B40AD">
        <w:rPr>
          <w:rFonts w:ascii="Times New Roman" w:hAnsi="Times New Roman"/>
          <w:sz w:val="24"/>
          <w:szCs w:val="24"/>
        </w:rPr>
        <w:t xml:space="preserve"> provide, at the request of the </w:t>
      </w:r>
      <w:r w:rsidRPr="008B40AD">
        <w:rPr>
          <w:rFonts w:ascii="Times New Roman" w:hAnsi="Times New Roman"/>
          <w:sz w:val="24"/>
          <w:szCs w:val="24"/>
          <w:lang w:val="en-US"/>
        </w:rPr>
        <w:t>Contractor/Supplier</w:t>
      </w:r>
      <w:r w:rsidRPr="008B40AD">
        <w:rPr>
          <w:rFonts w:ascii="Times New Roman" w:hAnsi="Times New Roman"/>
          <w:sz w:val="24"/>
          <w:szCs w:val="24"/>
        </w:rPr>
        <w:t xml:space="preserve">, such reasonable assistance in the form of issue of necessary certificates as required under law so as to allow the </w:t>
      </w:r>
      <w:r w:rsidRPr="008B40AD">
        <w:rPr>
          <w:rFonts w:ascii="Times New Roman" w:hAnsi="Times New Roman"/>
          <w:sz w:val="24"/>
          <w:szCs w:val="24"/>
          <w:lang w:val="en-US"/>
        </w:rPr>
        <w:t>Contractor/Supplier</w:t>
      </w:r>
      <w:r w:rsidRPr="008B40AD">
        <w:rPr>
          <w:rFonts w:ascii="Times New Roman" w:hAnsi="Times New Roman"/>
          <w:sz w:val="24"/>
          <w:szCs w:val="24"/>
        </w:rPr>
        <w:t xml:space="preserve"> to obtain any permits, licenses or approvals required by the laws of the country, which the </w:t>
      </w:r>
      <w:r w:rsidRPr="008B40AD">
        <w:rPr>
          <w:rFonts w:ascii="Times New Roman" w:hAnsi="Times New Roman"/>
          <w:sz w:val="24"/>
          <w:szCs w:val="24"/>
          <w:lang w:val="en-US"/>
        </w:rPr>
        <w:t>Contractor/Supplier</w:t>
      </w:r>
      <w:r w:rsidRPr="008B40AD">
        <w:rPr>
          <w:rFonts w:ascii="Times New Roman" w:hAnsi="Times New Roman"/>
          <w:sz w:val="24"/>
          <w:szCs w:val="24"/>
        </w:rPr>
        <w:t xml:space="preserve"> is required to obtain. However, no claim can be made by the </w:t>
      </w:r>
      <w:r w:rsidRPr="008B40AD">
        <w:rPr>
          <w:rFonts w:ascii="Times New Roman" w:hAnsi="Times New Roman"/>
          <w:sz w:val="24"/>
          <w:szCs w:val="24"/>
          <w:lang w:val="en-US"/>
        </w:rPr>
        <w:t>Contractor/Supplier</w:t>
      </w:r>
      <w:r w:rsidRPr="008B40AD">
        <w:rPr>
          <w:rFonts w:ascii="Times New Roman" w:hAnsi="Times New Roman"/>
          <w:sz w:val="24"/>
          <w:szCs w:val="24"/>
        </w:rPr>
        <w:t xml:space="preserve"> with respect to this clause. The </w:t>
      </w:r>
      <w:r w:rsidRPr="008B40AD">
        <w:rPr>
          <w:rFonts w:ascii="Times New Roman" w:hAnsi="Times New Roman"/>
          <w:sz w:val="24"/>
          <w:szCs w:val="24"/>
          <w:lang w:val="en-US"/>
        </w:rPr>
        <w:t>Contractor/Supplier</w:t>
      </w:r>
      <w:r w:rsidRPr="008B40AD">
        <w:rPr>
          <w:rFonts w:ascii="Times New Roman" w:hAnsi="Times New Roman"/>
          <w:sz w:val="24"/>
          <w:szCs w:val="24"/>
        </w:rPr>
        <w:t xml:space="preserve"> shall bear all cost</w:t>
      </w:r>
      <w:r w:rsidRPr="008B40AD">
        <w:rPr>
          <w:rFonts w:ascii="Times New Roman" w:hAnsi="Times New Roman"/>
          <w:sz w:val="24"/>
          <w:szCs w:val="24"/>
          <w:lang w:val="en-US"/>
        </w:rPr>
        <w:t>s,</w:t>
      </w:r>
      <w:r w:rsidRPr="008B40AD">
        <w:rPr>
          <w:rFonts w:ascii="Times New Roman" w:hAnsi="Times New Roman"/>
          <w:sz w:val="24"/>
          <w:szCs w:val="24"/>
        </w:rPr>
        <w:t xml:space="preserve"> charges and expenses for the licenses, permits and approvals required to be obtained by him.</w:t>
      </w:r>
    </w:p>
    <w:p w14:paraId="72B948FA" w14:textId="77777777" w:rsidR="00F6285F" w:rsidRPr="008B40AD" w:rsidRDefault="002B0E88">
      <w:pPr>
        <w:pStyle w:val="Heading2"/>
        <w:tabs>
          <w:tab w:val="left" w:pos="9752"/>
        </w:tabs>
        <w:rPr>
          <w:rFonts w:ascii="Times New Roman" w:hAnsi="Times New Roman" w:cs="Times New Roman"/>
          <w:sz w:val="24"/>
          <w:szCs w:val="24"/>
        </w:rPr>
      </w:pPr>
      <w:bookmarkStart w:id="101" w:name="_Toc351064248"/>
      <w:bookmarkStart w:id="102" w:name="_Toc387392894"/>
      <w:bookmarkStart w:id="103" w:name="_Toc439871637"/>
      <w:bookmarkStart w:id="104" w:name="_Toc199842463"/>
      <w:r w:rsidRPr="008B40AD">
        <w:rPr>
          <w:rFonts w:ascii="Times New Roman" w:hAnsi="Times New Roman" w:cs="Times New Roman"/>
          <w:sz w:val="24"/>
          <w:szCs w:val="24"/>
        </w:rPr>
        <w:t>The Contractor/Supplier</w:t>
      </w:r>
      <w:bookmarkEnd w:id="101"/>
      <w:bookmarkEnd w:id="102"/>
      <w:bookmarkEnd w:id="103"/>
      <w:bookmarkEnd w:id="104"/>
    </w:p>
    <w:p w14:paraId="4931A517" w14:textId="77777777" w:rsidR="00F6285F" w:rsidRPr="008B40AD" w:rsidRDefault="002B0E88">
      <w:pPr>
        <w:pStyle w:val="Heading3"/>
        <w:tabs>
          <w:tab w:val="left" w:pos="9752"/>
        </w:tabs>
        <w:rPr>
          <w:rFonts w:ascii="Times New Roman" w:hAnsi="Times New Roman" w:cs="Times New Roman"/>
        </w:rPr>
      </w:pPr>
      <w:bookmarkStart w:id="105" w:name="_Toc387392895"/>
      <w:bookmarkStart w:id="106" w:name="_Toc439871638"/>
      <w:bookmarkStart w:id="107" w:name="_Toc199842464"/>
      <w:r w:rsidRPr="008B40AD">
        <w:rPr>
          <w:rFonts w:ascii="Times New Roman" w:hAnsi="Times New Roman" w:cs="Times New Roman"/>
        </w:rPr>
        <w:t>Permits, Licenses or Approvals</w:t>
      </w:r>
      <w:bookmarkEnd w:id="105"/>
      <w:bookmarkEnd w:id="106"/>
      <w:bookmarkEnd w:id="107"/>
    </w:p>
    <w:p w14:paraId="10975061" w14:textId="77777777" w:rsidR="00F6285F" w:rsidRPr="008B40AD" w:rsidRDefault="002B0E88">
      <w:pPr>
        <w:pStyle w:val="Heading4"/>
        <w:tabs>
          <w:tab w:val="left" w:pos="9752"/>
        </w:tabs>
        <w:ind w:right="0"/>
        <w:rPr>
          <w:rFonts w:ascii="Times New Roman" w:hAnsi="Times New Roman"/>
          <w:sz w:val="24"/>
          <w:szCs w:val="24"/>
        </w:rPr>
      </w:pPr>
      <w:r w:rsidRPr="008B40AD">
        <w:rPr>
          <w:rFonts w:ascii="Times New Roman" w:hAnsi="Times New Roman"/>
          <w:sz w:val="24"/>
          <w:szCs w:val="24"/>
        </w:rPr>
        <w:t xml:space="preserve">The </w:t>
      </w:r>
      <w:r w:rsidRPr="008B40AD">
        <w:rPr>
          <w:rFonts w:ascii="Times New Roman" w:hAnsi="Times New Roman"/>
          <w:sz w:val="24"/>
          <w:szCs w:val="24"/>
          <w:lang w:val="en-US"/>
        </w:rPr>
        <w:t>Contractor/Supplier</w:t>
      </w:r>
      <w:r w:rsidRPr="008B40AD">
        <w:rPr>
          <w:rFonts w:ascii="Times New Roman" w:hAnsi="Times New Roman"/>
          <w:sz w:val="24"/>
          <w:szCs w:val="24"/>
        </w:rPr>
        <w:t xml:space="preserve"> shall, at his own cost, acquire in its name all permits, approvals and/or licenses from all local, state or national government authorities or public service undertakings that are necessary for the performance of the </w:t>
      </w:r>
      <w:r w:rsidRPr="008B40AD">
        <w:rPr>
          <w:rFonts w:ascii="Times New Roman" w:hAnsi="Times New Roman"/>
          <w:sz w:val="24"/>
          <w:szCs w:val="24"/>
          <w:lang w:val="en-US"/>
        </w:rPr>
        <w:t>Contract/Purchase Order</w:t>
      </w:r>
      <w:r w:rsidRPr="008B40AD">
        <w:rPr>
          <w:rFonts w:ascii="Times New Roman" w:hAnsi="Times New Roman"/>
          <w:sz w:val="24"/>
          <w:szCs w:val="24"/>
        </w:rPr>
        <w:t xml:space="preserve">. The </w:t>
      </w:r>
      <w:r w:rsidRPr="008B40AD">
        <w:rPr>
          <w:rFonts w:ascii="Times New Roman" w:hAnsi="Times New Roman"/>
          <w:sz w:val="24"/>
          <w:szCs w:val="24"/>
          <w:lang w:val="en-US"/>
        </w:rPr>
        <w:t>Contractor/Supplier</w:t>
      </w:r>
      <w:r w:rsidRPr="008B40AD">
        <w:rPr>
          <w:rFonts w:ascii="Times New Roman" w:hAnsi="Times New Roman"/>
          <w:sz w:val="24"/>
          <w:szCs w:val="24"/>
        </w:rPr>
        <w:t xml:space="preserve"> shall also acquire all other permits, approvals and/or licenses that are not the responsibility of the Purchaser as per </w:t>
      </w:r>
      <w:r w:rsidRPr="008B40AD">
        <w:rPr>
          <w:rFonts w:ascii="Times New Roman" w:hAnsi="Times New Roman"/>
          <w:sz w:val="24"/>
          <w:szCs w:val="24"/>
          <w:lang w:val="en-US"/>
        </w:rPr>
        <w:t xml:space="preserve">clause </w:t>
      </w:r>
      <w:r w:rsidRPr="008B40AD">
        <w:rPr>
          <w:rFonts w:ascii="Times New Roman" w:hAnsi="Times New Roman"/>
          <w:b/>
          <w:color w:val="2E74B5" w:themeColor="accent1" w:themeShade="BF"/>
          <w:sz w:val="24"/>
          <w:szCs w:val="24"/>
          <w:lang w:val="en-US"/>
        </w:rPr>
        <w:fldChar w:fldCharType="begin"/>
      </w:r>
      <w:r w:rsidRPr="008B40AD">
        <w:rPr>
          <w:rFonts w:ascii="Times New Roman" w:hAnsi="Times New Roman"/>
          <w:b/>
          <w:color w:val="2E74B5" w:themeColor="accent1" w:themeShade="BF"/>
          <w:sz w:val="24"/>
          <w:szCs w:val="24"/>
          <w:lang w:val="en-US"/>
        </w:rPr>
        <w:instrText xml:space="preserve"> REF _Ref387488370 \r \h  \* MERGEFORMAT </w:instrText>
      </w:r>
      <w:r w:rsidRPr="008B40AD">
        <w:rPr>
          <w:rFonts w:ascii="Times New Roman" w:hAnsi="Times New Roman"/>
          <w:b/>
          <w:color w:val="2E74B5" w:themeColor="accent1" w:themeShade="BF"/>
          <w:sz w:val="24"/>
          <w:szCs w:val="24"/>
          <w:lang w:val="en-US"/>
        </w:rPr>
      </w:r>
      <w:r w:rsidRPr="008B40AD">
        <w:rPr>
          <w:rFonts w:ascii="Times New Roman" w:hAnsi="Times New Roman"/>
          <w:b/>
          <w:color w:val="2E74B5" w:themeColor="accent1" w:themeShade="BF"/>
          <w:sz w:val="24"/>
          <w:szCs w:val="24"/>
          <w:lang w:val="en-US"/>
        </w:rPr>
        <w:fldChar w:fldCharType="separate"/>
      </w:r>
      <w:r w:rsidRPr="008B40AD">
        <w:rPr>
          <w:rFonts w:ascii="Times New Roman" w:hAnsi="Times New Roman"/>
          <w:b/>
          <w:color w:val="2E74B5" w:themeColor="accent1" w:themeShade="BF"/>
          <w:sz w:val="24"/>
          <w:szCs w:val="24"/>
          <w:lang w:val="en-US"/>
        </w:rPr>
        <w:t>1.2.1</w:t>
      </w:r>
      <w:r w:rsidRPr="008B40AD">
        <w:rPr>
          <w:rFonts w:ascii="Times New Roman" w:hAnsi="Times New Roman"/>
          <w:b/>
          <w:color w:val="2E74B5" w:themeColor="accent1" w:themeShade="BF"/>
          <w:sz w:val="24"/>
          <w:szCs w:val="24"/>
          <w:lang w:val="en-US"/>
        </w:rPr>
        <w:fldChar w:fldCharType="end"/>
      </w:r>
      <w:r w:rsidRPr="008B40AD">
        <w:rPr>
          <w:rFonts w:ascii="Times New Roman" w:hAnsi="Times New Roman"/>
          <w:sz w:val="24"/>
          <w:szCs w:val="24"/>
        </w:rPr>
        <w:t xml:space="preserve"> (Permits, licenses or approvals) hereof and that are necessary for the performance of the </w:t>
      </w:r>
      <w:r w:rsidRPr="008B40AD">
        <w:rPr>
          <w:rFonts w:ascii="Times New Roman" w:hAnsi="Times New Roman"/>
          <w:sz w:val="24"/>
          <w:szCs w:val="24"/>
          <w:lang w:val="en-US"/>
        </w:rPr>
        <w:t>Contract/Purchase Order</w:t>
      </w:r>
      <w:r w:rsidRPr="008B40AD">
        <w:rPr>
          <w:rFonts w:ascii="Times New Roman" w:hAnsi="Times New Roman"/>
          <w:sz w:val="24"/>
          <w:szCs w:val="24"/>
        </w:rPr>
        <w:t>.</w:t>
      </w:r>
    </w:p>
    <w:p w14:paraId="17F357BB" w14:textId="77777777" w:rsidR="00F6285F" w:rsidRPr="008B40AD" w:rsidRDefault="002B0E88">
      <w:pPr>
        <w:pStyle w:val="Heading4"/>
        <w:tabs>
          <w:tab w:val="left" w:pos="9752"/>
        </w:tabs>
        <w:ind w:right="0"/>
        <w:rPr>
          <w:rFonts w:ascii="Times New Roman" w:hAnsi="Times New Roman"/>
          <w:sz w:val="24"/>
          <w:szCs w:val="24"/>
        </w:rPr>
      </w:pPr>
      <w:r w:rsidRPr="008B40AD">
        <w:rPr>
          <w:rFonts w:ascii="Times New Roman" w:hAnsi="Times New Roman"/>
          <w:sz w:val="24"/>
          <w:szCs w:val="24"/>
        </w:rPr>
        <w:t xml:space="preserve">The Contractor shall have carefully examined all </w:t>
      </w:r>
      <w:r w:rsidRPr="008B40AD">
        <w:rPr>
          <w:rFonts w:ascii="Times New Roman" w:hAnsi="Times New Roman"/>
          <w:sz w:val="24"/>
          <w:szCs w:val="24"/>
          <w:lang w:val="en-US"/>
        </w:rPr>
        <w:t>tender/</w:t>
      </w:r>
      <w:r w:rsidRPr="008B40AD">
        <w:rPr>
          <w:rFonts w:ascii="Times New Roman" w:hAnsi="Times New Roman"/>
          <w:sz w:val="24"/>
          <w:szCs w:val="24"/>
        </w:rPr>
        <w:t>Contract documents and obtained clarifications from the Purchaser wherever needed, the quantities and nature of work and material necessary for the completion of the Contract including all necessary information for risks, contingencies and others. The Contract price and the quoted Unit Rates shall, except as otherwise provided, cover all his obligations under the Contract</w:t>
      </w:r>
      <w:r w:rsidRPr="008B40AD">
        <w:rPr>
          <w:rFonts w:ascii="Times New Roman" w:hAnsi="Times New Roman"/>
          <w:sz w:val="24"/>
          <w:szCs w:val="24"/>
          <w:lang w:val="en-US"/>
        </w:rPr>
        <w:t>/Order</w:t>
      </w:r>
      <w:r w:rsidRPr="008B40AD">
        <w:rPr>
          <w:rFonts w:ascii="Times New Roman" w:hAnsi="Times New Roman"/>
          <w:sz w:val="24"/>
          <w:szCs w:val="24"/>
        </w:rPr>
        <w:t xml:space="preserve"> and all matters and things necessary for the proper completion of the supplies</w:t>
      </w:r>
      <w:r w:rsidRPr="008B40AD">
        <w:rPr>
          <w:rFonts w:ascii="Times New Roman" w:hAnsi="Times New Roman"/>
          <w:sz w:val="24"/>
          <w:szCs w:val="24"/>
          <w:lang w:val="en-US"/>
        </w:rPr>
        <w:t xml:space="preserve"> &amp; work</w:t>
      </w:r>
      <w:r w:rsidRPr="008B40AD">
        <w:rPr>
          <w:rFonts w:ascii="Times New Roman" w:hAnsi="Times New Roman"/>
          <w:sz w:val="24"/>
          <w:szCs w:val="24"/>
        </w:rPr>
        <w:t xml:space="preserve">. The Contractor acknowledges that any failure to acquaint itself with all such data and information shall not relieve its responsibility </w:t>
      </w:r>
      <w:r w:rsidRPr="008B40AD">
        <w:rPr>
          <w:rFonts w:ascii="Times New Roman" w:hAnsi="Times New Roman"/>
          <w:sz w:val="24"/>
          <w:szCs w:val="24"/>
          <w:lang w:val="en-US"/>
        </w:rPr>
        <w:t xml:space="preserve">and accountability </w:t>
      </w:r>
      <w:r w:rsidRPr="008B40AD">
        <w:rPr>
          <w:rFonts w:ascii="Times New Roman" w:hAnsi="Times New Roman"/>
          <w:sz w:val="24"/>
          <w:szCs w:val="24"/>
        </w:rPr>
        <w:t xml:space="preserve">for properly estimating the difficulty or cost of successfully supplying the items. No claim on his part which may arise on account of non-examination or misunderstanding of the particulars and/or matter related to </w:t>
      </w:r>
      <w:r w:rsidRPr="008B40AD">
        <w:rPr>
          <w:rFonts w:ascii="Times New Roman" w:hAnsi="Times New Roman"/>
          <w:sz w:val="24"/>
          <w:szCs w:val="24"/>
          <w:lang w:val="en-US"/>
        </w:rPr>
        <w:t xml:space="preserve">tender </w:t>
      </w:r>
      <w:r w:rsidRPr="008B40AD">
        <w:rPr>
          <w:rFonts w:ascii="Times New Roman" w:hAnsi="Times New Roman"/>
          <w:sz w:val="24"/>
          <w:szCs w:val="24"/>
        </w:rPr>
        <w:t>will, in any circumstances, be considered payable by the Purchaser.</w:t>
      </w:r>
    </w:p>
    <w:p w14:paraId="6D796724" w14:textId="77777777" w:rsidR="00F6285F" w:rsidRPr="008B40AD" w:rsidRDefault="002B0E88">
      <w:pPr>
        <w:pStyle w:val="Heading3"/>
        <w:tabs>
          <w:tab w:val="left" w:pos="9752"/>
        </w:tabs>
        <w:rPr>
          <w:rFonts w:ascii="Times New Roman" w:hAnsi="Times New Roman" w:cs="Times New Roman"/>
        </w:rPr>
      </w:pPr>
      <w:bookmarkStart w:id="108" w:name="_Toc387392897"/>
      <w:bookmarkStart w:id="109" w:name="_Toc439871640"/>
      <w:bookmarkStart w:id="110" w:name="_Toc199842465"/>
      <w:r w:rsidRPr="008B40AD">
        <w:rPr>
          <w:rFonts w:ascii="Times New Roman" w:hAnsi="Times New Roman" w:cs="Times New Roman"/>
        </w:rPr>
        <w:t>Compliance with law</w:t>
      </w:r>
      <w:bookmarkEnd w:id="108"/>
      <w:bookmarkEnd w:id="109"/>
      <w:bookmarkEnd w:id="110"/>
    </w:p>
    <w:p w14:paraId="6576B17C" w14:textId="77777777" w:rsidR="00F6285F" w:rsidRPr="008B40AD" w:rsidRDefault="002B0E88">
      <w:pPr>
        <w:pStyle w:val="Heading4"/>
        <w:tabs>
          <w:tab w:val="left" w:pos="9752"/>
        </w:tabs>
        <w:ind w:right="0"/>
        <w:rPr>
          <w:rFonts w:ascii="Times New Roman" w:hAnsi="Times New Roman"/>
          <w:sz w:val="24"/>
          <w:szCs w:val="24"/>
        </w:rPr>
      </w:pPr>
      <w:r w:rsidRPr="008B40AD">
        <w:rPr>
          <w:rFonts w:ascii="Times New Roman" w:hAnsi="Times New Roman"/>
          <w:sz w:val="24"/>
          <w:szCs w:val="24"/>
        </w:rPr>
        <w:t xml:space="preserve">The </w:t>
      </w:r>
      <w:proofErr w:type="gramStart"/>
      <w:r w:rsidRPr="008B40AD">
        <w:rPr>
          <w:rFonts w:ascii="Times New Roman" w:hAnsi="Times New Roman"/>
          <w:sz w:val="24"/>
          <w:szCs w:val="24"/>
        </w:rPr>
        <w:t>Contractor  shall</w:t>
      </w:r>
      <w:proofErr w:type="gramEnd"/>
      <w:r w:rsidRPr="008B40AD">
        <w:rPr>
          <w:rFonts w:ascii="Times New Roman" w:hAnsi="Times New Roman"/>
          <w:sz w:val="24"/>
          <w:szCs w:val="24"/>
        </w:rPr>
        <w:t xml:space="preserve"> comply with all laws in force in India, in their country where the items/equipment are manufactured and in the country where the items/equipment will be installed. The laws will include all local, state, national or other laws that affect the performance of the Contract and bind upon the contractor. The </w:t>
      </w:r>
      <w:proofErr w:type="gramStart"/>
      <w:r w:rsidRPr="008B40AD">
        <w:rPr>
          <w:rFonts w:ascii="Times New Roman" w:hAnsi="Times New Roman"/>
          <w:sz w:val="24"/>
          <w:szCs w:val="24"/>
        </w:rPr>
        <w:t>contractor  shall</w:t>
      </w:r>
      <w:proofErr w:type="gramEnd"/>
      <w:r w:rsidRPr="008B40AD">
        <w:rPr>
          <w:rFonts w:ascii="Times New Roman" w:hAnsi="Times New Roman"/>
          <w:sz w:val="24"/>
          <w:szCs w:val="24"/>
        </w:rPr>
        <w:t xml:space="preserve"> indemnify and hold harmless the Purchaser from and against any and all liabilities, damages, claims, fines, penalties and expenses of whatever nature arising or resulting from the violation of such laws by the contractor  or its personnel, including the sub-contractors</w:t>
      </w:r>
      <w:r w:rsidRPr="008B40AD">
        <w:rPr>
          <w:rFonts w:ascii="Times New Roman" w:hAnsi="Times New Roman"/>
          <w:sz w:val="24"/>
          <w:szCs w:val="24"/>
          <w:lang w:val="en-US"/>
        </w:rPr>
        <w:t>’</w:t>
      </w:r>
      <w:r w:rsidRPr="008B40AD">
        <w:rPr>
          <w:rFonts w:ascii="Times New Roman" w:hAnsi="Times New Roman"/>
          <w:sz w:val="24"/>
          <w:szCs w:val="24"/>
        </w:rPr>
        <w:t xml:space="preserve"> and their personnel.</w:t>
      </w:r>
    </w:p>
    <w:p w14:paraId="1583C0FC" w14:textId="77777777" w:rsidR="00F6285F" w:rsidRPr="008B40AD" w:rsidRDefault="002B0E88">
      <w:pPr>
        <w:pStyle w:val="Heading3"/>
        <w:tabs>
          <w:tab w:val="left" w:pos="9752"/>
        </w:tabs>
        <w:rPr>
          <w:rFonts w:ascii="Times New Roman" w:hAnsi="Times New Roman" w:cs="Times New Roman"/>
        </w:rPr>
      </w:pPr>
      <w:bookmarkStart w:id="111" w:name="_Toc387392899"/>
      <w:bookmarkStart w:id="112" w:name="_Toc439871642"/>
      <w:bookmarkStart w:id="113" w:name="_Toc199842466"/>
      <w:r w:rsidRPr="008B40AD">
        <w:rPr>
          <w:rFonts w:ascii="Times New Roman" w:hAnsi="Times New Roman" w:cs="Times New Roman"/>
        </w:rPr>
        <w:lastRenderedPageBreak/>
        <w:t>Sub-contracting, subletting or assignment of Contract/</w:t>
      </w:r>
      <w:bookmarkEnd w:id="111"/>
      <w:bookmarkEnd w:id="112"/>
      <w:r w:rsidRPr="008B40AD">
        <w:rPr>
          <w:rFonts w:ascii="Times New Roman" w:hAnsi="Times New Roman" w:cs="Times New Roman"/>
        </w:rPr>
        <w:t>Purchase Order</w:t>
      </w:r>
      <w:bookmarkEnd w:id="113"/>
    </w:p>
    <w:p w14:paraId="7A8F3C57" w14:textId="77777777" w:rsidR="00F6285F" w:rsidRPr="008B40AD" w:rsidRDefault="002B0E88">
      <w:pPr>
        <w:pStyle w:val="Heading4"/>
        <w:tabs>
          <w:tab w:val="left" w:pos="9752"/>
        </w:tabs>
        <w:ind w:right="0"/>
        <w:rPr>
          <w:rFonts w:ascii="Times New Roman" w:hAnsi="Times New Roman"/>
          <w:sz w:val="24"/>
          <w:szCs w:val="24"/>
        </w:rPr>
      </w:pPr>
      <w:bookmarkStart w:id="114" w:name="_Toc305750890"/>
      <w:bookmarkStart w:id="115" w:name="_Toc305750891"/>
      <w:bookmarkStart w:id="116" w:name="_Toc305867982"/>
      <w:bookmarkStart w:id="117" w:name="_Toc306351992"/>
      <w:bookmarkEnd w:id="114"/>
      <w:r w:rsidRPr="008B40AD">
        <w:rPr>
          <w:rFonts w:ascii="Times New Roman" w:hAnsi="Times New Roman"/>
          <w:sz w:val="24"/>
          <w:szCs w:val="24"/>
        </w:rPr>
        <w:t xml:space="preserve">The </w:t>
      </w:r>
      <w:r w:rsidRPr="008B40AD">
        <w:rPr>
          <w:rFonts w:ascii="Times New Roman" w:hAnsi="Times New Roman"/>
          <w:sz w:val="24"/>
          <w:szCs w:val="24"/>
          <w:lang w:val="en-US"/>
        </w:rPr>
        <w:t>Contractor/Supplier</w:t>
      </w:r>
      <w:r w:rsidRPr="008B40AD">
        <w:rPr>
          <w:rFonts w:ascii="Times New Roman" w:hAnsi="Times New Roman"/>
          <w:sz w:val="24"/>
          <w:szCs w:val="24"/>
        </w:rPr>
        <w:t xml:space="preserve"> shall not sub-contract, sublet, transfer or assign the </w:t>
      </w:r>
      <w:r w:rsidRPr="008B40AD">
        <w:rPr>
          <w:rFonts w:ascii="Times New Roman" w:hAnsi="Times New Roman"/>
          <w:sz w:val="24"/>
          <w:szCs w:val="24"/>
          <w:lang w:val="en-US"/>
        </w:rPr>
        <w:t>Contract/Purchase Order</w:t>
      </w:r>
      <w:r w:rsidRPr="008B40AD">
        <w:rPr>
          <w:rFonts w:ascii="Times New Roman" w:hAnsi="Times New Roman"/>
          <w:sz w:val="24"/>
          <w:szCs w:val="24"/>
        </w:rPr>
        <w:t xml:space="preserve"> or any part thereof, without the prior written consent of the Purchaser (All </w:t>
      </w:r>
      <w:r w:rsidRPr="008B40AD">
        <w:rPr>
          <w:rFonts w:ascii="Times New Roman" w:hAnsi="Times New Roman"/>
          <w:sz w:val="24"/>
          <w:szCs w:val="24"/>
          <w:lang w:val="en-US"/>
        </w:rPr>
        <w:t xml:space="preserve">major </w:t>
      </w:r>
      <w:r w:rsidRPr="008B40AD">
        <w:rPr>
          <w:rFonts w:ascii="Times New Roman" w:hAnsi="Times New Roman"/>
          <w:sz w:val="24"/>
          <w:szCs w:val="24"/>
        </w:rPr>
        <w:t xml:space="preserve">sub-contractors are required to be appraised and approved by the Purchaser, before placement of orders by the </w:t>
      </w:r>
      <w:r w:rsidRPr="008B40AD">
        <w:rPr>
          <w:rFonts w:ascii="Times New Roman" w:hAnsi="Times New Roman"/>
          <w:sz w:val="24"/>
          <w:szCs w:val="24"/>
          <w:lang w:val="en-US"/>
        </w:rPr>
        <w:t>Contractor/Supplier</w:t>
      </w:r>
      <w:r w:rsidRPr="008B40AD">
        <w:rPr>
          <w:rFonts w:ascii="Times New Roman" w:hAnsi="Times New Roman"/>
          <w:sz w:val="24"/>
          <w:szCs w:val="24"/>
        </w:rPr>
        <w:t xml:space="preserve">). However, such consent shall not be unreasonably withheld by the Purchaser, if such </w:t>
      </w:r>
      <w:r w:rsidRPr="008B40AD">
        <w:rPr>
          <w:rFonts w:ascii="Times New Roman" w:hAnsi="Times New Roman"/>
          <w:sz w:val="24"/>
          <w:szCs w:val="24"/>
          <w:lang w:val="en-US"/>
        </w:rPr>
        <w:t>items/</w:t>
      </w:r>
      <w:r w:rsidRPr="008B40AD">
        <w:rPr>
          <w:rFonts w:ascii="Times New Roman" w:hAnsi="Times New Roman"/>
          <w:sz w:val="24"/>
          <w:szCs w:val="24"/>
        </w:rPr>
        <w:t xml:space="preserve">equipment </w:t>
      </w:r>
      <w:r w:rsidRPr="008B40AD">
        <w:rPr>
          <w:rFonts w:ascii="Times New Roman" w:hAnsi="Times New Roman"/>
          <w:sz w:val="24"/>
          <w:szCs w:val="24"/>
          <w:lang w:val="en-US"/>
        </w:rPr>
        <w:t>are</w:t>
      </w:r>
      <w:r w:rsidRPr="008B40AD">
        <w:rPr>
          <w:rFonts w:ascii="Times New Roman" w:hAnsi="Times New Roman"/>
          <w:sz w:val="24"/>
          <w:szCs w:val="24"/>
        </w:rPr>
        <w:t xml:space="preserve"> not normally manufactured by the </w:t>
      </w:r>
      <w:r w:rsidRPr="008B40AD">
        <w:rPr>
          <w:rFonts w:ascii="Times New Roman" w:hAnsi="Times New Roman"/>
          <w:sz w:val="24"/>
          <w:szCs w:val="24"/>
          <w:lang w:val="en-US"/>
        </w:rPr>
        <w:t>Contractor/Supplier</w:t>
      </w:r>
      <w:r w:rsidRPr="008B40AD">
        <w:rPr>
          <w:rFonts w:ascii="Times New Roman" w:hAnsi="Times New Roman"/>
          <w:sz w:val="24"/>
          <w:szCs w:val="24"/>
        </w:rPr>
        <w:t xml:space="preserve">. Such assignment or subletting shall not relieve the </w:t>
      </w:r>
      <w:r w:rsidRPr="008B40AD">
        <w:rPr>
          <w:rFonts w:ascii="Times New Roman" w:hAnsi="Times New Roman"/>
          <w:sz w:val="24"/>
          <w:szCs w:val="24"/>
          <w:lang w:val="en-US"/>
        </w:rPr>
        <w:t>Contractor/Supplier</w:t>
      </w:r>
      <w:r w:rsidRPr="008B40AD">
        <w:rPr>
          <w:rFonts w:ascii="Times New Roman" w:hAnsi="Times New Roman"/>
          <w:sz w:val="24"/>
          <w:szCs w:val="24"/>
        </w:rPr>
        <w:t xml:space="preserve"> from any </w:t>
      </w:r>
      <w:r w:rsidRPr="008B40AD">
        <w:rPr>
          <w:rFonts w:ascii="Times New Roman" w:hAnsi="Times New Roman"/>
          <w:sz w:val="24"/>
          <w:szCs w:val="24"/>
          <w:lang w:val="en-US"/>
        </w:rPr>
        <w:t xml:space="preserve">Contractual </w:t>
      </w:r>
      <w:r w:rsidRPr="008B40AD">
        <w:rPr>
          <w:rFonts w:ascii="Times New Roman" w:hAnsi="Times New Roman"/>
          <w:sz w:val="24"/>
          <w:szCs w:val="24"/>
        </w:rPr>
        <w:t xml:space="preserve">obligation or responsibility under the </w:t>
      </w:r>
      <w:r w:rsidRPr="008B40AD">
        <w:rPr>
          <w:rFonts w:ascii="Times New Roman" w:hAnsi="Times New Roman"/>
          <w:sz w:val="24"/>
          <w:szCs w:val="24"/>
          <w:lang w:val="en-US"/>
        </w:rPr>
        <w:t>Contract/Purchase Order</w:t>
      </w:r>
      <w:r w:rsidRPr="008B40AD">
        <w:rPr>
          <w:rFonts w:ascii="Times New Roman" w:hAnsi="Times New Roman"/>
          <w:sz w:val="24"/>
          <w:szCs w:val="24"/>
        </w:rPr>
        <w:t>.</w:t>
      </w:r>
      <w:bookmarkStart w:id="118" w:name="_Toc305750892"/>
      <w:bookmarkStart w:id="119" w:name="_Toc305867983"/>
      <w:bookmarkStart w:id="120" w:name="_Toc306351993"/>
      <w:bookmarkEnd w:id="115"/>
      <w:bookmarkEnd w:id="116"/>
      <w:bookmarkEnd w:id="117"/>
      <w:bookmarkEnd w:id="118"/>
      <w:bookmarkEnd w:id="119"/>
      <w:bookmarkEnd w:id="120"/>
    </w:p>
    <w:p w14:paraId="640AC9AB" w14:textId="77777777" w:rsidR="00F6285F" w:rsidRPr="008B40AD" w:rsidRDefault="002B0E88">
      <w:pPr>
        <w:pStyle w:val="Heading4"/>
        <w:tabs>
          <w:tab w:val="left" w:pos="9752"/>
        </w:tabs>
        <w:ind w:right="0"/>
        <w:rPr>
          <w:rFonts w:ascii="Times New Roman" w:hAnsi="Times New Roman"/>
          <w:sz w:val="24"/>
          <w:szCs w:val="24"/>
          <w:lang w:val="en-US"/>
        </w:rPr>
      </w:pPr>
      <w:r w:rsidRPr="008B40AD">
        <w:rPr>
          <w:rFonts w:ascii="Times New Roman" w:hAnsi="Times New Roman"/>
          <w:sz w:val="24"/>
          <w:szCs w:val="24"/>
        </w:rPr>
        <w:t xml:space="preserve">The </w:t>
      </w:r>
      <w:r w:rsidRPr="008B40AD">
        <w:rPr>
          <w:rFonts w:ascii="Times New Roman" w:hAnsi="Times New Roman"/>
          <w:sz w:val="24"/>
          <w:szCs w:val="24"/>
          <w:lang w:val="en-US"/>
        </w:rPr>
        <w:t>Contractor/Supplier</w:t>
      </w:r>
      <w:r w:rsidRPr="008B40AD">
        <w:rPr>
          <w:rFonts w:ascii="Times New Roman" w:hAnsi="Times New Roman"/>
          <w:sz w:val="24"/>
          <w:szCs w:val="24"/>
        </w:rPr>
        <w:t xml:space="preserve"> shall be responsible </w:t>
      </w:r>
      <w:r w:rsidRPr="008B40AD">
        <w:rPr>
          <w:rFonts w:ascii="Times New Roman" w:hAnsi="Times New Roman"/>
          <w:sz w:val="24"/>
          <w:szCs w:val="24"/>
          <w:lang w:val="en-US"/>
        </w:rPr>
        <w:t xml:space="preserve">and accountable </w:t>
      </w:r>
      <w:r w:rsidRPr="008B40AD">
        <w:rPr>
          <w:rFonts w:ascii="Times New Roman" w:hAnsi="Times New Roman"/>
          <w:sz w:val="24"/>
          <w:szCs w:val="24"/>
        </w:rPr>
        <w:t>for coordination of all activities with his sub-contractors</w:t>
      </w:r>
      <w:r w:rsidRPr="008B40AD">
        <w:rPr>
          <w:rFonts w:ascii="Times New Roman" w:hAnsi="Times New Roman"/>
          <w:sz w:val="24"/>
          <w:szCs w:val="24"/>
          <w:lang w:val="en-US"/>
        </w:rPr>
        <w:t>.</w:t>
      </w:r>
    </w:p>
    <w:p w14:paraId="0CE78CE6" w14:textId="77777777" w:rsidR="00F6285F" w:rsidRPr="008B40AD" w:rsidRDefault="002B0E88">
      <w:pPr>
        <w:pStyle w:val="Heading4"/>
        <w:tabs>
          <w:tab w:val="left" w:pos="9752"/>
        </w:tabs>
        <w:ind w:right="0"/>
        <w:rPr>
          <w:rFonts w:ascii="Times New Roman" w:hAnsi="Times New Roman"/>
          <w:sz w:val="24"/>
          <w:szCs w:val="24"/>
          <w:lang w:val="en-US"/>
        </w:rPr>
      </w:pPr>
      <w:r w:rsidRPr="008B40AD">
        <w:rPr>
          <w:rFonts w:ascii="Times New Roman" w:hAnsi="Times New Roman"/>
          <w:sz w:val="24"/>
          <w:szCs w:val="24"/>
        </w:rPr>
        <w:t>In case the Contractor/Supplier sublets, transfers or assigns any part of the Contract/</w:t>
      </w:r>
      <w:r w:rsidRPr="008B40AD">
        <w:rPr>
          <w:rFonts w:ascii="Times New Roman" w:hAnsi="Times New Roman"/>
          <w:sz w:val="24"/>
          <w:szCs w:val="24"/>
          <w:lang w:val="en-US"/>
        </w:rPr>
        <w:t>Purchase Order</w:t>
      </w:r>
      <w:r w:rsidRPr="008B40AD">
        <w:rPr>
          <w:rFonts w:ascii="Times New Roman" w:hAnsi="Times New Roman"/>
          <w:sz w:val="24"/>
          <w:szCs w:val="24"/>
        </w:rPr>
        <w:t xml:space="preserve"> with the prior written consent of the Purchaser, all payments to the Sub-Contractor shall be the responsibility of the Contractor/Supplier and any requests from such Sub-Contractor shall not be entertained by the Purchaser.</w:t>
      </w:r>
    </w:p>
    <w:p w14:paraId="2A151CFC" w14:textId="77777777" w:rsidR="00F6285F" w:rsidRPr="008B40AD" w:rsidRDefault="002B0E88">
      <w:pPr>
        <w:pStyle w:val="Heading4"/>
        <w:tabs>
          <w:tab w:val="left" w:pos="9752"/>
        </w:tabs>
        <w:ind w:right="0"/>
        <w:rPr>
          <w:rFonts w:ascii="Times New Roman" w:hAnsi="Times New Roman"/>
          <w:sz w:val="24"/>
          <w:szCs w:val="24"/>
          <w:lang w:val="en-US"/>
        </w:rPr>
      </w:pPr>
      <w:r w:rsidRPr="008B40AD">
        <w:rPr>
          <w:rFonts w:ascii="Times New Roman" w:hAnsi="Times New Roman"/>
          <w:sz w:val="24"/>
          <w:szCs w:val="24"/>
        </w:rPr>
        <w:t xml:space="preserve">All payment to the sub-contractors shall be made by the </w:t>
      </w:r>
      <w:r w:rsidRPr="008B40AD">
        <w:rPr>
          <w:rFonts w:ascii="Times New Roman" w:hAnsi="Times New Roman"/>
          <w:sz w:val="24"/>
          <w:szCs w:val="24"/>
          <w:lang w:val="en-US"/>
        </w:rPr>
        <w:t>Contractor/Supplier only.</w:t>
      </w:r>
    </w:p>
    <w:p w14:paraId="0705C9B0" w14:textId="77777777" w:rsidR="00F6285F" w:rsidRPr="008B40AD" w:rsidRDefault="002B0E88">
      <w:pPr>
        <w:pStyle w:val="Heading2"/>
        <w:tabs>
          <w:tab w:val="left" w:pos="9752"/>
        </w:tabs>
        <w:rPr>
          <w:rFonts w:ascii="Times New Roman" w:hAnsi="Times New Roman" w:cs="Times New Roman"/>
          <w:sz w:val="24"/>
          <w:szCs w:val="24"/>
        </w:rPr>
      </w:pPr>
      <w:bookmarkStart w:id="121" w:name="_Toc387392900"/>
      <w:bookmarkStart w:id="122" w:name="_Toc439871643"/>
      <w:bookmarkStart w:id="123" w:name="_Toc199842467"/>
      <w:r w:rsidRPr="008B40AD">
        <w:rPr>
          <w:rFonts w:ascii="Times New Roman" w:hAnsi="Times New Roman" w:cs="Times New Roman"/>
          <w:sz w:val="24"/>
          <w:szCs w:val="24"/>
        </w:rPr>
        <w:t>Contract/Purchase Order Work Scope and Completion Time</w:t>
      </w:r>
      <w:bookmarkEnd w:id="121"/>
      <w:bookmarkEnd w:id="122"/>
      <w:bookmarkEnd w:id="123"/>
    </w:p>
    <w:p w14:paraId="04172C20" w14:textId="77777777" w:rsidR="00F6285F" w:rsidRPr="008B40AD" w:rsidRDefault="002B0E88">
      <w:pPr>
        <w:pStyle w:val="Heading3"/>
        <w:tabs>
          <w:tab w:val="left" w:pos="9752"/>
        </w:tabs>
        <w:rPr>
          <w:rFonts w:ascii="Times New Roman" w:hAnsi="Times New Roman" w:cs="Times New Roman"/>
        </w:rPr>
      </w:pPr>
      <w:bookmarkStart w:id="124" w:name="_Toc387392901"/>
      <w:bookmarkStart w:id="125" w:name="_Toc439871644"/>
      <w:bookmarkStart w:id="126" w:name="_Toc199842468"/>
      <w:r w:rsidRPr="008B40AD">
        <w:rPr>
          <w:rFonts w:ascii="Times New Roman" w:hAnsi="Times New Roman" w:cs="Times New Roman"/>
        </w:rPr>
        <w:t>Scope of Work, Scope of Supply and Specifications:</w:t>
      </w:r>
      <w:bookmarkEnd w:id="124"/>
      <w:bookmarkEnd w:id="125"/>
      <w:bookmarkEnd w:id="126"/>
    </w:p>
    <w:p w14:paraId="08046A2C" w14:textId="77777777" w:rsidR="00F6285F" w:rsidRPr="008B40AD" w:rsidRDefault="002B0E88">
      <w:pPr>
        <w:pStyle w:val="Heading4"/>
        <w:numPr>
          <w:ilvl w:val="3"/>
          <w:numId w:val="29"/>
        </w:numPr>
        <w:ind w:right="0"/>
        <w:rPr>
          <w:rFonts w:ascii="Times New Roman" w:hAnsi="Times New Roman"/>
          <w:b/>
          <w:bCs/>
          <w:color w:val="000000"/>
          <w:sz w:val="24"/>
          <w:szCs w:val="24"/>
        </w:rPr>
      </w:pPr>
      <w:r w:rsidRPr="008B40AD">
        <w:rPr>
          <w:rFonts w:ascii="Times New Roman" w:hAnsi="Times New Roman"/>
          <w:sz w:val="24"/>
          <w:szCs w:val="24"/>
        </w:rPr>
        <w:t xml:space="preserve">Refer to </w:t>
      </w:r>
      <w:proofErr w:type="spellStart"/>
      <w:r w:rsidRPr="008B40AD">
        <w:rPr>
          <w:rFonts w:ascii="Times New Roman" w:hAnsi="Times New Roman"/>
          <w:sz w:val="24"/>
          <w:szCs w:val="24"/>
        </w:rPr>
        <w:t>GeM</w:t>
      </w:r>
      <w:proofErr w:type="spellEnd"/>
      <w:r w:rsidRPr="008B40AD">
        <w:rPr>
          <w:rFonts w:ascii="Times New Roman" w:hAnsi="Times New Roman"/>
          <w:sz w:val="24"/>
          <w:szCs w:val="24"/>
        </w:rPr>
        <w:t xml:space="preserve"> bid for the </w:t>
      </w:r>
      <w:r w:rsidRPr="008B40AD">
        <w:rPr>
          <w:rFonts w:ascii="Times New Roman" w:hAnsi="Times New Roman"/>
          <w:b/>
          <w:sz w:val="24"/>
          <w:szCs w:val="24"/>
        </w:rPr>
        <w:t>scope of work, scope of supply, testing and technical specifications</w:t>
      </w:r>
      <w:r w:rsidRPr="008B40AD">
        <w:rPr>
          <w:rFonts w:ascii="Times New Roman" w:hAnsi="Times New Roman"/>
          <w:sz w:val="24"/>
          <w:szCs w:val="24"/>
        </w:rPr>
        <w:t xml:space="preserve"> of deliverables to be covered under this Contract/</w:t>
      </w:r>
      <w:r w:rsidRPr="008B40AD">
        <w:rPr>
          <w:rFonts w:ascii="Times New Roman" w:hAnsi="Times New Roman"/>
          <w:sz w:val="24"/>
          <w:szCs w:val="24"/>
          <w:lang w:val="en-US"/>
        </w:rPr>
        <w:t>Purchase Order</w:t>
      </w:r>
      <w:r w:rsidRPr="008B40AD">
        <w:rPr>
          <w:rFonts w:ascii="Times New Roman" w:hAnsi="Times New Roman"/>
          <w:sz w:val="24"/>
          <w:szCs w:val="24"/>
        </w:rPr>
        <w:t>.</w:t>
      </w:r>
    </w:p>
    <w:p w14:paraId="2C69C359" w14:textId="77777777" w:rsidR="00F6285F" w:rsidRPr="008B40AD" w:rsidRDefault="002B0E88">
      <w:pPr>
        <w:pStyle w:val="Heading4"/>
        <w:numPr>
          <w:ilvl w:val="3"/>
          <w:numId w:val="29"/>
        </w:numPr>
        <w:ind w:right="0"/>
        <w:rPr>
          <w:rFonts w:ascii="Times New Roman" w:hAnsi="Times New Roman"/>
          <w:b/>
          <w:bCs/>
          <w:color w:val="000000"/>
          <w:sz w:val="24"/>
          <w:szCs w:val="24"/>
        </w:rPr>
      </w:pPr>
      <w:r w:rsidRPr="008B40AD">
        <w:rPr>
          <w:rFonts w:ascii="Times New Roman" w:hAnsi="Times New Roman"/>
          <w:sz w:val="24"/>
          <w:szCs w:val="24"/>
        </w:rPr>
        <w:t>Any tooling</w:t>
      </w:r>
      <w:r w:rsidRPr="008B40AD">
        <w:rPr>
          <w:rFonts w:ascii="Times New Roman" w:hAnsi="Times New Roman"/>
          <w:sz w:val="24"/>
          <w:szCs w:val="24"/>
          <w:lang w:val="en-US"/>
        </w:rPr>
        <w:t xml:space="preserve"> </w:t>
      </w:r>
      <w:r w:rsidRPr="008B40AD">
        <w:rPr>
          <w:rFonts w:ascii="Times New Roman" w:hAnsi="Times New Roman"/>
          <w:sz w:val="24"/>
          <w:szCs w:val="24"/>
        </w:rPr>
        <w:t xml:space="preserve">or accessories which may not be specifically mentioned in the Specifications but which are necessary for proper and efficient functioning of the </w:t>
      </w:r>
      <w:r w:rsidRPr="008B40AD">
        <w:rPr>
          <w:rFonts w:ascii="Times New Roman" w:hAnsi="Times New Roman"/>
          <w:sz w:val="24"/>
          <w:szCs w:val="24"/>
          <w:lang w:val="en-US"/>
        </w:rPr>
        <w:t>items/</w:t>
      </w:r>
      <w:r w:rsidRPr="008B40AD">
        <w:rPr>
          <w:rFonts w:ascii="Times New Roman" w:hAnsi="Times New Roman"/>
          <w:sz w:val="24"/>
          <w:szCs w:val="24"/>
        </w:rPr>
        <w:t xml:space="preserve">systems as per the specifications of the tender enquiry shall be </w:t>
      </w:r>
      <w:r w:rsidRPr="008B40AD">
        <w:rPr>
          <w:rFonts w:ascii="Times New Roman" w:hAnsi="Times New Roman"/>
          <w:sz w:val="24"/>
          <w:szCs w:val="24"/>
          <w:lang w:val="en-US"/>
        </w:rPr>
        <w:t>included in the</w:t>
      </w:r>
      <w:r w:rsidRPr="008B40AD">
        <w:rPr>
          <w:rFonts w:ascii="Times New Roman" w:hAnsi="Times New Roman"/>
          <w:sz w:val="24"/>
          <w:szCs w:val="24"/>
        </w:rPr>
        <w:t xml:space="preserve"> </w:t>
      </w:r>
      <w:r w:rsidRPr="008B40AD">
        <w:rPr>
          <w:rFonts w:ascii="Times New Roman" w:hAnsi="Times New Roman"/>
          <w:sz w:val="24"/>
          <w:szCs w:val="24"/>
          <w:lang w:val="en-US"/>
        </w:rPr>
        <w:t xml:space="preserve">price(s) as quoted </w:t>
      </w:r>
      <w:r w:rsidRPr="008B40AD">
        <w:rPr>
          <w:rFonts w:ascii="Times New Roman" w:hAnsi="Times New Roman"/>
          <w:sz w:val="24"/>
          <w:szCs w:val="24"/>
        </w:rPr>
        <w:t>by the Contractor/</w:t>
      </w:r>
      <w:proofErr w:type="spellStart"/>
      <w:r w:rsidRPr="008B40AD">
        <w:rPr>
          <w:rFonts w:ascii="Times New Roman" w:hAnsi="Times New Roman"/>
          <w:sz w:val="24"/>
          <w:szCs w:val="24"/>
        </w:rPr>
        <w:t>Supplie</w:t>
      </w:r>
      <w:proofErr w:type="spellEnd"/>
      <w:r w:rsidRPr="008B40AD">
        <w:rPr>
          <w:rFonts w:ascii="Times New Roman" w:hAnsi="Times New Roman"/>
          <w:sz w:val="24"/>
          <w:szCs w:val="24"/>
          <w:lang w:val="en-US"/>
        </w:rPr>
        <w:t>r.</w:t>
      </w:r>
    </w:p>
    <w:p w14:paraId="7077EAFF" w14:textId="77777777" w:rsidR="00F6285F" w:rsidRPr="008B40AD" w:rsidRDefault="002B0E88">
      <w:pPr>
        <w:pStyle w:val="Heading4"/>
        <w:numPr>
          <w:ilvl w:val="3"/>
          <w:numId w:val="29"/>
        </w:numPr>
        <w:ind w:right="0"/>
        <w:rPr>
          <w:rFonts w:ascii="Times New Roman" w:hAnsi="Times New Roman"/>
          <w:b/>
          <w:bCs/>
          <w:color w:val="000000"/>
          <w:sz w:val="24"/>
          <w:szCs w:val="24"/>
        </w:rPr>
      </w:pPr>
      <w:r w:rsidRPr="008B40AD">
        <w:rPr>
          <w:rFonts w:ascii="Times New Roman" w:hAnsi="Times New Roman"/>
          <w:color w:val="000000"/>
          <w:sz w:val="24"/>
          <w:szCs w:val="24"/>
        </w:rPr>
        <w:t>Operation/instruction manual</w:t>
      </w:r>
      <w:r w:rsidRPr="008B40AD">
        <w:rPr>
          <w:rFonts w:ascii="Times New Roman" w:hAnsi="Times New Roman"/>
          <w:color w:val="000000"/>
          <w:sz w:val="24"/>
          <w:szCs w:val="24"/>
          <w:lang w:val="en-US"/>
        </w:rPr>
        <w:t xml:space="preserve">, technical manuals and technical drawings </w:t>
      </w:r>
      <w:r w:rsidRPr="008B40AD">
        <w:rPr>
          <w:rFonts w:ascii="Times New Roman" w:hAnsi="Times New Roman"/>
          <w:color w:val="000000"/>
          <w:sz w:val="24"/>
          <w:szCs w:val="24"/>
        </w:rPr>
        <w:t xml:space="preserve">is essential in English to enable the Purchaser to put the </w:t>
      </w:r>
      <w:r w:rsidRPr="008B40AD">
        <w:rPr>
          <w:rFonts w:ascii="Times New Roman" w:hAnsi="Times New Roman"/>
          <w:color w:val="000000"/>
          <w:sz w:val="24"/>
          <w:szCs w:val="24"/>
          <w:lang w:val="en-US"/>
        </w:rPr>
        <w:t xml:space="preserve">Items/system </w:t>
      </w:r>
      <w:r w:rsidRPr="008B40AD">
        <w:rPr>
          <w:rFonts w:ascii="Times New Roman" w:hAnsi="Times New Roman"/>
          <w:color w:val="000000"/>
          <w:sz w:val="24"/>
          <w:szCs w:val="24"/>
        </w:rPr>
        <w:t>to proper use, so the Contractor shall furnish such manual</w:t>
      </w:r>
      <w:r w:rsidRPr="008B40AD">
        <w:rPr>
          <w:rFonts w:ascii="Times New Roman" w:hAnsi="Times New Roman"/>
          <w:color w:val="000000"/>
          <w:sz w:val="24"/>
          <w:szCs w:val="24"/>
          <w:lang w:val="en-US"/>
        </w:rPr>
        <w:t>s</w:t>
      </w:r>
      <w:r w:rsidRPr="008B40AD">
        <w:rPr>
          <w:rFonts w:ascii="Times New Roman" w:hAnsi="Times New Roman"/>
          <w:color w:val="000000"/>
          <w:sz w:val="24"/>
          <w:szCs w:val="24"/>
        </w:rPr>
        <w:t xml:space="preserve"> along with the</w:t>
      </w:r>
      <w:r w:rsidRPr="008B40AD">
        <w:rPr>
          <w:rFonts w:ascii="Times New Roman" w:hAnsi="Times New Roman"/>
          <w:color w:val="000000"/>
          <w:sz w:val="24"/>
          <w:szCs w:val="24"/>
          <w:lang w:val="en-US"/>
        </w:rPr>
        <w:t xml:space="preserve"> Items/</w:t>
      </w:r>
      <w:r w:rsidRPr="008B40AD">
        <w:rPr>
          <w:rFonts w:ascii="Times New Roman" w:hAnsi="Times New Roman"/>
          <w:color w:val="000000"/>
          <w:sz w:val="24"/>
          <w:szCs w:val="24"/>
        </w:rPr>
        <w:t xml:space="preserve">Systems technical specifications </w:t>
      </w:r>
      <w:r w:rsidRPr="008B40AD">
        <w:rPr>
          <w:rFonts w:ascii="Times New Roman" w:hAnsi="Times New Roman"/>
          <w:color w:val="000000"/>
          <w:sz w:val="24"/>
          <w:szCs w:val="24"/>
          <w:lang w:val="en-US"/>
        </w:rPr>
        <w:t>of the tender</w:t>
      </w:r>
      <w:r w:rsidRPr="008B40AD">
        <w:rPr>
          <w:rFonts w:ascii="Times New Roman" w:hAnsi="Times New Roman"/>
          <w:color w:val="000000"/>
          <w:sz w:val="24"/>
          <w:szCs w:val="24"/>
        </w:rPr>
        <w:t>.</w:t>
      </w:r>
      <w:r w:rsidRPr="008B40AD">
        <w:rPr>
          <w:rFonts w:ascii="Times New Roman" w:hAnsi="Times New Roman"/>
          <w:b/>
          <w:bCs/>
          <w:color w:val="000000"/>
          <w:sz w:val="24"/>
          <w:szCs w:val="24"/>
        </w:rPr>
        <w:t xml:space="preserve"> </w:t>
      </w:r>
    </w:p>
    <w:p w14:paraId="437F2548" w14:textId="77777777" w:rsidR="00F6285F" w:rsidRPr="008B40AD" w:rsidRDefault="002B0E88">
      <w:pPr>
        <w:pStyle w:val="Heading4"/>
        <w:numPr>
          <w:ilvl w:val="3"/>
          <w:numId w:val="29"/>
        </w:numPr>
        <w:ind w:right="0"/>
      </w:pPr>
      <w:r w:rsidRPr="008B40AD">
        <w:rPr>
          <w:rFonts w:ascii="Times New Roman" w:hAnsi="Times New Roman"/>
          <w:sz w:val="24"/>
          <w:szCs w:val="24"/>
        </w:rPr>
        <w:t>Each party shall bear their own expenses for visit of their personnel to other party’s end</w:t>
      </w:r>
      <w:r w:rsidRPr="008B40AD">
        <w:rPr>
          <w:rFonts w:ascii="Times New Roman" w:hAnsi="Times New Roman"/>
          <w:sz w:val="24"/>
          <w:szCs w:val="24"/>
          <w:lang w:val="en-US"/>
        </w:rPr>
        <w:t xml:space="preserve"> concerning execution of the Contract/Purchase Order</w:t>
      </w:r>
    </w:p>
    <w:p w14:paraId="7FC623AD" w14:textId="77777777" w:rsidR="00F6285F" w:rsidRPr="008B40AD" w:rsidRDefault="002B0E88">
      <w:pPr>
        <w:pStyle w:val="Heading3"/>
        <w:tabs>
          <w:tab w:val="left" w:pos="9752"/>
        </w:tabs>
        <w:rPr>
          <w:rFonts w:ascii="Times New Roman" w:hAnsi="Times New Roman" w:cs="Times New Roman"/>
        </w:rPr>
      </w:pPr>
      <w:bookmarkStart w:id="127" w:name="_Toc387392902"/>
      <w:bookmarkStart w:id="128" w:name="_Toc439871645"/>
      <w:bookmarkStart w:id="129" w:name="_Ref13574477"/>
      <w:bookmarkStart w:id="130" w:name="_Ref13574479"/>
      <w:bookmarkStart w:id="131" w:name="_Toc199842469"/>
      <w:r w:rsidRPr="008B40AD">
        <w:rPr>
          <w:rFonts w:ascii="Times New Roman" w:hAnsi="Times New Roman" w:cs="Times New Roman"/>
        </w:rPr>
        <w:t>Delivery Dates and Completion Time</w:t>
      </w:r>
      <w:bookmarkEnd w:id="127"/>
      <w:bookmarkEnd w:id="128"/>
      <w:bookmarkEnd w:id="129"/>
      <w:bookmarkEnd w:id="130"/>
      <w:bookmarkEnd w:id="131"/>
      <w:r w:rsidRPr="008B40AD">
        <w:rPr>
          <w:rFonts w:ascii="Times New Roman" w:hAnsi="Times New Roman" w:cs="Times New Roman"/>
        </w:rPr>
        <w:t xml:space="preserve"> </w:t>
      </w:r>
    </w:p>
    <w:p w14:paraId="6F53B2F5" w14:textId="77777777" w:rsidR="00F6285F" w:rsidRPr="008B40AD" w:rsidRDefault="002B0E88">
      <w:pPr>
        <w:pStyle w:val="Heading4"/>
        <w:tabs>
          <w:tab w:val="left" w:pos="9752"/>
        </w:tabs>
        <w:ind w:right="0"/>
        <w:rPr>
          <w:rFonts w:ascii="Times New Roman" w:hAnsi="Times New Roman"/>
          <w:bCs/>
          <w:sz w:val="24"/>
          <w:szCs w:val="24"/>
          <w:lang w:val="en-US"/>
        </w:rPr>
      </w:pPr>
      <w:bookmarkStart w:id="132" w:name="_Ref536194057"/>
      <w:r w:rsidRPr="008B40AD">
        <w:rPr>
          <w:rFonts w:ascii="Times New Roman" w:hAnsi="Times New Roman"/>
          <w:bCs/>
          <w:sz w:val="24"/>
          <w:szCs w:val="24"/>
          <w:lang w:val="en-US"/>
        </w:rPr>
        <w:t xml:space="preserve">Contractor/supplier shall make complete delivery of all the ordered items on free door delivery basis (including packing, forwarding, freight &amp; transit insurance) at DNB Lab, ITER-India building, IPR within </w:t>
      </w:r>
      <w:proofErr w:type="gramStart"/>
      <w:r w:rsidRPr="008B40AD">
        <w:rPr>
          <w:rFonts w:ascii="Times New Roman" w:hAnsi="Times New Roman"/>
          <w:b/>
          <w:sz w:val="24"/>
          <w:szCs w:val="24"/>
          <w:lang w:val="en-US"/>
        </w:rPr>
        <w:t>381  days</w:t>
      </w:r>
      <w:proofErr w:type="gramEnd"/>
      <w:r w:rsidRPr="008B40AD">
        <w:rPr>
          <w:rFonts w:ascii="Times New Roman" w:hAnsi="Times New Roman"/>
          <w:bCs/>
          <w:sz w:val="24"/>
          <w:szCs w:val="24"/>
          <w:lang w:val="en-US"/>
        </w:rPr>
        <w:t xml:space="preserve"> from date of Contract/ Purchase Order. The final/site acceptance of ordered items at ITER-India lab shall be completed within </w:t>
      </w:r>
      <w:r w:rsidRPr="008B40AD">
        <w:rPr>
          <w:rFonts w:ascii="Times New Roman" w:hAnsi="Times New Roman"/>
          <w:b/>
          <w:sz w:val="24"/>
          <w:szCs w:val="24"/>
          <w:lang w:val="en-US"/>
        </w:rPr>
        <w:t>60 days</w:t>
      </w:r>
      <w:r w:rsidRPr="008B40AD">
        <w:rPr>
          <w:rFonts w:ascii="Times New Roman" w:hAnsi="Times New Roman"/>
          <w:bCs/>
          <w:sz w:val="24"/>
          <w:szCs w:val="24"/>
          <w:lang w:val="en-US"/>
        </w:rPr>
        <w:t xml:space="preserve"> from the date of receipt of all items at Purchaser’s site.</w:t>
      </w:r>
    </w:p>
    <w:p w14:paraId="79055ECE" w14:textId="32CD9410" w:rsidR="00F6285F" w:rsidRPr="008B40AD" w:rsidRDefault="002B0E88">
      <w:pPr>
        <w:pStyle w:val="Heading4"/>
        <w:tabs>
          <w:tab w:val="left" w:pos="9752"/>
        </w:tabs>
        <w:ind w:right="0"/>
        <w:rPr>
          <w:rFonts w:ascii="Times New Roman" w:hAnsi="Times New Roman"/>
          <w:sz w:val="24"/>
          <w:szCs w:val="24"/>
          <w:lang w:val="en-US"/>
        </w:rPr>
      </w:pPr>
      <w:bookmarkStart w:id="133" w:name="_Ref536195209"/>
      <w:bookmarkEnd w:id="132"/>
      <w:r w:rsidRPr="008B40AD">
        <w:rPr>
          <w:rFonts w:ascii="Times New Roman" w:hAnsi="Times New Roman"/>
          <w:b/>
          <w:sz w:val="24"/>
          <w:szCs w:val="24"/>
        </w:rPr>
        <w:t xml:space="preserve">The date of delivery and time for completion stipulated in </w:t>
      </w:r>
      <w:r w:rsidRPr="008B40AD">
        <w:rPr>
          <w:rFonts w:ascii="Times New Roman" w:hAnsi="Times New Roman"/>
          <w:b/>
          <w:sz w:val="24"/>
          <w:szCs w:val="24"/>
          <w:lang w:val="en-US"/>
        </w:rPr>
        <w:t>the Contract/Purchase Order</w:t>
      </w:r>
      <w:r w:rsidRPr="008B40AD">
        <w:rPr>
          <w:rFonts w:ascii="Times New Roman" w:hAnsi="Times New Roman"/>
          <w:b/>
          <w:sz w:val="24"/>
          <w:szCs w:val="24"/>
        </w:rPr>
        <w:t xml:space="preserve"> shall be deemed to be the essence of the Contract/</w:t>
      </w:r>
      <w:r w:rsidRPr="008B40AD">
        <w:rPr>
          <w:rFonts w:ascii="Times New Roman" w:hAnsi="Times New Roman"/>
          <w:b/>
          <w:sz w:val="24"/>
          <w:szCs w:val="24"/>
          <w:lang w:val="en-US"/>
        </w:rPr>
        <w:t>Purchase Order</w:t>
      </w:r>
      <w:r w:rsidRPr="008B40AD">
        <w:rPr>
          <w:rFonts w:ascii="Times New Roman" w:hAnsi="Times New Roman"/>
          <w:sz w:val="24"/>
          <w:szCs w:val="24"/>
        </w:rPr>
        <w:t>. Delivery completion must be accomplished within the dates/durations specified in Delivery Schedule</w:t>
      </w:r>
      <w:r w:rsidRPr="008B40AD">
        <w:rPr>
          <w:rFonts w:ascii="Times New Roman" w:hAnsi="Times New Roman"/>
          <w:sz w:val="24"/>
          <w:szCs w:val="24"/>
          <w:lang w:val="en-US"/>
        </w:rPr>
        <w:t>.</w:t>
      </w:r>
      <w:bookmarkEnd w:id="133"/>
      <w:r w:rsidRPr="008B40AD">
        <w:rPr>
          <w:rFonts w:ascii="Times New Roman" w:hAnsi="Times New Roman"/>
          <w:sz w:val="24"/>
          <w:szCs w:val="24"/>
        </w:rPr>
        <w:t xml:space="preserve"> </w:t>
      </w:r>
      <w:r w:rsidRPr="008B40AD">
        <w:rPr>
          <w:rFonts w:ascii="Times New Roman" w:hAnsi="Times New Roman"/>
          <w:sz w:val="24"/>
          <w:szCs w:val="24"/>
          <w:lang w:val="en-US"/>
        </w:rPr>
        <w:t>For details, refer Section-</w:t>
      </w:r>
      <w:r w:rsidR="00E81443" w:rsidRPr="008B40AD">
        <w:rPr>
          <w:rFonts w:ascii="Times New Roman" w:hAnsi="Times New Roman"/>
          <w:sz w:val="24"/>
          <w:szCs w:val="24"/>
          <w:lang w:val="en-US"/>
        </w:rPr>
        <w:t>10</w:t>
      </w:r>
      <w:r w:rsidRPr="008B40AD">
        <w:rPr>
          <w:rFonts w:ascii="Times New Roman" w:hAnsi="Times New Roman"/>
          <w:sz w:val="24"/>
          <w:szCs w:val="24"/>
          <w:lang w:val="en-US"/>
        </w:rPr>
        <w:t xml:space="preserve"> of Part-1 of ATC document</w:t>
      </w:r>
    </w:p>
    <w:p w14:paraId="5E130423" w14:textId="77777777" w:rsidR="00F6285F" w:rsidRPr="008B40AD" w:rsidRDefault="002B0E88">
      <w:pPr>
        <w:pStyle w:val="Heading4"/>
        <w:keepLines/>
        <w:tabs>
          <w:tab w:val="left" w:pos="9752"/>
        </w:tabs>
        <w:ind w:left="1152" w:right="0"/>
        <w:rPr>
          <w:rFonts w:ascii="Times New Roman" w:hAnsi="Times New Roman"/>
          <w:sz w:val="24"/>
          <w:szCs w:val="24"/>
        </w:rPr>
      </w:pPr>
      <w:r w:rsidRPr="008B40AD">
        <w:rPr>
          <w:rFonts w:ascii="Times New Roman" w:hAnsi="Times New Roman"/>
          <w:sz w:val="24"/>
          <w:szCs w:val="24"/>
          <w:lang w:val="en-US"/>
        </w:rPr>
        <w:t xml:space="preserve">The date of the “final acceptance </w:t>
      </w:r>
      <w:proofErr w:type="gramStart"/>
      <w:r w:rsidRPr="008B40AD">
        <w:rPr>
          <w:rFonts w:ascii="Times New Roman" w:hAnsi="Times New Roman"/>
          <w:sz w:val="24"/>
          <w:szCs w:val="24"/>
          <w:lang w:val="en-US"/>
        </w:rPr>
        <w:t>note</w:t>
      </w:r>
      <w:proofErr w:type="gramEnd"/>
      <w:r w:rsidRPr="008B40AD">
        <w:rPr>
          <w:rFonts w:ascii="Times New Roman" w:hAnsi="Times New Roman"/>
          <w:sz w:val="24"/>
          <w:szCs w:val="24"/>
          <w:lang w:val="en-US"/>
        </w:rPr>
        <w:t>” issued by the Purchaser after successful completion of Site acceptance tests at ITER-India Lab shall be considered as completion date.</w:t>
      </w:r>
    </w:p>
    <w:p w14:paraId="1A92A3EF" w14:textId="77777777" w:rsidR="00F6285F" w:rsidRPr="008B40AD" w:rsidRDefault="002B0E88">
      <w:pPr>
        <w:pStyle w:val="Heading2"/>
        <w:tabs>
          <w:tab w:val="left" w:pos="9752"/>
        </w:tabs>
        <w:rPr>
          <w:rFonts w:ascii="Times New Roman" w:hAnsi="Times New Roman" w:cs="Times New Roman"/>
          <w:sz w:val="24"/>
          <w:szCs w:val="24"/>
        </w:rPr>
      </w:pPr>
      <w:bookmarkStart w:id="134" w:name="_Toc199842470"/>
      <w:r w:rsidRPr="008B40AD">
        <w:rPr>
          <w:rFonts w:ascii="Times New Roman" w:hAnsi="Times New Roman" w:cs="Times New Roman"/>
          <w:sz w:val="24"/>
          <w:szCs w:val="24"/>
        </w:rPr>
        <w:lastRenderedPageBreak/>
        <w:t>Free Issue Material (FIM):</w:t>
      </w:r>
      <w:bookmarkEnd w:id="134"/>
    </w:p>
    <w:p w14:paraId="06A7CCE9" w14:textId="77777777" w:rsidR="00F6285F" w:rsidRPr="008B40AD" w:rsidRDefault="002B0E88">
      <w:pPr>
        <w:pStyle w:val="CoverPage"/>
        <w:ind w:left="1170"/>
        <w:rPr>
          <w:rFonts w:ascii="Times New Roman" w:hAnsi="Times New Roman" w:cs="Times New Roman"/>
          <w:sz w:val="24"/>
          <w:szCs w:val="24"/>
        </w:rPr>
      </w:pPr>
      <w:bookmarkStart w:id="135" w:name="_Toc109738505"/>
      <w:bookmarkStart w:id="136" w:name="_Toc111212872"/>
      <w:bookmarkStart w:id="137" w:name="_Toc108176097"/>
      <w:r w:rsidRPr="008B40AD">
        <w:rPr>
          <w:rFonts w:ascii="Times New Roman" w:hAnsi="Times New Roman" w:cs="Times New Roman"/>
          <w:sz w:val="24"/>
          <w:szCs w:val="24"/>
        </w:rPr>
        <w:t>No Free Issue Material (FIM) from Purchaser side is involved for execution of this Contract/Order. Purchaser will provide facilities like electricity, water, space as may be required for final/site acceptance testing of the ordered items.</w:t>
      </w:r>
      <w:bookmarkEnd w:id="135"/>
      <w:bookmarkEnd w:id="136"/>
      <w:r w:rsidRPr="008B40AD">
        <w:rPr>
          <w:rFonts w:ascii="Times New Roman" w:hAnsi="Times New Roman" w:cs="Times New Roman"/>
          <w:sz w:val="24"/>
          <w:szCs w:val="24"/>
        </w:rPr>
        <w:t xml:space="preserve"> </w:t>
      </w:r>
      <w:bookmarkEnd w:id="137"/>
    </w:p>
    <w:p w14:paraId="6E6CCC40" w14:textId="77777777" w:rsidR="00F6285F" w:rsidRPr="008B40AD" w:rsidRDefault="002B0E88">
      <w:pPr>
        <w:pStyle w:val="Heading2"/>
        <w:tabs>
          <w:tab w:val="left" w:pos="9752"/>
        </w:tabs>
        <w:rPr>
          <w:rFonts w:ascii="Times New Roman" w:hAnsi="Times New Roman" w:cs="Times New Roman"/>
          <w:sz w:val="24"/>
          <w:szCs w:val="24"/>
        </w:rPr>
      </w:pPr>
      <w:bookmarkStart w:id="138" w:name="_Toc387392903"/>
      <w:bookmarkStart w:id="139" w:name="_Toc439871646"/>
      <w:bookmarkStart w:id="140" w:name="_Toc199842471"/>
      <w:bookmarkStart w:id="141" w:name="_Toc351064247"/>
      <w:r w:rsidRPr="008B40AD">
        <w:rPr>
          <w:rFonts w:ascii="Times New Roman" w:hAnsi="Times New Roman" w:cs="Times New Roman"/>
          <w:sz w:val="24"/>
          <w:szCs w:val="24"/>
        </w:rPr>
        <w:t>Contract/Purchase Order Price, Guarantee, Payment and Recoveries</w:t>
      </w:r>
      <w:bookmarkEnd w:id="138"/>
      <w:bookmarkEnd w:id="139"/>
      <w:bookmarkEnd w:id="140"/>
    </w:p>
    <w:p w14:paraId="5EE4A9A3" w14:textId="77777777" w:rsidR="00F6285F" w:rsidRPr="008B40AD" w:rsidRDefault="00F6285F">
      <w:pPr>
        <w:pStyle w:val="ListParagraph"/>
        <w:keepNext/>
        <w:keepLines/>
        <w:numPr>
          <w:ilvl w:val="0"/>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142" w:name="_Toc385939572"/>
      <w:bookmarkStart w:id="143" w:name="_Toc385939775"/>
      <w:bookmarkStart w:id="144" w:name="_Toc385939902"/>
      <w:bookmarkStart w:id="145" w:name="_Toc385941163"/>
      <w:bookmarkStart w:id="146" w:name="_Toc385956412"/>
      <w:bookmarkStart w:id="147" w:name="_Toc386010368"/>
      <w:bookmarkStart w:id="148" w:name="_Toc386010608"/>
      <w:bookmarkStart w:id="149" w:name="_Toc386010968"/>
      <w:bookmarkStart w:id="150" w:name="_Toc386026429"/>
      <w:bookmarkStart w:id="151" w:name="_Toc386026557"/>
      <w:bookmarkStart w:id="152" w:name="_Toc386026684"/>
      <w:bookmarkStart w:id="153" w:name="_Toc386028782"/>
      <w:bookmarkStart w:id="154" w:name="_Toc386029088"/>
      <w:bookmarkStart w:id="155" w:name="_Toc386030260"/>
      <w:bookmarkStart w:id="156" w:name="_Toc386032376"/>
      <w:bookmarkStart w:id="157" w:name="_Toc386035544"/>
      <w:bookmarkStart w:id="158" w:name="_Toc386052613"/>
      <w:bookmarkStart w:id="159" w:name="_Toc386052747"/>
      <w:bookmarkStart w:id="160" w:name="_Toc386052883"/>
      <w:bookmarkStart w:id="161" w:name="_Toc386053014"/>
      <w:bookmarkStart w:id="162" w:name="_Toc386053142"/>
      <w:bookmarkStart w:id="163" w:name="_Toc386094061"/>
      <w:bookmarkStart w:id="164" w:name="_Toc386095350"/>
      <w:bookmarkStart w:id="165" w:name="_Toc386105937"/>
      <w:bookmarkStart w:id="166" w:name="_Toc386106086"/>
      <w:bookmarkStart w:id="167" w:name="_Toc386106345"/>
      <w:bookmarkStart w:id="168" w:name="_Toc386107274"/>
      <w:bookmarkStart w:id="169" w:name="_Toc386129048"/>
      <w:bookmarkStart w:id="170" w:name="_Toc386129477"/>
      <w:bookmarkStart w:id="171" w:name="_Toc386129630"/>
      <w:bookmarkStart w:id="172" w:name="_Toc386129783"/>
      <w:bookmarkStart w:id="173" w:name="_Toc386129936"/>
      <w:bookmarkStart w:id="174" w:name="_Toc386130089"/>
      <w:bookmarkStart w:id="175" w:name="_Toc386130241"/>
      <w:bookmarkStart w:id="176" w:name="_Toc386130394"/>
      <w:bookmarkStart w:id="177" w:name="_Toc386130546"/>
      <w:bookmarkStart w:id="178" w:name="_Toc386131502"/>
      <w:bookmarkStart w:id="179" w:name="_Toc386131847"/>
      <w:bookmarkStart w:id="180" w:name="_Toc386192801"/>
      <w:bookmarkStart w:id="181" w:name="_Toc386192944"/>
      <w:bookmarkStart w:id="182" w:name="_Toc386198313"/>
      <w:bookmarkStart w:id="183" w:name="_Toc386198645"/>
      <w:bookmarkStart w:id="184" w:name="_Toc386213232"/>
      <w:bookmarkStart w:id="185" w:name="_Toc386442322"/>
      <w:bookmarkStart w:id="186" w:name="_Toc386445798"/>
      <w:bookmarkStart w:id="187" w:name="_Toc386460858"/>
      <w:bookmarkStart w:id="188" w:name="_Toc386548189"/>
      <w:bookmarkStart w:id="189" w:name="_Toc386549183"/>
      <w:bookmarkStart w:id="190" w:name="_Toc386699055"/>
      <w:bookmarkStart w:id="191" w:name="_Toc386699198"/>
      <w:bookmarkStart w:id="192" w:name="_Toc386699351"/>
      <w:bookmarkStart w:id="193" w:name="_Toc386699503"/>
      <w:bookmarkStart w:id="194" w:name="_Toc386699654"/>
      <w:bookmarkStart w:id="195" w:name="_Toc386699805"/>
      <w:bookmarkStart w:id="196" w:name="_Toc386707830"/>
      <w:bookmarkStart w:id="197" w:name="_Toc386712080"/>
      <w:bookmarkStart w:id="198" w:name="_Toc386713525"/>
      <w:bookmarkStart w:id="199" w:name="_Toc386713673"/>
      <w:bookmarkStart w:id="200" w:name="_Toc386716090"/>
      <w:bookmarkStart w:id="201" w:name="_Toc386716467"/>
      <w:bookmarkStart w:id="202" w:name="_Toc386716896"/>
      <w:bookmarkStart w:id="203" w:name="_Toc386717037"/>
      <w:bookmarkStart w:id="204" w:name="_Toc386717176"/>
      <w:bookmarkStart w:id="205" w:name="_Toc386717321"/>
      <w:bookmarkStart w:id="206" w:name="_Toc386717460"/>
      <w:bookmarkStart w:id="207" w:name="_Toc386717849"/>
      <w:bookmarkStart w:id="208" w:name="_Toc386718150"/>
      <w:bookmarkStart w:id="209" w:name="_Toc386722189"/>
      <w:bookmarkStart w:id="210" w:name="_Toc386722327"/>
      <w:bookmarkStart w:id="211" w:name="_Toc386722465"/>
      <w:bookmarkStart w:id="212" w:name="_Toc386722603"/>
      <w:bookmarkStart w:id="213" w:name="_Toc386724588"/>
      <w:bookmarkStart w:id="214" w:name="_Toc386725685"/>
      <w:bookmarkStart w:id="215" w:name="_Toc386726958"/>
      <w:bookmarkStart w:id="216" w:name="_Toc386727100"/>
      <w:bookmarkStart w:id="217" w:name="_Toc386727236"/>
      <w:bookmarkStart w:id="218" w:name="_Toc386727372"/>
      <w:bookmarkStart w:id="219" w:name="_Toc386727647"/>
      <w:bookmarkStart w:id="220" w:name="_Toc386727784"/>
      <w:bookmarkStart w:id="221" w:name="_Toc386727922"/>
      <w:bookmarkStart w:id="222" w:name="_Toc386728267"/>
      <w:bookmarkStart w:id="223" w:name="_Toc386728405"/>
      <w:bookmarkStart w:id="224" w:name="_Toc386728543"/>
      <w:bookmarkStart w:id="225" w:name="_Toc386730742"/>
      <w:bookmarkStart w:id="226" w:name="_Toc386731107"/>
      <w:bookmarkStart w:id="227" w:name="_Toc386731998"/>
      <w:bookmarkStart w:id="228" w:name="_Toc386732134"/>
      <w:bookmarkStart w:id="229" w:name="_Toc386742475"/>
      <w:bookmarkStart w:id="230" w:name="_Toc386742606"/>
      <w:bookmarkStart w:id="231" w:name="_Toc386742840"/>
      <w:bookmarkStart w:id="232" w:name="_Toc386742972"/>
      <w:bookmarkStart w:id="233" w:name="_Toc386785562"/>
      <w:bookmarkStart w:id="234" w:name="_Toc386785929"/>
      <w:bookmarkStart w:id="235" w:name="_Toc386803006"/>
      <w:bookmarkStart w:id="236" w:name="_Toc386804718"/>
      <w:bookmarkStart w:id="237" w:name="_Toc386808607"/>
      <w:bookmarkStart w:id="238" w:name="_Toc386808750"/>
      <w:bookmarkStart w:id="239" w:name="_Toc386811059"/>
      <w:bookmarkStart w:id="240" w:name="_Toc386811761"/>
      <w:bookmarkStart w:id="241" w:name="_Toc386811886"/>
      <w:bookmarkStart w:id="242" w:name="_Toc386812202"/>
      <w:bookmarkStart w:id="243" w:name="_Toc386812920"/>
      <w:bookmarkStart w:id="244" w:name="_Toc386813067"/>
      <w:bookmarkStart w:id="245" w:name="_Toc386813189"/>
      <w:bookmarkStart w:id="246" w:name="_Toc386813468"/>
      <w:bookmarkStart w:id="247" w:name="_Toc386813685"/>
      <w:bookmarkStart w:id="248" w:name="_Toc386817900"/>
      <w:bookmarkStart w:id="249" w:name="_Toc386821981"/>
      <w:bookmarkStart w:id="250" w:name="_Toc386822520"/>
      <w:bookmarkStart w:id="251" w:name="_Toc386827869"/>
      <w:bookmarkStart w:id="252" w:name="_Toc386828964"/>
      <w:bookmarkStart w:id="253" w:name="_Toc386829329"/>
      <w:bookmarkStart w:id="254" w:name="_Toc386885928"/>
      <w:bookmarkStart w:id="255" w:name="_Toc387078495"/>
      <w:bookmarkStart w:id="256" w:name="_Toc387078597"/>
      <w:bookmarkStart w:id="257" w:name="_Toc387078856"/>
      <w:bookmarkStart w:id="258" w:name="_Toc387080264"/>
      <w:bookmarkStart w:id="259" w:name="_Toc387134131"/>
      <w:bookmarkStart w:id="260" w:name="_Toc387149747"/>
      <w:bookmarkStart w:id="261" w:name="_Toc387156317"/>
      <w:bookmarkStart w:id="262" w:name="_Toc387166834"/>
      <w:bookmarkStart w:id="263" w:name="_Toc387217082"/>
      <w:bookmarkStart w:id="264" w:name="_Toc387217214"/>
      <w:bookmarkStart w:id="265" w:name="_Toc387222384"/>
      <w:bookmarkStart w:id="266" w:name="_Toc387222489"/>
      <w:bookmarkStart w:id="267" w:name="_Toc387222593"/>
      <w:bookmarkStart w:id="268" w:name="_Toc387222698"/>
      <w:bookmarkStart w:id="269" w:name="_Toc387230403"/>
      <w:bookmarkStart w:id="270" w:name="_Toc387235292"/>
      <w:bookmarkStart w:id="271" w:name="_Toc387247988"/>
      <w:bookmarkStart w:id="272" w:name="_Toc387248098"/>
      <w:bookmarkStart w:id="273" w:name="_Toc387248703"/>
      <w:bookmarkStart w:id="274" w:name="_Toc387248806"/>
      <w:bookmarkStart w:id="275" w:name="_Toc387252514"/>
      <w:bookmarkStart w:id="276" w:name="_Toc387252648"/>
      <w:bookmarkStart w:id="277" w:name="_Toc387254568"/>
      <w:bookmarkStart w:id="278" w:name="_Toc387254676"/>
      <w:bookmarkStart w:id="279" w:name="_Toc387254784"/>
      <w:bookmarkStart w:id="280" w:name="_Toc387304424"/>
      <w:bookmarkStart w:id="281" w:name="_Toc387334200"/>
      <w:bookmarkStart w:id="282" w:name="_Toc387392904"/>
      <w:bookmarkStart w:id="283" w:name="_Toc387396050"/>
      <w:bookmarkStart w:id="284" w:name="_Toc387396160"/>
      <w:bookmarkStart w:id="285" w:name="_Toc387398149"/>
      <w:bookmarkStart w:id="286" w:name="_Toc387401390"/>
      <w:bookmarkStart w:id="287" w:name="_Toc387402084"/>
      <w:bookmarkStart w:id="288" w:name="_Toc387415282"/>
      <w:bookmarkStart w:id="289" w:name="_Toc387419313"/>
      <w:bookmarkStart w:id="290" w:name="_Toc387419927"/>
      <w:bookmarkStart w:id="291" w:name="_Toc387421079"/>
      <w:bookmarkStart w:id="292" w:name="_Toc387421415"/>
      <w:bookmarkStart w:id="293" w:name="_Toc387423670"/>
      <w:bookmarkStart w:id="294" w:name="_Toc387423785"/>
      <w:bookmarkStart w:id="295" w:name="_Toc387486381"/>
      <w:bookmarkStart w:id="296" w:name="_Toc387487065"/>
      <w:bookmarkStart w:id="297" w:name="_Toc387679161"/>
      <w:bookmarkStart w:id="298" w:name="_Toc388015081"/>
      <w:bookmarkStart w:id="299" w:name="_Toc388018644"/>
      <w:bookmarkStart w:id="300" w:name="_Toc388622202"/>
      <w:bookmarkStart w:id="301" w:name="_Toc388803888"/>
      <w:bookmarkStart w:id="302" w:name="_Toc388863375"/>
      <w:bookmarkStart w:id="303" w:name="_Toc389768389"/>
      <w:bookmarkStart w:id="304" w:name="_Toc389905003"/>
      <w:bookmarkStart w:id="305" w:name="_Toc390016881"/>
      <w:bookmarkStart w:id="306" w:name="_Toc390017748"/>
      <w:bookmarkStart w:id="307" w:name="_Toc390097048"/>
      <w:bookmarkStart w:id="308" w:name="_Toc390103507"/>
      <w:bookmarkStart w:id="309" w:name="_Toc390104406"/>
      <w:bookmarkStart w:id="310" w:name="_Toc390104525"/>
      <w:bookmarkStart w:id="311" w:name="_Toc390155255"/>
      <w:bookmarkStart w:id="312" w:name="_Toc390372404"/>
      <w:bookmarkStart w:id="313" w:name="_Toc390516710"/>
      <w:bookmarkStart w:id="314" w:name="_Toc390516829"/>
      <w:bookmarkStart w:id="315" w:name="_Toc390518999"/>
      <w:bookmarkStart w:id="316" w:name="_Toc390702323"/>
      <w:bookmarkStart w:id="317" w:name="_Toc390703401"/>
      <w:bookmarkStart w:id="318" w:name="_Toc390706485"/>
      <w:bookmarkStart w:id="319" w:name="_Toc390707298"/>
      <w:bookmarkStart w:id="320" w:name="_Toc390707416"/>
      <w:bookmarkStart w:id="321" w:name="_Toc391976776"/>
      <w:bookmarkStart w:id="322" w:name="_Toc393204473"/>
      <w:bookmarkStart w:id="323" w:name="_Toc393802766"/>
      <w:bookmarkStart w:id="324" w:name="_Toc393879252"/>
      <w:bookmarkStart w:id="325" w:name="_Toc393879991"/>
      <w:bookmarkStart w:id="326" w:name="_Toc393880130"/>
      <w:bookmarkStart w:id="327" w:name="_Toc393893421"/>
      <w:bookmarkStart w:id="328" w:name="_Toc393893544"/>
      <w:bookmarkStart w:id="329" w:name="_Toc393901321"/>
      <w:bookmarkStart w:id="330" w:name="_Toc393968053"/>
      <w:bookmarkStart w:id="331" w:name="_Toc393977108"/>
      <w:bookmarkStart w:id="332" w:name="_Toc393995584"/>
      <w:bookmarkStart w:id="333" w:name="_Toc393995752"/>
      <w:bookmarkStart w:id="334" w:name="_Toc393995940"/>
      <w:bookmarkStart w:id="335" w:name="_Toc394061564"/>
      <w:bookmarkStart w:id="336" w:name="_Toc394329959"/>
      <w:bookmarkStart w:id="337" w:name="_Toc394330198"/>
      <w:bookmarkStart w:id="338" w:name="_Toc394515039"/>
      <w:bookmarkStart w:id="339" w:name="_Toc394515967"/>
      <w:bookmarkStart w:id="340" w:name="_Toc394517336"/>
      <w:bookmarkStart w:id="341" w:name="_Toc394517462"/>
      <w:bookmarkStart w:id="342" w:name="_Toc394519832"/>
      <w:bookmarkStart w:id="343" w:name="_Toc394519958"/>
      <w:bookmarkStart w:id="344" w:name="_Toc394520225"/>
      <w:bookmarkStart w:id="345" w:name="_Toc394520351"/>
      <w:bookmarkStart w:id="346" w:name="_Toc394568140"/>
      <w:bookmarkStart w:id="347" w:name="_Toc394568266"/>
      <w:bookmarkStart w:id="348" w:name="_Toc394570625"/>
      <w:bookmarkStart w:id="349" w:name="_Toc394570751"/>
      <w:bookmarkStart w:id="350" w:name="_Toc394656721"/>
      <w:bookmarkStart w:id="351" w:name="_Toc394658260"/>
      <w:bookmarkStart w:id="352" w:name="_Toc394658388"/>
      <w:bookmarkStart w:id="353" w:name="_Toc444076341"/>
      <w:bookmarkStart w:id="354" w:name="_Toc444076516"/>
      <w:bookmarkStart w:id="355" w:name="_Toc444097427"/>
      <w:bookmarkStart w:id="356" w:name="_Toc444877546"/>
      <w:bookmarkStart w:id="357" w:name="_Toc448339753"/>
      <w:bookmarkStart w:id="358" w:name="_Toc448339847"/>
      <w:bookmarkStart w:id="359" w:name="_Toc448843596"/>
      <w:bookmarkStart w:id="360" w:name="_Toc448843740"/>
      <w:bookmarkStart w:id="361" w:name="_Toc448844637"/>
      <w:bookmarkStart w:id="362" w:name="_Toc449625343"/>
      <w:bookmarkStart w:id="363" w:name="_Toc503195355"/>
      <w:bookmarkStart w:id="364" w:name="_Toc503195477"/>
      <w:bookmarkStart w:id="365" w:name="_Toc503195585"/>
      <w:bookmarkStart w:id="366" w:name="_Toc503196507"/>
      <w:bookmarkStart w:id="367" w:name="_Toc503433299"/>
      <w:bookmarkStart w:id="368" w:name="_Toc503433906"/>
      <w:bookmarkStart w:id="369" w:name="_Toc2697979"/>
      <w:bookmarkStart w:id="370" w:name="_Toc2698074"/>
      <w:bookmarkStart w:id="371" w:name="_Toc3460757"/>
      <w:bookmarkStart w:id="372" w:name="_Toc6829647"/>
      <w:bookmarkStart w:id="373" w:name="_Toc6829737"/>
      <w:bookmarkStart w:id="374" w:name="_Toc13577928"/>
      <w:bookmarkStart w:id="375" w:name="_Toc15920462"/>
      <w:bookmarkStart w:id="376" w:name="_Toc15920628"/>
      <w:bookmarkStart w:id="377" w:name="_Toc16262253"/>
      <w:bookmarkStart w:id="378" w:name="_Toc36205461"/>
      <w:bookmarkStart w:id="379" w:name="_Toc36205554"/>
      <w:bookmarkStart w:id="380" w:name="_Toc37152417"/>
      <w:bookmarkStart w:id="381" w:name="_Toc37747974"/>
      <w:bookmarkStart w:id="382" w:name="_Toc68622807"/>
      <w:bookmarkStart w:id="383" w:name="_Toc70075976"/>
      <w:bookmarkStart w:id="384" w:name="_Toc89261992"/>
      <w:bookmarkStart w:id="385" w:name="_Toc89262083"/>
      <w:bookmarkStart w:id="386" w:name="_Toc89264802"/>
      <w:bookmarkStart w:id="387" w:name="_Toc107916861"/>
      <w:bookmarkStart w:id="388" w:name="_Toc108176106"/>
      <w:bookmarkStart w:id="389" w:name="_Toc109738511"/>
      <w:bookmarkStart w:id="390" w:name="_Toc111212878"/>
      <w:bookmarkStart w:id="391" w:name="_Toc127786764"/>
      <w:bookmarkStart w:id="392" w:name="_Toc127786873"/>
      <w:bookmarkStart w:id="393" w:name="_Toc127786981"/>
      <w:bookmarkStart w:id="394" w:name="_Toc131687919"/>
      <w:bookmarkStart w:id="395" w:name="_Toc132970892"/>
      <w:bookmarkStart w:id="396" w:name="_Toc132980463"/>
      <w:bookmarkStart w:id="397" w:name="_Toc132980558"/>
      <w:bookmarkStart w:id="398" w:name="_Toc132980737"/>
      <w:bookmarkStart w:id="399" w:name="_Toc133251006"/>
      <w:bookmarkStart w:id="400" w:name="_Toc133251097"/>
      <w:bookmarkStart w:id="401" w:name="_Toc133251181"/>
      <w:bookmarkStart w:id="402" w:name="_Toc134027123"/>
      <w:bookmarkStart w:id="403" w:name="_Toc134083648"/>
      <w:bookmarkStart w:id="404" w:name="_Toc199842386"/>
      <w:bookmarkStart w:id="405" w:name="_Toc199842472"/>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14:paraId="054CABC2" w14:textId="77777777" w:rsidR="00F6285F" w:rsidRPr="008B40AD" w:rsidRDefault="00F6285F">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406" w:name="_Toc385939573"/>
      <w:bookmarkStart w:id="407" w:name="_Toc385939776"/>
      <w:bookmarkStart w:id="408" w:name="_Toc385939903"/>
      <w:bookmarkStart w:id="409" w:name="_Toc385941164"/>
      <w:bookmarkStart w:id="410" w:name="_Toc385956413"/>
      <w:bookmarkStart w:id="411" w:name="_Toc386010369"/>
      <w:bookmarkStart w:id="412" w:name="_Toc386010609"/>
      <w:bookmarkStart w:id="413" w:name="_Toc386010969"/>
      <w:bookmarkStart w:id="414" w:name="_Toc386026430"/>
      <w:bookmarkStart w:id="415" w:name="_Toc386026558"/>
      <w:bookmarkStart w:id="416" w:name="_Toc386026685"/>
      <w:bookmarkStart w:id="417" w:name="_Toc386028783"/>
      <w:bookmarkStart w:id="418" w:name="_Toc386029089"/>
      <w:bookmarkStart w:id="419" w:name="_Toc386030261"/>
      <w:bookmarkStart w:id="420" w:name="_Toc386032377"/>
      <w:bookmarkStart w:id="421" w:name="_Toc386035545"/>
      <w:bookmarkStart w:id="422" w:name="_Toc386052614"/>
      <w:bookmarkStart w:id="423" w:name="_Toc386052748"/>
      <w:bookmarkStart w:id="424" w:name="_Toc386052884"/>
      <w:bookmarkStart w:id="425" w:name="_Toc386053015"/>
      <w:bookmarkStart w:id="426" w:name="_Toc386053143"/>
      <w:bookmarkStart w:id="427" w:name="_Toc386094062"/>
      <w:bookmarkStart w:id="428" w:name="_Toc386095351"/>
      <w:bookmarkStart w:id="429" w:name="_Toc386105938"/>
      <w:bookmarkStart w:id="430" w:name="_Toc386106087"/>
      <w:bookmarkStart w:id="431" w:name="_Toc386106346"/>
      <w:bookmarkStart w:id="432" w:name="_Toc386107275"/>
      <w:bookmarkStart w:id="433" w:name="_Toc386129049"/>
      <w:bookmarkStart w:id="434" w:name="_Toc386129478"/>
      <w:bookmarkStart w:id="435" w:name="_Toc386129631"/>
      <w:bookmarkStart w:id="436" w:name="_Toc386129784"/>
      <w:bookmarkStart w:id="437" w:name="_Toc386129937"/>
      <w:bookmarkStart w:id="438" w:name="_Toc386130090"/>
      <w:bookmarkStart w:id="439" w:name="_Toc386130242"/>
      <w:bookmarkStart w:id="440" w:name="_Toc386130395"/>
      <w:bookmarkStart w:id="441" w:name="_Toc386130547"/>
      <w:bookmarkStart w:id="442" w:name="_Toc386131503"/>
      <w:bookmarkStart w:id="443" w:name="_Toc386131848"/>
      <w:bookmarkStart w:id="444" w:name="_Toc386192802"/>
      <w:bookmarkStart w:id="445" w:name="_Toc386192945"/>
      <w:bookmarkStart w:id="446" w:name="_Toc386198314"/>
      <w:bookmarkStart w:id="447" w:name="_Toc386198646"/>
      <w:bookmarkStart w:id="448" w:name="_Toc386213233"/>
      <w:bookmarkStart w:id="449" w:name="_Toc386442323"/>
      <w:bookmarkStart w:id="450" w:name="_Toc386445799"/>
      <w:bookmarkStart w:id="451" w:name="_Toc386460859"/>
      <w:bookmarkStart w:id="452" w:name="_Toc386548190"/>
      <w:bookmarkStart w:id="453" w:name="_Toc386549184"/>
      <w:bookmarkStart w:id="454" w:name="_Toc386699056"/>
      <w:bookmarkStart w:id="455" w:name="_Toc386699199"/>
      <w:bookmarkStart w:id="456" w:name="_Toc386699352"/>
      <w:bookmarkStart w:id="457" w:name="_Toc386699504"/>
      <w:bookmarkStart w:id="458" w:name="_Toc386699655"/>
      <w:bookmarkStart w:id="459" w:name="_Toc386699806"/>
      <w:bookmarkStart w:id="460" w:name="_Toc386707831"/>
      <w:bookmarkStart w:id="461" w:name="_Toc386712081"/>
      <w:bookmarkStart w:id="462" w:name="_Toc386713526"/>
      <w:bookmarkStart w:id="463" w:name="_Toc386713674"/>
      <w:bookmarkStart w:id="464" w:name="_Toc386716091"/>
      <w:bookmarkStart w:id="465" w:name="_Toc386716468"/>
      <w:bookmarkStart w:id="466" w:name="_Toc386716897"/>
      <w:bookmarkStart w:id="467" w:name="_Toc386717038"/>
      <w:bookmarkStart w:id="468" w:name="_Toc386717177"/>
      <w:bookmarkStart w:id="469" w:name="_Toc386717322"/>
      <w:bookmarkStart w:id="470" w:name="_Toc386717461"/>
      <w:bookmarkStart w:id="471" w:name="_Toc386717850"/>
      <w:bookmarkStart w:id="472" w:name="_Toc386718151"/>
      <w:bookmarkStart w:id="473" w:name="_Toc386722190"/>
      <w:bookmarkStart w:id="474" w:name="_Toc386722328"/>
      <w:bookmarkStart w:id="475" w:name="_Toc386722466"/>
      <w:bookmarkStart w:id="476" w:name="_Toc386722604"/>
      <w:bookmarkStart w:id="477" w:name="_Toc386724589"/>
      <w:bookmarkStart w:id="478" w:name="_Toc386725686"/>
      <w:bookmarkStart w:id="479" w:name="_Toc386726959"/>
      <w:bookmarkStart w:id="480" w:name="_Toc386727101"/>
      <w:bookmarkStart w:id="481" w:name="_Toc386727237"/>
      <w:bookmarkStart w:id="482" w:name="_Toc386727373"/>
      <w:bookmarkStart w:id="483" w:name="_Toc386727648"/>
      <w:bookmarkStart w:id="484" w:name="_Toc386727785"/>
      <w:bookmarkStart w:id="485" w:name="_Toc386727923"/>
      <w:bookmarkStart w:id="486" w:name="_Toc386728268"/>
      <w:bookmarkStart w:id="487" w:name="_Toc386728406"/>
      <w:bookmarkStart w:id="488" w:name="_Toc386728544"/>
      <w:bookmarkStart w:id="489" w:name="_Toc386730743"/>
      <w:bookmarkStart w:id="490" w:name="_Toc386731108"/>
      <w:bookmarkStart w:id="491" w:name="_Toc386731999"/>
      <w:bookmarkStart w:id="492" w:name="_Toc386732135"/>
      <w:bookmarkStart w:id="493" w:name="_Toc386742476"/>
      <w:bookmarkStart w:id="494" w:name="_Toc386742607"/>
      <w:bookmarkStart w:id="495" w:name="_Toc386742841"/>
      <w:bookmarkStart w:id="496" w:name="_Toc386742973"/>
      <w:bookmarkStart w:id="497" w:name="_Toc386785563"/>
      <w:bookmarkStart w:id="498" w:name="_Toc386785930"/>
      <w:bookmarkStart w:id="499" w:name="_Toc386803007"/>
      <w:bookmarkStart w:id="500" w:name="_Toc386804719"/>
      <w:bookmarkStart w:id="501" w:name="_Toc386808608"/>
      <w:bookmarkStart w:id="502" w:name="_Toc386808751"/>
      <w:bookmarkStart w:id="503" w:name="_Toc386811060"/>
      <w:bookmarkStart w:id="504" w:name="_Toc386811762"/>
      <w:bookmarkStart w:id="505" w:name="_Toc386811887"/>
      <w:bookmarkStart w:id="506" w:name="_Toc386812203"/>
      <w:bookmarkStart w:id="507" w:name="_Toc386812921"/>
      <w:bookmarkStart w:id="508" w:name="_Toc386813068"/>
      <w:bookmarkStart w:id="509" w:name="_Toc386813190"/>
      <w:bookmarkStart w:id="510" w:name="_Toc386813469"/>
      <w:bookmarkStart w:id="511" w:name="_Toc386813686"/>
      <w:bookmarkStart w:id="512" w:name="_Toc386817901"/>
      <w:bookmarkStart w:id="513" w:name="_Toc386821982"/>
      <w:bookmarkStart w:id="514" w:name="_Toc386822521"/>
      <w:bookmarkStart w:id="515" w:name="_Toc386827870"/>
      <w:bookmarkStart w:id="516" w:name="_Toc386828965"/>
      <w:bookmarkStart w:id="517" w:name="_Toc386829330"/>
      <w:bookmarkStart w:id="518" w:name="_Toc386885929"/>
      <w:bookmarkStart w:id="519" w:name="_Toc387078496"/>
      <w:bookmarkStart w:id="520" w:name="_Toc387078598"/>
      <w:bookmarkStart w:id="521" w:name="_Toc387078857"/>
      <w:bookmarkStart w:id="522" w:name="_Toc387080265"/>
      <w:bookmarkStart w:id="523" w:name="_Toc387134132"/>
      <w:bookmarkStart w:id="524" w:name="_Toc387149748"/>
      <w:bookmarkStart w:id="525" w:name="_Toc387156318"/>
      <w:bookmarkStart w:id="526" w:name="_Toc387166835"/>
      <w:bookmarkStart w:id="527" w:name="_Toc387217083"/>
      <w:bookmarkStart w:id="528" w:name="_Toc387217215"/>
      <w:bookmarkStart w:id="529" w:name="_Toc387222385"/>
      <w:bookmarkStart w:id="530" w:name="_Toc387222490"/>
      <w:bookmarkStart w:id="531" w:name="_Toc387222594"/>
      <w:bookmarkStart w:id="532" w:name="_Toc387222699"/>
      <w:bookmarkStart w:id="533" w:name="_Toc387230404"/>
      <w:bookmarkStart w:id="534" w:name="_Toc387235293"/>
      <w:bookmarkStart w:id="535" w:name="_Toc387247989"/>
      <w:bookmarkStart w:id="536" w:name="_Toc387248099"/>
      <w:bookmarkStart w:id="537" w:name="_Toc387248704"/>
      <w:bookmarkStart w:id="538" w:name="_Toc387248807"/>
      <w:bookmarkStart w:id="539" w:name="_Toc387252515"/>
      <w:bookmarkStart w:id="540" w:name="_Toc387252649"/>
      <w:bookmarkStart w:id="541" w:name="_Toc387254569"/>
      <w:bookmarkStart w:id="542" w:name="_Toc387254677"/>
      <w:bookmarkStart w:id="543" w:name="_Toc387254785"/>
      <w:bookmarkStart w:id="544" w:name="_Toc387304425"/>
      <w:bookmarkStart w:id="545" w:name="_Toc387334201"/>
      <w:bookmarkStart w:id="546" w:name="_Toc387392905"/>
      <w:bookmarkStart w:id="547" w:name="_Toc387396051"/>
      <w:bookmarkStart w:id="548" w:name="_Toc387396161"/>
      <w:bookmarkStart w:id="549" w:name="_Toc387398150"/>
      <w:bookmarkStart w:id="550" w:name="_Toc387401391"/>
      <w:bookmarkStart w:id="551" w:name="_Toc387402085"/>
      <w:bookmarkStart w:id="552" w:name="_Toc387415283"/>
      <w:bookmarkStart w:id="553" w:name="_Toc387419314"/>
      <w:bookmarkStart w:id="554" w:name="_Toc387419928"/>
      <w:bookmarkStart w:id="555" w:name="_Toc387421080"/>
      <w:bookmarkStart w:id="556" w:name="_Toc387421416"/>
      <w:bookmarkStart w:id="557" w:name="_Toc387423671"/>
      <w:bookmarkStart w:id="558" w:name="_Toc387423786"/>
      <w:bookmarkStart w:id="559" w:name="_Toc387486382"/>
      <w:bookmarkStart w:id="560" w:name="_Toc387487066"/>
      <w:bookmarkStart w:id="561" w:name="_Toc387679162"/>
      <w:bookmarkStart w:id="562" w:name="_Toc388015082"/>
      <w:bookmarkStart w:id="563" w:name="_Toc388018645"/>
      <w:bookmarkStart w:id="564" w:name="_Toc388622203"/>
      <w:bookmarkStart w:id="565" w:name="_Toc388803889"/>
      <w:bookmarkStart w:id="566" w:name="_Toc388863376"/>
      <w:bookmarkStart w:id="567" w:name="_Toc389768390"/>
      <w:bookmarkStart w:id="568" w:name="_Toc389905004"/>
      <w:bookmarkStart w:id="569" w:name="_Toc390016882"/>
      <w:bookmarkStart w:id="570" w:name="_Toc390017749"/>
      <w:bookmarkStart w:id="571" w:name="_Toc390097049"/>
      <w:bookmarkStart w:id="572" w:name="_Toc390103508"/>
      <w:bookmarkStart w:id="573" w:name="_Toc390104407"/>
      <w:bookmarkStart w:id="574" w:name="_Toc390104526"/>
      <w:bookmarkStart w:id="575" w:name="_Toc390155256"/>
      <w:bookmarkStart w:id="576" w:name="_Toc390372405"/>
      <w:bookmarkStart w:id="577" w:name="_Toc390516711"/>
      <w:bookmarkStart w:id="578" w:name="_Toc390516830"/>
      <w:bookmarkStart w:id="579" w:name="_Toc390519000"/>
      <w:bookmarkStart w:id="580" w:name="_Toc390702324"/>
      <w:bookmarkStart w:id="581" w:name="_Toc390703402"/>
      <w:bookmarkStart w:id="582" w:name="_Toc390706486"/>
      <w:bookmarkStart w:id="583" w:name="_Toc390707299"/>
      <w:bookmarkStart w:id="584" w:name="_Toc390707417"/>
      <w:bookmarkStart w:id="585" w:name="_Toc391976777"/>
      <w:bookmarkStart w:id="586" w:name="_Toc393204474"/>
      <w:bookmarkStart w:id="587" w:name="_Toc393802767"/>
      <w:bookmarkStart w:id="588" w:name="_Toc393879253"/>
      <w:bookmarkStart w:id="589" w:name="_Toc393879992"/>
      <w:bookmarkStart w:id="590" w:name="_Toc393880131"/>
      <w:bookmarkStart w:id="591" w:name="_Toc393893422"/>
      <w:bookmarkStart w:id="592" w:name="_Toc393893545"/>
      <w:bookmarkStart w:id="593" w:name="_Toc393901322"/>
      <w:bookmarkStart w:id="594" w:name="_Toc393968054"/>
      <w:bookmarkStart w:id="595" w:name="_Toc393977109"/>
      <w:bookmarkStart w:id="596" w:name="_Toc393995585"/>
      <w:bookmarkStart w:id="597" w:name="_Toc393995753"/>
      <w:bookmarkStart w:id="598" w:name="_Toc393995941"/>
      <w:bookmarkStart w:id="599" w:name="_Toc394061565"/>
      <w:bookmarkStart w:id="600" w:name="_Toc394329960"/>
      <w:bookmarkStart w:id="601" w:name="_Toc394330199"/>
      <w:bookmarkStart w:id="602" w:name="_Toc394515040"/>
      <w:bookmarkStart w:id="603" w:name="_Toc394515968"/>
      <w:bookmarkStart w:id="604" w:name="_Toc394517337"/>
      <w:bookmarkStart w:id="605" w:name="_Toc394517463"/>
      <w:bookmarkStart w:id="606" w:name="_Toc394519833"/>
      <w:bookmarkStart w:id="607" w:name="_Toc394519959"/>
      <w:bookmarkStart w:id="608" w:name="_Toc394520226"/>
      <w:bookmarkStart w:id="609" w:name="_Toc394520352"/>
      <w:bookmarkStart w:id="610" w:name="_Toc394568141"/>
      <w:bookmarkStart w:id="611" w:name="_Toc394568267"/>
      <w:bookmarkStart w:id="612" w:name="_Toc394570626"/>
      <w:bookmarkStart w:id="613" w:name="_Toc394570752"/>
      <w:bookmarkStart w:id="614" w:name="_Toc394656722"/>
      <w:bookmarkStart w:id="615" w:name="_Toc394658261"/>
      <w:bookmarkStart w:id="616" w:name="_Toc394658389"/>
      <w:bookmarkStart w:id="617" w:name="_Toc444076342"/>
      <w:bookmarkStart w:id="618" w:name="_Toc444076517"/>
      <w:bookmarkStart w:id="619" w:name="_Toc444097428"/>
      <w:bookmarkStart w:id="620" w:name="_Toc444877547"/>
      <w:bookmarkStart w:id="621" w:name="_Toc448339754"/>
      <w:bookmarkStart w:id="622" w:name="_Toc448339848"/>
      <w:bookmarkStart w:id="623" w:name="_Toc448843597"/>
      <w:bookmarkStart w:id="624" w:name="_Toc448843741"/>
      <w:bookmarkStart w:id="625" w:name="_Toc448844638"/>
      <w:bookmarkStart w:id="626" w:name="_Toc449625344"/>
      <w:bookmarkStart w:id="627" w:name="_Toc503195356"/>
      <w:bookmarkStart w:id="628" w:name="_Toc503195478"/>
      <w:bookmarkStart w:id="629" w:name="_Toc503195586"/>
      <w:bookmarkStart w:id="630" w:name="_Toc503196508"/>
      <w:bookmarkStart w:id="631" w:name="_Toc503433300"/>
      <w:bookmarkStart w:id="632" w:name="_Toc503433907"/>
      <w:bookmarkStart w:id="633" w:name="_Toc2697980"/>
      <w:bookmarkStart w:id="634" w:name="_Toc2698075"/>
      <w:bookmarkStart w:id="635" w:name="_Toc3460758"/>
      <w:bookmarkStart w:id="636" w:name="_Toc6829648"/>
      <w:bookmarkStart w:id="637" w:name="_Toc6829738"/>
      <w:bookmarkStart w:id="638" w:name="_Toc13577929"/>
      <w:bookmarkStart w:id="639" w:name="_Toc15920463"/>
      <w:bookmarkStart w:id="640" w:name="_Toc15920629"/>
      <w:bookmarkStart w:id="641" w:name="_Toc16262254"/>
      <w:bookmarkStart w:id="642" w:name="_Toc36205462"/>
      <w:bookmarkStart w:id="643" w:name="_Toc36205555"/>
      <w:bookmarkStart w:id="644" w:name="_Toc37152418"/>
      <w:bookmarkStart w:id="645" w:name="_Toc37747975"/>
      <w:bookmarkStart w:id="646" w:name="_Toc68622808"/>
      <w:bookmarkStart w:id="647" w:name="_Toc70075977"/>
      <w:bookmarkStart w:id="648" w:name="_Toc89261993"/>
      <w:bookmarkStart w:id="649" w:name="_Toc89262084"/>
      <w:bookmarkStart w:id="650" w:name="_Toc89264803"/>
      <w:bookmarkStart w:id="651" w:name="_Toc107916862"/>
      <w:bookmarkStart w:id="652" w:name="_Toc108176107"/>
      <w:bookmarkStart w:id="653" w:name="_Toc109738512"/>
      <w:bookmarkStart w:id="654" w:name="_Toc111212879"/>
      <w:bookmarkStart w:id="655" w:name="_Toc127786765"/>
      <w:bookmarkStart w:id="656" w:name="_Toc127786874"/>
      <w:bookmarkStart w:id="657" w:name="_Toc127786982"/>
      <w:bookmarkStart w:id="658" w:name="_Toc131687920"/>
      <w:bookmarkStart w:id="659" w:name="_Toc132970893"/>
      <w:bookmarkStart w:id="660" w:name="_Toc132980464"/>
      <w:bookmarkStart w:id="661" w:name="_Toc132980559"/>
      <w:bookmarkStart w:id="662" w:name="_Toc132980738"/>
      <w:bookmarkStart w:id="663" w:name="_Toc133251007"/>
      <w:bookmarkStart w:id="664" w:name="_Toc133251098"/>
      <w:bookmarkStart w:id="665" w:name="_Toc133251182"/>
      <w:bookmarkStart w:id="666" w:name="_Toc134027124"/>
      <w:bookmarkStart w:id="667" w:name="_Toc134083649"/>
      <w:bookmarkStart w:id="668" w:name="_Toc199842387"/>
      <w:bookmarkStart w:id="669" w:name="_Toc199842473"/>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14:paraId="6965E746" w14:textId="77777777" w:rsidR="00F6285F" w:rsidRPr="008B40AD" w:rsidRDefault="00F6285F">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670" w:name="_Toc385939574"/>
      <w:bookmarkStart w:id="671" w:name="_Toc385939777"/>
      <w:bookmarkStart w:id="672" w:name="_Toc385939904"/>
      <w:bookmarkStart w:id="673" w:name="_Toc385941165"/>
      <w:bookmarkStart w:id="674" w:name="_Toc385956414"/>
      <w:bookmarkStart w:id="675" w:name="_Toc386010370"/>
      <w:bookmarkStart w:id="676" w:name="_Toc386010610"/>
      <w:bookmarkStart w:id="677" w:name="_Toc386010970"/>
      <w:bookmarkStart w:id="678" w:name="_Toc386026431"/>
      <w:bookmarkStart w:id="679" w:name="_Toc386026559"/>
      <w:bookmarkStart w:id="680" w:name="_Toc386026686"/>
      <w:bookmarkStart w:id="681" w:name="_Toc386028784"/>
      <w:bookmarkStart w:id="682" w:name="_Toc386029090"/>
      <w:bookmarkStart w:id="683" w:name="_Toc386030262"/>
      <w:bookmarkStart w:id="684" w:name="_Toc386032378"/>
      <w:bookmarkStart w:id="685" w:name="_Toc386035546"/>
      <w:bookmarkStart w:id="686" w:name="_Toc386052615"/>
      <w:bookmarkStart w:id="687" w:name="_Toc386052749"/>
      <w:bookmarkStart w:id="688" w:name="_Toc386052885"/>
      <w:bookmarkStart w:id="689" w:name="_Toc386053016"/>
      <w:bookmarkStart w:id="690" w:name="_Toc386053144"/>
      <w:bookmarkStart w:id="691" w:name="_Toc386094063"/>
      <w:bookmarkStart w:id="692" w:name="_Toc386095352"/>
      <w:bookmarkStart w:id="693" w:name="_Toc386105939"/>
      <w:bookmarkStart w:id="694" w:name="_Toc386106088"/>
      <w:bookmarkStart w:id="695" w:name="_Toc386106347"/>
      <w:bookmarkStart w:id="696" w:name="_Toc386107276"/>
      <w:bookmarkStart w:id="697" w:name="_Toc386129050"/>
      <w:bookmarkStart w:id="698" w:name="_Toc386129479"/>
      <w:bookmarkStart w:id="699" w:name="_Toc386129632"/>
      <w:bookmarkStart w:id="700" w:name="_Toc386129785"/>
      <w:bookmarkStart w:id="701" w:name="_Toc386129938"/>
      <w:bookmarkStart w:id="702" w:name="_Toc386130091"/>
      <w:bookmarkStart w:id="703" w:name="_Toc386130243"/>
      <w:bookmarkStart w:id="704" w:name="_Toc386130396"/>
      <w:bookmarkStart w:id="705" w:name="_Toc386130548"/>
      <w:bookmarkStart w:id="706" w:name="_Toc386131504"/>
      <w:bookmarkStart w:id="707" w:name="_Toc386131849"/>
      <w:bookmarkStart w:id="708" w:name="_Toc386192803"/>
      <w:bookmarkStart w:id="709" w:name="_Toc386192946"/>
      <w:bookmarkStart w:id="710" w:name="_Toc386198315"/>
      <w:bookmarkStart w:id="711" w:name="_Toc386198647"/>
      <w:bookmarkStart w:id="712" w:name="_Toc386213234"/>
      <w:bookmarkStart w:id="713" w:name="_Toc386442324"/>
      <w:bookmarkStart w:id="714" w:name="_Toc386445800"/>
      <w:bookmarkStart w:id="715" w:name="_Toc386460860"/>
      <w:bookmarkStart w:id="716" w:name="_Toc386548191"/>
      <w:bookmarkStart w:id="717" w:name="_Toc386549185"/>
      <w:bookmarkStart w:id="718" w:name="_Toc386699057"/>
      <w:bookmarkStart w:id="719" w:name="_Toc386699200"/>
      <w:bookmarkStart w:id="720" w:name="_Toc386699353"/>
      <w:bookmarkStart w:id="721" w:name="_Toc386699505"/>
      <w:bookmarkStart w:id="722" w:name="_Toc386699656"/>
      <w:bookmarkStart w:id="723" w:name="_Toc386699807"/>
      <w:bookmarkStart w:id="724" w:name="_Toc386707832"/>
      <w:bookmarkStart w:id="725" w:name="_Toc386712082"/>
      <w:bookmarkStart w:id="726" w:name="_Toc386713527"/>
      <w:bookmarkStart w:id="727" w:name="_Toc386713675"/>
      <w:bookmarkStart w:id="728" w:name="_Toc386716092"/>
      <w:bookmarkStart w:id="729" w:name="_Toc386716469"/>
      <w:bookmarkStart w:id="730" w:name="_Toc386716898"/>
      <w:bookmarkStart w:id="731" w:name="_Toc386717039"/>
      <w:bookmarkStart w:id="732" w:name="_Toc386717178"/>
      <w:bookmarkStart w:id="733" w:name="_Toc386717323"/>
      <w:bookmarkStart w:id="734" w:name="_Toc386717462"/>
      <w:bookmarkStart w:id="735" w:name="_Toc386717851"/>
      <w:bookmarkStart w:id="736" w:name="_Toc386718152"/>
      <w:bookmarkStart w:id="737" w:name="_Toc386722191"/>
      <w:bookmarkStart w:id="738" w:name="_Toc386722329"/>
      <w:bookmarkStart w:id="739" w:name="_Toc386722467"/>
      <w:bookmarkStart w:id="740" w:name="_Toc386722605"/>
      <w:bookmarkStart w:id="741" w:name="_Toc386724590"/>
      <w:bookmarkStart w:id="742" w:name="_Toc386725687"/>
      <w:bookmarkStart w:id="743" w:name="_Toc386726960"/>
      <w:bookmarkStart w:id="744" w:name="_Toc386727102"/>
      <w:bookmarkStart w:id="745" w:name="_Toc386727238"/>
      <w:bookmarkStart w:id="746" w:name="_Toc386727374"/>
      <w:bookmarkStart w:id="747" w:name="_Toc386727649"/>
      <w:bookmarkStart w:id="748" w:name="_Toc386727786"/>
      <w:bookmarkStart w:id="749" w:name="_Toc386727924"/>
      <w:bookmarkStart w:id="750" w:name="_Toc386728269"/>
      <w:bookmarkStart w:id="751" w:name="_Toc386728407"/>
      <w:bookmarkStart w:id="752" w:name="_Toc386728545"/>
      <w:bookmarkStart w:id="753" w:name="_Toc386730744"/>
      <w:bookmarkStart w:id="754" w:name="_Toc386731109"/>
      <w:bookmarkStart w:id="755" w:name="_Toc386732000"/>
      <w:bookmarkStart w:id="756" w:name="_Toc386732136"/>
      <w:bookmarkStart w:id="757" w:name="_Toc386742477"/>
      <w:bookmarkStart w:id="758" w:name="_Toc386742608"/>
      <w:bookmarkStart w:id="759" w:name="_Toc386742842"/>
      <w:bookmarkStart w:id="760" w:name="_Toc386742974"/>
      <w:bookmarkStart w:id="761" w:name="_Toc386785564"/>
      <w:bookmarkStart w:id="762" w:name="_Toc386785931"/>
      <w:bookmarkStart w:id="763" w:name="_Toc386803008"/>
      <w:bookmarkStart w:id="764" w:name="_Toc386804720"/>
      <w:bookmarkStart w:id="765" w:name="_Toc386808609"/>
      <w:bookmarkStart w:id="766" w:name="_Toc386808752"/>
      <w:bookmarkStart w:id="767" w:name="_Toc386811061"/>
      <w:bookmarkStart w:id="768" w:name="_Toc386811763"/>
      <w:bookmarkStart w:id="769" w:name="_Toc386811888"/>
      <w:bookmarkStart w:id="770" w:name="_Toc386812204"/>
      <w:bookmarkStart w:id="771" w:name="_Toc386812922"/>
      <w:bookmarkStart w:id="772" w:name="_Toc386813069"/>
      <w:bookmarkStart w:id="773" w:name="_Toc386813191"/>
      <w:bookmarkStart w:id="774" w:name="_Toc386813470"/>
      <w:bookmarkStart w:id="775" w:name="_Toc386813687"/>
      <w:bookmarkStart w:id="776" w:name="_Toc386817902"/>
      <w:bookmarkStart w:id="777" w:name="_Toc386821983"/>
      <w:bookmarkStart w:id="778" w:name="_Toc386822522"/>
      <w:bookmarkStart w:id="779" w:name="_Toc386827871"/>
      <w:bookmarkStart w:id="780" w:name="_Toc386828966"/>
      <w:bookmarkStart w:id="781" w:name="_Toc386829331"/>
      <w:bookmarkStart w:id="782" w:name="_Toc386885930"/>
      <w:bookmarkStart w:id="783" w:name="_Toc387078497"/>
      <w:bookmarkStart w:id="784" w:name="_Toc387078599"/>
      <w:bookmarkStart w:id="785" w:name="_Toc387078858"/>
      <w:bookmarkStart w:id="786" w:name="_Toc387080266"/>
      <w:bookmarkStart w:id="787" w:name="_Toc387134133"/>
      <w:bookmarkStart w:id="788" w:name="_Toc387149749"/>
      <w:bookmarkStart w:id="789" w:name="_Toc387156319"/>
      <w:bookmarkStart w:id="790" w:name="_Toc387166836"/>
      <w:bookmarkStart w:id="791" w:name="_Toc387217084"/>
      <w:bookmarkStart w:id="792" w:name="_Toc387217216"/>
      <w:bookmarkStart w:id="793" w:name="_Toc387222386"/>
      <w:bookmarkStart w:id="794" w:name="_Toc387222491"/>
      <w:bookmarkStart w:id="795" w:name="_Toc387222595"/>
      <w:bookmarkStart w:id="796" w:name="_Toc387222700"/>
      <w:bookmarkStart w:id="797" w:name="_Toc387230405"/>
      <w:bookmarkStart w:id="798" w:name="_Toc387235294"/>
      <w:bookmarkStart w:id="799" w:name="_Toc387247990"/>
      <w:bookmarkStart w:id="800" w:name="_Toc387248100"/>
      <w:bookmarkStart w:id="801" w:name="_Toc387248705"/>
      <w:bookmarkStart w:id="802" w:name="_Toc387248808"/>
      <w:bookmarkStart w:id="803" w:name="_Toc387252516"/>
      <w:bookmarkStart w:id="804" w:name="_Toc387252650"/>
      <w:bookmarkStart w:id="805" w:name="_Toc387254570"/>
      <w:bookmarkStart w:id="806" w:name="_Toc387254678"/>
      <w:bookmarkStart w:id="807" w:name="_Toc387254786"/>
      <w:bookmarkStart w:id="808" w:name="_Toc387304426"/>
      <w:bookmarkStart w:id="809" w:name="_Toc387334202"/>
      <w:bookmarkStart w:id="810" w:name="_Toc387392906"/>
      <w:bookmarkStart w:id="811" w:name="_Toc387396052"/>
      <w:bookmarkStart w:id="812" w:name="_Toc387396162"/>
      <w:bookmarkStart w:id="813" w:name="_Toc387398151"/>
      <w:bookmarkStart w:id="814" w:name="_Toc387401392"/>
      <w:bookmarkStart w:id="815" w:name="_Toc387402086"/>
      <w:bookmarkStart w:id="816" w:name="_Toc387415284"/>
      <w:bookmarkStart w:id="817" w:name="_Toc387419315"/>
      <w:bookmarkStart w:id="818" w:name="_Toc387419929"/>
      <w:bookmarkStart w:id="819" w:name="_Toc387421081"/>
      <w:bookmarkStart w:id="820" w:name="_Toc387421417"/>
      <w:bookmarkStart w:id="821" w:name="_Toc387423672"/>
      <w:bookmarkStart w:id="822" w:name="_Toc387423787"/>
      <w:bookmarkStart w:id="823" w:name="_Toc387486383"/>
      <w:bookmarkStart w:id="824" w:name="_Toc387487067"/>
      <w:bookmarkStart w:id="825" w:name="_Toc387679163"/>
      <w:bookmarkStart w:id="826" w:name="_Toc388015083"/>
      <w:bookmarkStart w:id="827" w:name="_Toc388018646"/>
      <w:bookmarkStart w:id="828" w:name="_Toc388622204"/>
      <w:bookmarkStart w:id="829" w:name="_Toc388803890"/>
      <w:bookmarkStart w:id="830" w:name="_Toc388863377"/>
      <w:bookmarkStart w:id="831" w:name="_Toc389768391"/>
      <w:bookmarkStart w:id="832" w:name="_Toc389905005"/>
      <w:bookmarkStart w:id="833" w:name="_Toc390016883"/>
      <w:bookmarkStart w:id="834" w:name="_Toc390017750"/>
      <w:bookmarkStart w:id="835" w:name="_Toc390097050"/>
      <w:bookmarkStart w:id="836" w:name="_Toc390103509"/>
      <w:bookmarkStart w:id="837" w:name="_Toc390104408"/>
      <w:bookmarkStart w:id="838" w:name="_Toc390104527"/>
      <w:bookmarkStart w:id="839" w:name="_Toc390155257"/>
      <w:bookmarkStart w:id="840" w:name="_Toc390372406"/>
      <w:bookmarkStart w:id="841" w:name="_Toc390516712"/>
      <w:bookmarkStart w:id="842" w:name="_Toc390516831"/>
      <w:bookmarkStart w:id="843" w:name="_Toc390519001"/>
      <w:bookmarkStart w:id="844" w:name="_Toc390702325"/>
      <w:bookmarkStart w:id="845" w:name="_Toc390703403"/>
      <w:bookmarkStart w:id="846" w:name="_Toc390706487"/>
      <w:bookmarkStart w:id="847" w:name="_Toc390707300"/>
      <w:bookmarkStart w:id="848" w:name="_Toc390707418"/>
      <w:bookmarkStart w:id="849" w:name="_Toc391976778"/>
      <w:bookmarkStart w:id="850" w:name="_Toc393204475"/>
      <w:bookmarkStart w:id="851" w:name="_Toc393802768"/>
      <w:bookmarkStart w:id="852" w:name="_Toc393879254"/>
      <w:bookmarkStart w:id="853" w:name="_Toc393879993"/>
      <w:bookmarkStart w:id="854" w:name="_Toc393880132"/>
      <w:bookmarkStart w:id="855" w:name="_Toc393893423"/>
      <w:bookmarkStart w:id="856" w:name="_Toc393893546"/>
      <w:bookmarkStart w:id="857" w:name="_Toc393901323"/>
      <w:bookmarkStart w:id="858" w:name="_Toc393968055"/>
      <w:bookmarkStart w:id="859" w:name="_Toc393977110"/>
      <w:bookmarkStart w:id="860" w:name="_Toc393995586"/>
      <w:bookmarkStart w:id="861" w:name="_Toc393995754"/>
      <w:bookmarkStart w:id="862" w:name="_Toc393995942"/>
      <w:bookmarkStart w:id="863" w:name="_Toc394061566"/>
      <w:bookmarkStart w:id="864" w:name="_Toc394329961"/>
      <w:bookmarkStart w:id="865" w:name="_Toc394330200"/>
      <w:bookmarkStart w:id="866" w:name="_Toc394515041"/>
      <w:bookmarkStart w:id="867" w:name="_Toc394515969"/>
      <w:bookmarkStart w:id="868" w:name="_Toc394517338"/>
      <w:bookmarkStart w:id="869" w:name="_Toc394517464"/>
      <w:bookmarkStart w:id="870" w:name="_Toc394519834"/>
      <w:bookmarkStart w:id="871" w:name="_Toc394519960"/>
      <w:bookmarkStart w:id="872" w:name="_Toc394520227"/>
      <w:bookmarkStart w:id="873" w:name="_Toc394520353"/>
      <w:bookmarkStart w:id="874" w:name="_Toc394568142"/>
      <w:bookmarkStart w:id="875" w:name="_Toc394568268"/>
      <w:bookmarkStart w:id="876" w:name="_Toc394570627"/>
      <w:bookmarkStart w:id="877" w:name="_Toc394570753"/>
      <w:bookmarkStart w:id="878" w:name="_Toc394656723"/>
      <w:bookmarkStart w:id="879" w:name="_Toc394658262"/>
      <w:bookmarkStart w:id="880" w:name="_Toc394658390"/>
      <w:bookmarkStart w:id="881" w:name="_Toc444076343"/>
      <w:bookmarkStart w:id="882" w:name="_Toc444076518"/>
      <w:bookmarkStart w:id="883" w:name="_Toc444097429"/>
      <w:bookmarkStart w:id="884" w:name="_Toc444877548"/>
      <w:bookmarkStart w:id="885" w:name="_Toc448339755"/>
      <w:bookmarkStart w:id="886" w:name="_Toc448339849"/>
      <w:bookmarkStart w:id="887" w:name="_Toc448843598"/>
      <w:bookmarkStart w:id="888" w:name="_Toc448843742"/>
      <w:bookmarkStart w:id="889" w:name="_Toc448844639"/>
      <w:bookmarkStart w:id="890" w:name="_Toc449625345"/>
      <w:bookmarkStart w:id="891" w:name="_Toc503195357"/>
      <w:bookmarkStart w:id="892" w:name="_Toc503195479"/>
      <w:bookmarkStart w:id="893" w:name="_Toc503195587"/>
      <w:bookmarkStart w:id="894" w:name="_Toc503196509"/>
      <w:bookmarkStart w:id="895" w:name="_Toc503433301"/>
      <w:bookmarkStart w:id="896" w:name="_Toc503433908"/>
      <w:bookmarkStart w:id="897" w:name="_Toc2697981"/>
      <w:bookmarkStart w:id="898" w:name="_Toc2698076"/>
      <w:bookmarkStart w:id="899" w:name="_Toc3460759"/>
      <w:bookmarkStart w:id="900" w:name="_Toc6829649"/>
      <w:bookmarkStart w:id="901" w:name="_Toc6829739"/>
      <w:bookmarkStart w:id="902" w:name="_Toc13577930"/>
      <w:bookmarkStart w:id="903" w:name="_Toc15920464"/>
      <w:bookmarkStart w:id="904" w:name="_Toc15920630"/>
      <w:bookmarkStart w:id="905" w:name="_Toc16262255"/>
      <w:bookmarkStart w:id="906" w:name="_Toc36205463"/>
      <w:bookmarkStart w:id="907" w:name="_Toc36205556"/>
      <w:bookmarkStart w:id="908" w:name="_Toc37152419"/>
      <w:bookmarkStart w:id="909" w:name="_Toc37747976"/>
      <w:bookmarkStart w:id="910" w:name="_Toc68622809"/>
      <w:bookmarkStart w:id="911" w:name="_Toc70075978"/>
      <w:bookmarkStart w:id="912" w:name="_Toc89261994"/>
      <w:bookmarkStart w:id="913" w:name="_Toc89262085"/>
      <w:bookmarkStart w:id="914" w:name="_Toc89264804"/>
      <w:bookmarkStart w:id="915" w:name="_Toc107916863"/>
      <w:bookmarkStart w:id="916" w:name="_Toc108176108"/>
      <w:bookmarkStart w:id="917" w:name="_Toc109738513"/>
      <w:bookmarkStart w:id="918" w:name="_Toc111212880"/>
      <w:bookmarkStart w:id="919" w:name="_Toc127786766"/>
      <w:bookmarkStart w:id="920" w:name="_Toc127786875"/>
      <w:bookmarkStart w:id="921" w:name="_Toc127786983"/>
      <w:bookmarkStart w:id="922" w:name="_Toc131687921"/>
      <w:bookmarkStart w:id="923" w:name="_Toc132970894"/>
      <w:bookmarkStart w:id="924" w:name="_Toc132980465"/>
      <w:bookmarkStart w:id="925" w:name="_Toc132980560"/>
      <w:bookmarkStart w:id="926" w:name="_Toc132980739"/>
      <w:bookmarkStart w:id="927" w:name="_Toc133251008"/>
      <w:bookmarkStart w:id="928" w:name="_Toc133251099"/>
      <w:bookmarkStart w:id="929" w:name="_Toc133251183"/>
      <w:bookmarkStart w:id="930" w:name="_Toc134027125"/>
      <w:bookmarkStart w:id="931" w:name="_Toc134083650"/>
      <w:bookmarkStart w:id="932" w:name="_Toc199842388"/>
      <w:bookmarkStart w:id="933" w:name="_Toc199842474"/>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14:paraId="0566524F" w14:textId="77777777" w:rsidR="00F6285F" w:rsidRPr="008B40AD" w:rsidRDefault="00F6285F">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934" w:name="_Toc385939575"/>
      <w:bookmarkStart w:id="935" w:name="_Toc385939778"/>
      <w:bookmarkStart w:id="936" w:name="_Toc385939905"/>
      <w:bookmarkStart w:id="937" w:name="_Toc385941166"/>
      <w:bookmarkStart w:id="938" w:name="_Toc385956415"/>
      <w:bookmarkStart w:id="939" w:name="_Toc386010371"/>
      <w:bookmarkStart w:id="940" w:name="_Toc386010611"/>
      <w:bookmarkStart w:id="941" w:name="_Toc386010971"/>
      <w:bookmarkStart w:id="942" w:name="_Toc386026432"/>
      <w:bookmarkStart w:id="943" w:name="_Toc386026560"/>
      <w:bookmarkStart w:id="944" w:name="_Toc386026687"/>
      <w:bookmarkStart w:id="945" w:name="_Toc386028785"/>
      <w:bookmarkStart w:id="946" w:name="_Toc386029091"/>
      <w:bookmarkStart w:id="947" w:name="_Toc386030263"/>
      <w:bookmarkStart w:id="948" w:name="_Toc386032379"/>
      <w:bookmarkStart w:id="949" w:name="_Toc386035547"/>
      <w:bookmarkStart w:id="950" w:name="_Toc386052616"/>
      <w:bookmarkStart w:id="951" w:name="_Toc386052750"/>
      <w:bookmarkStart w:id="952" w:name="_Toc386052886"/>
      <w:bookmarkStart w:id="953" w:name="_Toc386053017"/>
      <w:bookmarkStart w:id="954" w:name="_Toc386053145"/>
      <w:bookmarkStart w:id="955" w:name="_Toc386094064"/>
      <w:bookmarkStart w:id="956" w:name="_Toc386095353"/>
      <w:bookmarkStart w:id="957" w:name="_Toc386105940"/>
      <w:bookmarkStart w:id="958" w:name="_Toc386106089"/>
      <w:bookmarkStart w:id="959" w:name="_Toc386106348"/>
      <w:bookmarkStart w:id="960" w:name="_Toc386107277"/>
      <w:bookmarkStart w:id="961" w:name="_Toc386129051"/>
      <w:bookmarkStart w:id="962" w:name="_Toc386129480"/>
      <w:bookmarkStart w:id="963" w:name="_Toc386129633"/>
      <w:bookmarkStart w:id="964" w:name="_Toc386129786"/>
      <w:bookmarkStart w:id="965" w:name="_Toc386129939"/>
      <w:bookmarkStart w:id="966" w:name="_Toc386130092"/>
      <w:bookmarkStart w:id="967" w:name="_Toc386130244"/>
      <w:bookmarkStart w:id="968" w:name="_Toc386130397"/>
      <w:bookmarkStart w:id="969" w:name="_Toc386130549"/>
      <w:bookmarkStart w:id="970" w:name="_Toc386131505"/>
      <w:bookmarkStart w:id="971" w:name="_Toc386131850"/>
      <w:bookmarkStart w:id="972" w:name="_Toc386192804"/>
      <w:bookmarkStart w:id="973" w:name="_Toc386192947"/>
      <w:bookmarkStart w:id="974" w:name="_Toc386198316"/>
      <w:bookmarkStart w:id="975" w:name="_Toc386198648"/>
      <w:bookmarkStart w:id="976" w:name="_Toc386213235"/>
      <w:bookmarkStart w:id="977" w:name="_Toc386442325"/>
      <w:bookmarkStart w:id="978" w:name="_Toc386445801"/>
      <w:bookmarkStart w:id="979" w:name="_Toc386460861"/>
      <w:bookmarkStart w:id="980" w:name="_Toc386548192"/>
      <w:bookmarkStart w:id="981" w:name="_Toc386549186"/>
      <w:bookmarkStart w:id="982" w:name="_Toc386699058"/>
      <w:bookmarkStart w:id="983" w:name="_Toc386699201"/>
      <w:bookmarkStart w:id="984" w:name="_Toc386699354"/>
      <w:bookmarkStart w:id="985" w:name="_Toc386699506"/>
      <w:bookmarkStart w:id="986" w:name="_Toc386699657"/>
      <w:bookmarkStart w:id="987" w:name="_Toc386699808"/>
      <w:bookmarkStart w:id="988" w:name="_Toc386707833"/>
      <w:bookmarkStart w:id="989" w:name="_Toc386712083"/>
      <w:bookmarkStart w:id="990" w:name="_Toc386713528"/>
      <w:bookmarkStart w:id="991" w:name="_Toc386713676"/>
      <w:bookmarkStart w:id="992" w:name="_Toc386716093"/>
      <w:bookmarkStart w:id="993" w:name="_Toc386716470"/>
      <w:bookmarkStart w:id="994" w:name="_Toc386716899"/>
      <w:bookmarkStart w:id="995" w:name="_Toc386717040"/>
      <w:bookmarkStart w:id="996" w:name="_Toc386717179"/>
      <w:bookmarkStart w:id="997" w:name="_Toc386717324"/>
      <w:bookmarkStart w:id="998" w:name="_Toc386717463"/>
      <w:bookmarkStart w:id="999" w:name="_Toc386717852"/>
      <w:bookmarkStart w:id="1000" w:name="_Toc386718153"/>
      <w:bookmarkStart w:id="1001" w:name="_Toc386722192"/>
      <w:bookmarkStart w:id="1002" w:name="_Toc386722330"/>
      <w:bookmarkStart w:id="1003" w:name="_Toc386722468"/>
      <w:bookmarkStart w:id="1004" w:name="_Toc386722606"/>
      <w:bookmarkStart w:id="1005" w:name="_Toc386724591"/>
      <w:bookmarkStart w:id="1006" w:name="_Toc386725688"/>
      <w:bookmarkStart w:id="1007" w:name="_Toc386726961"/>
      <w:bookmarkStart w:id="1008" w:name="_Toc386727103"/>
      <w:bookmarkStart w:id="1009" w:name="_Toc386727239"/>
      <w:bookmarkStart w:id="1010" w:name="_Toc386727375"/>
      <w:bookmarkStart w:id="1011" w:name="_Toc386727650"/>
      <w:bookmarkStart w:id="1012" w:name="_Toc386727787"/>
      <w:bookmarkStart w:id="1013" w:name="_Toc386727925"/>
      <w:bookmarkStart w:id="1014" w:name="_Toc386728270"/>
      <w:bookmarkStart w:id="1015" w:name="_Toc386728408"/>
      <w:bookmarkStart w:id="1016" w:name="_Toc386728546"/>
      <w:bookmarkStart w:id="1017" w:name="_Toc386730745"/>
      <w:bookmarkStart w:id="1018" w:name="_Toc386731110"/>
      <w:bookmarkStart w:id="1019" w:name="_Toc386732001"/>
      <w:bookmarkStart w:id="1020" w:name="_Toc386732137"/>
      <w:bookmarkStart w:id="1021" w:name="_Toc386742478"/>
      <w:bookmarkStart w:id="1022" w:name="_Toc386742609"/>
      <w:bookmarkStart w:id="1023" w:name="_Toc386742843"/>
      <w:bookmarkStart w:id="1024" w:name="_Toc386742975"/>
      <w:bookmarkStart w:id="1025" w:name="_Toc386785565"/>
      <w:bookmarkStart w:id="1026" w:name="_Toc386785932"/>
      <w:bookmarkStart w:id="1027" w:name="_Toc386803009"/>
      <w:bookmarkStart w:id="1028" w:name="_Toc386804721"/>
      <w:bookmarkStart w:id="1029" w:name="_Toc386808610"/>
      <w:bookmarkStart w:id="1030" w:name="_Toc386808753"/>
      <w:bookmarkStart w:id="1031" w:name="_Toc386811062"/>
      <w:bookmarkStart w:id="1032" w:name="_Toc386811764"/>
      <w:bookmarkStart w:id="1033" w:name="_Toc386811889"/>
      <w:bookmarkStart w:id="1034" w:name="_Toc386812205"/>
      <w:bookmarkStart w:id="1035" w:name="_Toc386812923"/>
      <w:bookmarkStart w:id="1036" w:name="_Toc386813070"/>
      <w:bookmarkStart w:id="1037" w:name="_Toc386813192"/>
      <w:bookmarkStart w:id="1038" w:name="_Toc386813471"/>
      <w:bookmarkStart w:id="1039" w:name="_Toc386813688"/>
      <w:bookmarkStart w:id="1040" w:name="_Toc386817903"/>
      <w:bookmarkStart w:id="1041" w:name="_Toc386821984"/>
      <w:bookmarkStart w:id="1042" w:name="_Toc386822523"/>
      <w:bookmarkStart w:id="1043" w:name="_Toc386827872"/>
      <w:bookmarkStart w:id="1044" w:name="_Toc386828967"/>
      <w:bookmarkStart w:id="1045" w:name="_Toc386829332"/>
      <w:bookmarkStart w:id="1046" w:name="_Toc386885931"/>
      <w:bookmarkStart w:id="1047" w:name="_Toc387078498"/>
      <w:bookmarkStart w:id="1048" w:name="_Toc387078600"/>
      <w:bookmarkStart w:id="1049" w:name="_Toc387078859"/>
      <w:bookmarkStart w:id="1050" w:name="_Toc387080267"/>
      <w:bookmarkStart w:id="1051" w:name="_Toc387134134"/>
      <w:bookmarkStart w:id="1052" w:name="_Toc387149750"/>
      <w:bookmarkStart w:id="1053" w:name="_Toc387156320"/>
      <w:bookmarkStart w:id="1054" w:name="_Toc387166837"/>
      <w:bookmarkStart w:id="1055" w:name="_Toc387217085"/>
      <w:bookmarkStart w:id="1056" w:name="_Toc387217217"/>
      <w:bookmarkStart w:id="1057" w:name="_Toc387222387"/>
      <w:bookmarkStart w:id="1058" w:name="_Toc387222492"/>
      <w:bookmarkStart w:id="1059" w:name="_Toc387222596"/>
      <w:bookmarkStart w:id="1060" w:name="_Toc387222701"/>
      <w:bookmarkStart w:id="1061" w:name="_Toc387230406"/>
      <w:bookmarkStart w:id="1062" w:name="_Toc387235295"/>
      <w:bookmarkStart w:id="1063" w:name="_Toc387247991"/>
      <w:bookmarkStart w:id="1064" w:name="_Toc387248101"/>
      <w:bookmarkStart w:id="1065" w:name="_Toc387248706"/>
      <w:bookmarkStart w:id="1066" w:name="_Toc387248809"/>
      <w:bookmarkStart w:id="1067" w:name="_Toc387252517"/>
      <w:bookmarkStart w:id="1068" w:name="_Toc387252651"/>
      <w:bookmarkStart w:id="1069" w:name="_Toc387254571"/>
      <w:bookmarkStart w:id="1070" w:name="_Toc387254679"/>
      <w:bookmarkStart w:id="1071" w:name="_Toc387254787"/>
      <w:bookmarkStart w:id="1072" w:name="_Toc387304427"/>
      <w:bookmarkStart w:id="1073" w:name="_Toc387334203"/>
      <w:bookmarkStart w:id="1074" w:name="_Toc387392907"/>
      <w:bookmarkStart w:id="1075" w:name="_Toc387396053"/>
      <w:bookmarkStart w:id="1076" w:name="_Toc387396163"/>
      <w:bookmarkStart w:id="1077" w:name="_Toc387398152"/>
      <w:bookmarkStart w:id="1078" w:name="_Toc387401393"/>
      <w:bookmarkStart w:id="1079" w:name="_Toc387402087"/>
      <w:bookmarkStart w:id="1080" w:name="_Toc387415285"/>
      <w:bookmarkStart w:id="1081" w:name="_Toc387419316"/>
      <w:bookmarkStart w:id="1082" w:name="_Toc387419930"/>
      <w:bookmarkStart w:id="1083" w:name="_Toc387421082"/>
      <w:bookmarkStart w:id="1084" w:name="_Toc387421418"/>
      <w:bookmarkStart w:id="1085" w:name="_Toc387423673"/>
      <w:bookmarkStart w:id="1086" w:name="_Toc387423788"/>
      <w:bookmarkStart w:id="1087" w:name="_Toc387486384"/>
      <w:bookmarkStart w:id="1088" w:name="_Toc387487068"/>
      <w:bookmarkStart w:id="1089" w:name="_Toc387679164"/>
      <w:bookmarkStart w:id="1090" w:name="_Toc388015084"/>
      <w:bookmarkStart w:id="1091" w:name="_Toc388018647"/>
      <w:bookmarkStart w:id="1092" w:name="_Toc388622205"/>
      <w:bookmarkStart w:id="1093" w:name="_Toc388803891"/>
      <w:bookmarkStart w:id="1094" w:name="_Toc388863378"/>
      <w:bookmarkStart w:id="1095" w:name="_Toc389768392"/>
      <w:bookmarkStart w:id="1096" w:name="_Toc389905006"/>
      <w:bookmarkStart w:id="1097" w:name="_Toc390016884"/>
      <w:bookmarkStart w:id="1098" w:name="_Toc390017751"/>
      <w:bookmarkStart w:id="1099" w:name="_Toc390097051"/>
      <w:bookmarkStart w:id="1100" w:name="_Toc390103510"/>
      <w:bookmarkStart w:id="1101" w:name="_Toc390104409"/>
      <w:bookmarkStart w:id="1102" w:name="_Toc390104528"/>
      <w:bookmarkStart w:id="1103" w:name="_Toc390155258"/>
      <w:bookmarkStart w:id="1104" w:name="_Toc390372407"/>
      <w:bookmarkStart w:id="1105" w:name="_Toc390516713"/>
      <w:bookmarkStart w:id="1106" w:name="_Toc390516832"/>
      <w:bookmarkStart w:id="1107" w:name="_Toc390519002"/>
      <w:bookmarkStart w:id="1108" w:name="_Toc390702326"/>
      <w:bookmarkStart w:id="1109" w:name="_Toc390703404"/>
      <w:bookmarkStart w:id="1110" w:name="_Toc390706488"/>
      <w:bookmarkStart w:id="1111" w:name="_Toc390707301"/>
      <w:bookmarkStart w:id="1112" w:name="_Toc390707419"/>
      <w:bookmarkStart w:id="1113" w:name="_Toc391976779"/>
      <w:bookmarkStart w:id="1114" w:name="_Toc393204476"/>
      <w:bookmarkStart w:id="1115" w:name="_Toc393802769"/>
      <w:bookmarkStart w:id="1116" w:name="_Toc393879255"/>
      <w:bookmarkStart w:id="1117" w:name="_Toc393879994"/>
      <w:bookmarkStart w:id="1118" w:name="_Toc393880133"/>
      <w:bookmarkStart w:id="1119" w:name="_Toc393893424"/>
      <w:bookmarkStart w:id="1120" w:name="_Toc393893547"/>
      <w:bookmarkStart w:id="1121" w:name="_Toc393901324"/>
      <w:bookmarkStart w:id="1122" w:name="_Toc393968056"/>
      <w:bookmarkStart w:id="1123" w:name="_Toc393977111"/>
      <w:bookmarkStart w:id="1124" w:name="_Toc393995587"/>
      <w:bookmarkStart w:id="1125" w:name="_Toc393995755"/>
      <w:bookmarkStart w:id="1126" w:name="_Toc393995943"/>
      <w:bookmarkStart w:id="1127" w:name="_Toc394061567"/>
      <w:bookmarkStart w:id="1128" w:name="_Toc394329962"/>
      <w:bookmarkStart w:id="1129" w:name="_Toc394330201"/>
      <w:bookmarkStart w:id="1130" w:name="_Toc394515042"/>
      <w:bookmarkStart w:id="1131" w:name="_Toc394515970"/>
      <w:bookmarkStart w:id="1132" w:name="_Toc394517339"/>
      <w:bookmarkStart w:id="1133" w:name="_Toc394517465"/>
      <w:bookmarkStart w:id="1134" w:name="_Toc394519835"/>
      <w:bookmarkStart w:id="1135" w:name="_Toc394519961"/>
      <w:bookmarkStart w:id="1136" w:name="_Toc394520228"/>
      <w:bookmarkStart w:id="1137" w:name="_Toc394520354"/>
      <w:bookmarkStart w:id="1138" w:name="_Toc394568143"/>
      <w:bookmarkStart w:id="1139" w:name="_Toc394568269"/>
      <w:bookmarkStart w:id="1140" w:name="_Toc394570628"/>
      <w:bookmarkStart w:id="1141" w:name="_Toc394570754"/>
      <w:bookmarkStart w:id="1142" w:name="_Toc394656724"/>
      <w:bookmarkStart w:id="1143" w:name="_Toc394658263"/>
      <w:bookmarkStart w:id="1144" w:name="_Toc394658391"/>
      <w:bookmarkStart w:id="1145" w:name="_Toc444076344"/>
      <w:bookmarkStart w:id="1146" w:name="_Toc444076519"/>
      <w:bookmarkStart w:id="1147" w:name="_Toc444097430"/>
      <w:bookmarkStart w:id="1148" w:name="_Toc444877549"/>
      <w:bookmarkStart w:id="1149" w:name="_Toc448339756"/>
      <w:bookmarkStart w:id="1150" w:name="_Toc448339850"/>
      <w:bookmarkStart w:id="1151" w:name="_Toc448843599"/>
      <w:bookmarkStart w:id="1152" w:name="_Toc448843743"/>
      <w:bookmarkStart w:id="1153" w:name="_Toc448844640"/>
      <w:bookmarkStart w:id="1154" w:name="_Toc449625346"/>
      <w:bookmarkStart w:id="1155" w:name="_Toc503195358"/>
      <w:bookmarkStart w:id="1156" w:name="_Toc503195480"/>
      <w:bookmarkStart w:id="1157" w:name="_Toc503195588"/>
      <w:bookmarkStart w:id="1158" w:name="_Toc503196510"/>
      <w:bookmarkStart w:id="1159" w:name="_Toc503433302"/>
      <w:bookmarkStart w:id="1160" w:name="_Toc503433909"/>
      <w:bookmarkStart w:id="1161" w:name="_Toc2697982"/>
      <w:bookmarkStart w:id="1162" w:name="_Toc2698077"/>
      <w:bookmarkStart w:id="1163" w:name="_Toc3460760"/>
      <w:bookmarkStart w:id="1164" w:name="_Toc6829650"/>
      <w:bookmarkStart w:id="1165" w:name="_Toc6829740"/>
      <w:bookmarkStart w:id="1166" w:name="_Toc13577931"/>
      <w:bookmarkStart w:id="1167" w:name="_Toc15920465"/>
      <w:bookmarkStart w:id="1168" w:name="_Toc15920631"/>
      <w:bookmarkStart w:id="1169" w:name="_Toc16262256"/>
      <w:bookmarkStart w:id="1170" w:name="_Toc36205464"/>
      <w:bookmarkStart w:id="1171" w:name="_Toc36205557"/>
      <w:bookmarkStart w:id="1172" w:name="_Toc37152420"/>
      <w:bookmarkStart w:id="1173" w:name="_Toc37747977"/>
      <w:bookmarkStart w:id="1174" w:name="_Toc68622810"/>
      <w:bookmarkStart w:id="1175" w:name="_Toc70075979"/>
      <w:bookmarkStart w:id="1176" w:name="_Toc89261995"/>
      <w:bookmarkStart w:id="1177" w:name="_Toc89262086"/>
      <w:bookmarkStart w:id="1178" w:name="_Toc89264805"/>
      <w:bookmarkStart w:id="1179" w:name="_Toc107916864"/>
      <w:bookmarkStart w:id="1180" w:name="_Toc108176109"/>
      <w:bookmarkStart w:id="1181" w:name="_Toc109738514"/>
      <w:bookmarkStart w:id="1182" w:name="_Toc111212881"/>
      <w:bookmarkStart w:id="1183" w:name="_Toc127786767"/>
      <w:bookmarkStart w:id="1184" w:name="_Toc127786876"/>
      <w:bookmarkStart w:id="1185" w:name="_Toc127786984"/>
      <w:bookmarkStart w:id="1186" w:name="_Toc131687922"/>
      <w:bookmarkStart w:id="1187" w:name="_Toc132970895"/>
      <w:bookmarkStart w:id="1188" w:name="_Toc132980466"/>
      <w:bookmarkStart w:id="1189" w:name="_Toc132980561"/>
      <w:bookmarkStart w:id="1190" w:name="_Toc132980740"/>
      <w:bookmarkStart w:id="1191" w:name="_Toc133251009"/>
      <w:bookmarkStart w:id="1192" w:name="_Toc133251100"/>
      <w:bookmarkStart w:id="1193" w:name="_Toc133251184"/>
      <w:bookmarkStart w:id="1194" w:name="_Toc134027126"/>
      <w:bookmarkStart w:id="1195" w:name="_Toc134083651"/>
      <w:bookmarkStart w:id="1196" w:name="_Toc199842389"/>
      <w:bookmarkStart w:id="1197" w:name="_Toc199842475"/>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p>
    <w:p w14:paraId="41704710" w14:textId="77777777" w:rsidR="00F6285F" w:rsidRPr="008B40AD" w:rsidRDefault="00F6285F">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1198" w:name="_Toc385939576"/>
      <w:bookmarkStart w:id="1199" w:name="_Toc385939779"/>
      <w:bookmarkStart w:id="1200" w:name="_Toc385939906"/>
      <w:bookmarkStart w:id="1201" w:name="_Toc385941167"/>
      <w:bookmarkStart w:id="1202" w:name="_Toc385956416"/>
      <w:bookmarkStart w:id="1203" w:name="_Toc386010372"/>
      <w:bookmarkStart w:id="1204" w:name="_Toc386010612"/>
      <w:bookmarkStart w:id="1205" w:name="_Toc386010972"/>
      <w:bookmarkStart w:id="1206" w:name="_Toc386026433"/>
      <w:bookmarkStart w:id="1207" w:name="_Toc386026561"/>
      <w:bookmarkStart w:id="1208" w:name="_Toc386026688"/>
      <w:bookmarkStart w:id="1209" w:name="_Toc386028786"/>
      <w:bookmarkStart w:id="1210" w:name="_Toc386029092"/>
      <w:bookmarkStart w:id="1211" w:name="_Toc386030264"/>
      <w:bookmarkStart w:id="1212" w:name="_Toc386032380"/>
      <w:bookmarkStart w:id="1213" w:name="_Toc386035548"/>
      <w:bookmarkStart w:id="1214" w:name="_Toc386052617"/>
      <w:bookmarkStart w:id="1215" w:name="_Toc386052751"/>
      <w:bookmarkStart w:id="1216" w:name="_Toc386052887"/>
      <w:bookmarkStart w:id="1217" w:name="_Toc386053018"/>
      <w:bookmarkStart w:id="1218" w:name="_Toc386053146"/>
      <w:bookmarkStart w:id="1219" w:name="_Toc386094065"/>
      <w:bookmarkStart w:id="1220" w:name="_Toc386095354"/>
      <w:bookmarkStart w:id="1221" w:name="_Toc386105941"/>
      <w:bookmarkStart w:id="1222" w:name="_Toc386106090"/>
      <w:bookmarkStart w:id="1223" w:name="_Toc386106349"/>
      <w:bookmarkStart w:id="1224" w:name="_Toc386107278"/>
      <w:bookmarkStart w:id="1225" w:name="_Toc386129052"/>
      <w:bookmarkStart w:id="1226" w:name="_Toc386129481"/>
      <w:bookmarkStart w:id="1227" w:name="_Toc386129634"/>
      <w:bookmarkStart w:id="1228" w:name="_Toc386129787"/>
      <w:bookmarkStart w:id="1229" w:name="_Toc386129940"/>
      <w:bookmarkStart w:id="1230" w:name="_Toc386130093"/>
      <w:bookmarkStart w:id="1231" w:name="_Toc386130245"/>
      <w:bookmarkStart w:id="1232" w:name="_Toc386130398"/>
      <w:bookmarkStart w:id="1233" w:name="_Toc386130550"/>
      <w:bookmarkStart w:id="1234" w:name="_Toc386131506"/>
      <w:bookmarkStart w:id="1235" w:name="_Toc386131851"/>
      <w:bookmarkStart w:id="1236" w:name="_Toc386192805"/>
      <w:bookmarkStart w:id="1237" w:name="_Toc386192948"/>
      <w:bookmarkStart w:id="1238" w:name="_Toc386198317"/>
      <w:bookmarkStart w:id="1239" w:name="_Toc386198649"/>
      <w:bookmarkStart w:id="1240" w:name="_Toc386213236"/>
      <w:bookmarkStart w:id="1241" w:name="_Toc386442326"/>
      <w:bookmarkStart w:id="1242" w:name="_Toc386445802"/>
      <w:bookmarkStart w:id="1243" w:name="_Toc386460862"/>
      <w:bookmarkStart w:id="1244" w:name="_Toc386548193"/>
      <w:bookmarkStart w:id="1245" w:name="_Toc386549187"/>
      <w:bookmarkStart w:id="1246" w:name="_Toc386699059"/>
      <w:bookmarkStart w:id="1247" w:name="_Toc386699202"/>
      <w:bookmarkStart w:id="1248" w:name="_Toc386699355"/>
      <w:bookmarkStart w:id="1249" w:name="_Toc386699507"/>
      <w:bookmarkStart w:id="1250" w:name="_Toc386699658"/>
      <w:bookmarkStart w:id="1251" w:name="_Toc386699809"/>
      <w:bookmarkStart w:id="1252" w:name="_Toc386707834"/>
      <w:bookmarkStart w:id="1253" w:name="_Toc386712084"/>
      <w:bookmarkStart w:id="1254" w:name="_Toc386713529"/>
      <w:bookmarkStart w:id="1255" w:name="_Toc386713677"/>
      <w:bookmarkStart w:id="1256" w:name="_Toc386716094"/>
      <w:bookmarkStart w:id="1257" w:name="_Toc386716471"/>
      <w:bookmarkStart w:id="1258" w:name="_Toc386716900"/>
      <w:bookmarkStart w:id="1259" w:name="_Toc386717041"/>
      <w:bookmarkStart w:id="1260" w:name="_Toc386717180"/>
      <w:bookmarkStart w:id="1261" w:name="_Toc386717325"/>
      <w:bookmarkStart w:id="1262" w:name="_Toc386717464"/>
      <w:bookmarkStart w:id="1263" w:name="_Toc386717853"/>
      <w:bookmarkStart w:id="1264" w:name="_Toc386718154"/>
      <w:bookmarkStart w:id="1265" w:name="_Toc386722193"/>
      <w:bookmarkStart w:id="1266" w:name="_Toc386722331"/>
      <w:bookmarkStart w:id="1267" w:name="_Toc386722469"/>
      <w:bookmarkStart w:id="1268" w:name="_Toc386722607"/>
      <w:bookmarkStart w:id="1269" w:name="_Toc386724592"/>
      <w:bookmarkStart w:id="1270" w:name="_Toc386725689"/>
      <w:bookmarkStart w:id="1271" w:name="_Toc386726962"/>
      <w:bookmarkStart w:id="1272" w:name="_Toc386727104"/>
      <w:bookmarkStart w:id="1273" w:name="_Toc386727240"/>
      <w:bookmarkStart w:id="1274" w:name="_Toc386727376"/>
      <w:bookmarkStart w:id="1275" w:name="_Toc386727651"/>
      <w:bookmarkStart w:id="1276" w:name="_Toc386727788"/>
      <w:bookmarkStart w:id="1277" w:name="_Toc386727926"/>
      <w:bookmarkStart w:id="1278" w:name="_Toc386728271"/>
      <w:bookmarkStart w:id="1279" w:name="_Toc386728409"/>
      <w:bookmarkStart w:id="1280" w:name="_Toc386728547"/>
      <w:bookmarkStart w:id="1281" w:name="_Toc386730746"/>
      <w:bookmarkStart w:id="1282" w:name="_Toc386731111"/>
      <w:bookmarkStart w:id="1283" w:name="_Toc386732002"/>
      <w:bookmarkStart w:id="1284" w:name="_Toc386732138"/>
      <w:bookmarkStart w:id="1285" w:name="_Toc386742479"/>
      <w:bookmarkStart w:id="1286" w:name="_Toc386742610"/>
      <w:bookmarkStart w:id="1287" w:name="_Toc386742844"/>
      <w:bookmarkStart w:id="1288" w:name="_Toc386742976"/>
      <w:bookmarkStart w:id="1289" w:name="_Toc386785566"/>
      <w:bookmarkStart w:id="1290" w:name="_Toc386785933"/>
      <w:bookmarkStart w:id="1291" w:name="_Toc386803010"/>
      <w:bookmarkStart w:id="1292" w:name="_Toc386804722"/>
      <w:bookmarkStart w:id="1293" w:name="_Toc386808611"/>
      <w:bookmarkStart w:id="1294" w:name="_Toc386808754"/>
      <w:bookmarkStart w:id="1295" w:name="_Toc386811063"/>
      <w:bookmarkStart w:id="1296" w:name="_Toc386811765"/>
      <w:bookmarkStart w:id="1297" w:name="_Toc386811890"/>
      <w:bookmarkStart w:id="1298" w:name="_Toc386812206"/>
      <w:bookmarkStart w:id="1299" w:name="_Toc386812924"/>
      <w:bookmarkStart w:id="1300" w:name="_Toc386813071"/>
      <w:bookmarkStart w:id="1301" w:name="_Toc386813193"/>
      <w:bookmarkStart w:id="1302" w:name="_Toc386813472"/>
      <w:bookmarkStart w:id="1303" w:name="_Toc386813689"/>
      <w:bookmarkStart w:id="1304" w:name="_Toc386817904"/>
      <w:bookmarkStart w:id="1305" w:name="_Toc386821985"/>
      <w:bookmarkStart w:id="1306" w:name="_Toc386822524"/>
      <w:bookmarkStart w:id="1307" w:name="_Toc386827873"/>
      <w:bookmarkStart w:id="1308" w:name="_Toc386828968"/>
      <w:bookmarkStart w:id="1309" w:name="_Toc386829333"/>
      <w:bookmarkStart w:id="1310" w:name="_Toc386885932"/>
      <w:bookmarkStart w:id="1311" w:name="_Toc387078499"/>
      <w:bookmarkStart w:id="1312" w:name="_Toc387078601"/>
      <w:bookmarkStart w:id="1313" w:name="_Toc387078860"/>
      <w:bookmarkStart w:id="1314" w:name="_Toc387080268"/>
      <w:bookmarkStart w:id="1315" w:name="_Toc387134135"/>
      <w:bookmarkStart w:id="1316" w:name="_Toc387149751"/>
      <w:bookmarkStart w:id="1317" w:name="_Toc387156321"/>
      <w:bookmarkStart w:id="1318" w:name="_Toc387166838"/>
      <w:bookmarkStart w:id="1319" w:name="_Toc387217086"/>
      <w:bookmarkStart w:id="1320" w:name="_Toc387217218"/>
      <w:bookmarkStart w:id="1321" w:name="_Toc387222388"/>
      <w:bookmarkStart w:id="1322" w:name="_Toc387222493"/>
      <w:bookmarkStart w:id="1323" w:name="_Toc387222597"/>
      <w:bookmarkStart w:id="1324" w:name="_Toc387222702"/>
      <w:bookmarkStart w:id="1325" w:name="_Toc387230407"/>
      <w:bookmarkStart w:id="1326" w:name="_Toc387235296"/>
      <w:bookmarkStart w:id="1327" w:name="_Toc387247992"/>
      <w:bookmarkStart w:id="1328" w:name="_Toc387248102"/>
      <w:bookmarkStart w:id="1329" w:name="_Toc387248707"/>
      <w:bookmarkStart w:id="1330" w:name="_Toc387248810"/>
      <w:bookmarkStart w:id="1331" w:name="_Toc387252518"/>
      <w:bookmarkStart w:id="1332" w:name="_Toc387252652"/>
      <w:bookmarkStart w:id="1333" w:name="_Toc387254572"/>
      <w:bookmarkStart w:id="1334" w:name="_Toc387254680"/>
      <w:bookmarkStart w:id="1335" w:name="_Toc387254788"/>
      <w:bookmarkStart w:id="1336" w:name="_Toc387304428"/>
      <w:bookmarkStart w:id="1337" w:name="_Toc387334204"/>
      <w:bookmarkStart w:id="1338" w:name="_Toc387392908"/>
      <w:bookmarkStart w:id="1339" w:name="_Toc387396054"/>
      <w:bookmarkStart w:id="1340" w:name="_Toc387396164"/>
      <w:bookmarkStart w:id="1341" w:name="_Toc387398153"/>
      <w:bookmarkStart w:id="1342" w:name="_Toc387401394"/>
      <w:bookmarkStart w:id="1343" w:name="_Toc387402088"/>
      <w:bookmarkStart w:id="1344" w:name="_Toc387415286"/>
      <w:bookmarkStart w:id="1345" w:name="_Toc387419317"/>
      <w:bookmarkStart w:id="1346" w:name="_Toc387419931"/>
      <w:bookmarkStart w:id="1347" w:name="_Toc387421083"/>
      <w:bookmarkStart w:id="1348" w:name="_Toc387421419"/>
      <w:bookmarkStart w:id="1349" w:name="_Toc387423674"/>
      <w:bookmarkStart w:id="1350" w:name="_Toc387423789"/>
      <w:bookmarkStart w:id="1351" w:name="_Toc387486385"/>
      <w:bookmarkStart w:id="1352" w:name="_Toc387487069"/>
      <w:bookmarkStart w:id="1353" w:name="_Toc387679165"/>
      <w:bookmarkStart w:id="1354" w:name="_Toc388015085"/>
      <w:bookmarkStart w:id="1355" w:name="_Toc388018648"/>
      <w:bookmarkStart w:id="1356" w:name="_Toc388622206"/>
      <w:bookmarkStart w:id="1357" w:name="_Toc388803892"/>
      <w:bookmarkStart w:id="1358" w:name="_Toc388863379"/>
      <w:bookmarkStart w:id="1359" w:name="_Toc389768393"/>
      <w:bookmarkStart w:id="1360" w:name="_Toc389905007"/>
      <w:bookmarkStart w:id="1361" w:name="_Toc390016885"/>
      <w:bookmarkStart w:id="1362" w:name="_Toc390017752"/>
      <w:bookmarkStart w:id="1363" w:name="_Toc390097052"/>
      <w:bookmarkStart w:id="1364" w:name="_Toc390103511"/>
      <w:bookmarkStart w:id="1365" w:name="_Toc390104410"/>
      <w:bookmarkStart w:id="1366" w:name="_Toc390104529"/>
      <w:bookmarkStart w:id="1367" w:name="_Toc390155259"/>
      <w:bookmarkStart w:id="1368" w:name="_Toc390372408"/>
      <w:bookmarkStart w:id="1369" w:name="_Toc390516714"/>
      <w:bookmarkStart w:id="1370" w:name="_Toc390516833"/>
      <w:bookmarkStart w:id="1371" w:name="_Toc390519003"/>
      <w:bookmarkStart w:id="1372" w:name="_Toc390702327"/>
      <w:bookmarkStart w:id="1373" w:name="_Toc390703405"/>
      <w:bookmarkStart w:id="1374" w:name="_Toc390706489"/>
      <w:bookmarkStart w:id="1375" w:name="_Toc390707302"/>
      <w:bookmarkStart w:id="1376" w:name="_Toc390707420"/>
      <w:bookmarkStart w:id="1377" w:name="_Toc391976780"/>
      <w:bookmarkStart w:id="1378" w:name="_Toc393204477"/>
      <w:bookmarkStart w:id="1379" w:name="_Toc393802770"/>
      <w:bookmarkStart w:id="1380" w:name="_Toc393879256"/>
      <w:bookmarkStart w:id="1381" w:name="_Toc393879995"/>
      <w:bookmarkStart w:id="1382" w:name="_Toc393880134"/>
      <w:bookmarkStart w:id="1383" w:name="_Toc393893425"/>
      <w:bookmarkStart w:id="1384" w:name="_Toc393893548"/>
      <w:bookmarkStart w:id="1385" w:name="_Toc393901325"/>
      <w:bookmarkStart w:id="1386" w:name="_Toc393968057"/>
      <w:bookmarkStart w:id="1387" w:name="_Toc393977112"/>
      <w:bookmarkStart w:id="1388" w:name="_Toc393995588"/>
      <w:bookmarkStart w:id="1389" w:name="_Toc393995756"/>
      <w:bookmarkStart w:id="1390" w:name="_Toc393995944"/>
      <w:bookmarkStart w:id="1391" w:name="_Toc394061568"/>
      <w:bookmarkStart w:id="1392" w:name="_Toc394329963"/>
      <w:bookmarkStart w:id="1393" w:name="_Toc394330202"/>
      <w:bookmarkStart w:id="1394" w:name="_Toc394515043"/>
      <w:bookmarkStart w:id="1395" w:name="_Toc394515971"/>
      <w:bookmarkStart w:id="1396" w:name="_Toc394517340"/>
      <w:bookmarkStart w:id="1397" w:name="_Toc394517466"/>
      <w:bookmarkStart w:id="1398" w:name="_Toc394519836"/>
      <w:bookmarkStart w:id="1399" w:name="_Toc394519962"/>
      <w:bookmarkStart w:id="1400" w:name="_Toc394520229"/>
      <w:bookmarkStart w:id="1401" w:name="_Toc394520355"/>
      <w:bookmarkStart w:id="1402" w:name="_Toc394568144"/>
      <w:bookmarkStart w:id="1403" w:name="_Toc394568270"/>
      <w:bookmarkStart w:id="1404" w:name="_Toc394570629"/>
      <w:bookmarkStart w:id="1405" w:name="_Toc394570755"/>
      <w:bookmarkStart w:id="1406" w:name="_Toc394656725"/>
      <w:bookmarkStart w:id="1407" w:name="_Toc394658264"/>
      <w:bookmarkStart w:id="1408" w:name="_Toc394658392"/>
      <w:bookmarkStart w:id="1409" w:name="_Toc444076345"/>
      <w:bookmarkStart w:id="1410" w:name="_Toc444076520"/>
      <w:bookmarkStart w:id="1411" w:name="_Toc444097431"/>
      <w:bookmarkStart w:id="1412" w:name="_Toc444877550"/>
      <w:bookmarkStart w:id="1413" w:name="_Toc448339757"/>
      <w:bookmarkStart w:id="1414" w:name="_Toc448339851"/>
      <w:bookmarkStart w:id="1415" w:name="_Toc448843600"/>
      <w:bookmarkStart w:id="1416" w:name="_Toc448843744"/>
      <w:bookmarkStart w:id="1417" w:name="_Toc448844641"/>
      <w:bookmarkStart w:id="1418" w:name="_Toc449625347"/>
      <w:bookmarkStart w:id="1419" w:name="_Toc503195359"/>
      <w:bookmarkStart w:id="1420" w:name="_Toc503195481"/>
      <w:bookmarkStart w:id="1421" w:name="_Toc503195589"/>
      <w:bookmarkStart w:id="1422" w:name="_Toc503196511"/>
      <w:bookmarkStart w:id="1423" w:name="_Toc503433303"/>
      <w:bookmarkStart w:id="1424" w:name="_Toc503433910"/>
      <w:bookmarkStart w:id="1425" w:name="_Toc2697983"/>
      <w:bookmarkStart w:id="1426" w:name="_Toc2698078"/>
      <w:bookmarkStart w:id="1427" w:name="_Toc3460761"/>
      <w:bookmarkStart w:id="1428" w:name="_Toc6829651"/>
      <w:bookmarkStart w:id="1429" w:name="_Toc6829741"/>
      <w:bookmarkStart w:id="1430" w:name="_Toc13577932"/>
      <w:bookmarkStart w:id="1431" w:name="_Toc15920466"/>
      <w:bookmarkStart w:id="1432" w:name="_Toc15920632"/>
      <w:bookmarkStart w:id="1433" w:name="_Toc16262257"/>
      <w:bookmarkStart w:id="1434" w:name="_Toc36205465"/>
      <w:bookmarkStart w:id="1435" w:name="_Toc36205558"/>
      <w:bookmarkStart w:id="1436" w:name="_Toc37152421"/>
      <w:bookmarkStart w:id="1437" w:name="_Toc37747978"/>
      <w:bookmarkStart w:id="1438" w:name="_Toc68622811"/>
      <w:bookmarkStart w:id="1439" w:name="_Toc70075980"/>
      <w:bookmarkStart w:id="1440" w:name="_Toc89261996"/>
      <w:bookmarkStart w:id="1441" w:name="_Toc89262087"/>
      <w:bookmarkStart w:id="1442" w:name="_Toc89264806"/>
      <w:bookmarkStart w:id="1443" w:name="_Toc107916865"/>
      <w:bookmarkStart w:id="1444" w:name="_Toc108176110"/>
      <w:bookmarkStart w:id="1445" w:name="_Toc109738515"/>
      <w:bookmarkStart w:id="1446" w:name="_Toc111212882"/>
      <w:bookmarkStart w:id="1447" w:name="_Toc127786768"/>
      <w:bookmarkStart w:id="1448" w:name="_Toc127786877"/>
      <w:bookmarkStart w:id="1449" w:name="_Toc127786985"/>
      <w:bookmarkStart w:id="1450" w:name="_Toc131687923"/>
      <w:bookmarkStart w:id="1451" w:name="_Toc132970896"/>
      <w:bookmarkStart w:id="1452" w:name="_Toc132980467"/>
      <w:bookmarkStart w:id="1453" w:name="_Toc132980562"/>
      <w:bookmarkStart w:id="1454" w:name="_Toc132980741"/>
      <w:bookmarkStart w:id="1455" w:name="_Toc133251010"/>
      <w:bookmarkStart w:id="1456" w:name="_Toc133251101"/>
      <w:bookmarkStart w:id="1457" w:name="_Toc133251185"/>
      <w:bookmarkStart w:id="1458" w:name="_Toc134027127"/>
      <w:bookmarkStart w:id="1459" w:name="_Toc134083652"/>
      <w:bookmarkStart w:id="1460" w:name="_Toc199842390"/>
      <w:bookmarkStart w:id="1461" w:name="_Toc199842476"/>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p>
    <w:p w14:paraId="0B630AA8" w14:textId="77777777" w:rsidR="00F6285F" w:rsidRPr="008B40AD" w:rsidRDefault="00F6285F">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1462" w:name="_Toc385939577"/>
      <w:bookmarkStart w:id="1463" w:name="_Toc385939780"/>
      <w:bookmarkStart w:id="1464" w:name="_Toc385939907"/>
      <w:bookmarkStart w:id="1465" w:name="_Toc385941168"/>
      <w:bookmarkStart w:id="1466" w:name="_Toc385956417"/>
      <w:bookmarkStart w:id="1467" w:name="_Toc386010373"/>
      <w:bookmarkStart w:id="1468" w:name="_Toc386010613"/>
      <w:bookmarkStart w:id="1469" w:name="_Toc386010973"/>
      <w:bookmarkStart w:id="1470" w:name="_Toc386026434"/>
      <w:bookmarkStart w:id="1471" w:name="_Toc386026562"/>
      <w:bookmarkStart w:id="1472" w:name="_Toc386026689"/>
      <w:bookmarkStart w:id="1473" w:name="_Toc386028787"/>
      <w:bookmarkStart w:id="1474" w:name="_Toc386029093"/>
      <w:bookmarkStart w:id="1475" w:name="_Toc386030265"/>
      <w:bookmarkStart w:id="1476" w:name="_Toc386032381"/>
      <w:bookmarkStart w:id="1477" w:name="_Toc386035549"/>
      <w:bookmarkStart w:id="1478" w:name="_Toc386052618"/>
      <w:bookmarkStart w:id="1479" w:name="_Toc386052752"/>
      <w:bookmarkStart w:id="1480" w:name="_Toc386052888"/>
      <w:bookmarkStart w:id="1481" w:name="_Toc386053019"/>
      <w:bookmarkStart w:id="1482" w:name="_Toc386053147"/>
      <w:bookmarkStart w:id="1483" w:name="_Toc386094066"/>
      <w:bookmarkStart w:id="1484" w:name="_Toc386095355"/>
      <w:bookmarkStart w:id="1485" w:name="_Toc386105942"/>
      <w:bookmarkStart w:id="1486" w:name="_Toc386106091"/>
      <w:bookmarkStart w:id="1487" w:name="_Toc386106350"/>
      <w:bookmarkStart w:id="1488" w:name="_Toc386107279"/>
      <w:bookmarkStart w:id="1489" w:name="_Toc386129053"/>
      <w:bookmarkStart w:id="1490" w:name="_Toc386129482"/>
      <w:bookmarkStart w:id="1491" w:name="_Toc386129635"/>
      <w:bookmarkStart w:id="1492" w:name="_Toc386129788"/>
      <w:bookmarkStart w:id="1493" w:name="_Toc386129941"/>
      <w:bookmarkStart w:id="1494" w:name="_Toc386130094"/>
      <w:bookmarkStart w:id="1495" w:name="_Toc386130246"/>
      <w:bookmarkStart w:id="1496" w:name="_Toc386130399"/>
      <w:bookmarkStart w:id="1497" w:name="_Toc386130551"/>
      <w:bookmarkStart w:id="1498" w:name="_Toc386131507"/>
      <w:bookmarkStart w:id="1499" w:name="_Toc386131852"/>
      <w:bookmarkStart w:id="1500" w:name="_Toc386192806"/>
      <w:bookmarkStart w:id="1501" w:name="_Toc386192949"/>
      <w:bookmarkStart w:id="1502" w:name="_Toc386198318"/>
      <w:bookmarkStart w:id="1503" w:name="_Toc386198650"/>
      <w:bookmarkStart w:id="1504" w:name="_Toc386213237"/>
      <w:bookmarkStart w:id="1505" w:name="_Toc386442327"/>
      <w:bookmarkStart w:id="1506" w:name="_Toc386445803"/>
      <w:bookmarkStart w:id="1507" w:name="_Toc386460863"/>
      <w:bookmarkStart w:id="1508" w:name="_Toc386548194"/>
      <w:bookmarkStart w:id="1509" w:name="_Toc386549188"/>
      <w:bookmarkStart w:id="1510" w:name="_Toc386699060"/>
      <w:bookmarkStart w:id="1511" w:name="_Toc386699203"/>
      <w:bookmarkStart w:id="1512" w:name="_Toc386699356"/>
      <w:bookmarkStart w:id="1513" w:name="_Toc386699508"/>
      <w:bookmarkStart w:id="1514" w:name="_Toc386699659"/>
      <w:bookmarkStart w:id="1515" w:name="_Toc386699810"/>
      <w:bookmarkStart w:id="1516" w:name="_Toc386707835"/>
      <w:bookmarkStart w:id="1517" w:name="_Toc386712085"/>
      <w:bookmarkStart w:id="1518" w:name="_Toc386713530"/>
      <w:bookmarkStart w:id="1519" w:name="_Toc386713678"/>
      <w:bookmarkStart w:id="1520" w:name="_Toc386716095"/>
      <w:bookmarkStart w:id="1521" w:name="_Toc386716472"/>
      <w:bookmarkStart w:id="1522" w:name="_Toc386716901"/>
      <w:bookmarkStart w:id="1523" w:name="_Toc386717042"/>
      <w:bookmarkStart w:id="1524" w:name="_Toc386717181"/>
      <w:bookmarkStart w:id="1525" w:name="_Toc386717326"/>
      <w:bookmarkStart w:id="1526" w:name="_Toc386717465"/>
      <w:bookmarkStart w:id="1527" w:name="_Toc386717854"/>
      <w:bookmarkStart w:id="1528" w:name="_Toc386718155"/>
      <w:bookmarkStart w:id="1529" w:name="_Toc386722194"/>
      <w:bookmarkStart w:id="1530" w:name="_Toc386722332"/>
      <w:bookmarkStart w:id="1531" w:name="_Toc386722470"/>
      <w:bookmarkStart w:id="1532" w:name="_Toc386722608"/>
      <w:bookmarkStart w:id="1533" w:name="_Toc386724593"/>
      <w:bookmarkStart w:id="1534" w:name="_Toc386725690"/>
      <w:bookmarkStart w:id="1535" w:name="_Toc386726963"/>
      <w:bookmarkStart w:id="1536" w:name="_Toc386727105"/>
      <w:bookmarkStart w:id="1537" w:name="_Toc386727241"/>
      <w:bookmarkStart w:id="1538" w:name="_Toc386727377"/>
      <w:bookmarkStart w:id="1539" w:name="_Toc386727652"/>
      <w:bookmarkStart w:id="1540" w:name="_Toc386727789"/>
      <w:bookmarkStart w:id="1541" w:name="_Toc386727927"/>
      <w:bookmarkStart w:id="1542" w:name="_Toc386728272"/>
      <w:bookmarkStart w:id="1543" w:name="_Toc386728410"/>
      <w:bookmarkStart w:id="1544" w:name="_Toc386728548"/>
      <w:bookmarkStart w:id="1545" w:name="_Toc386730747"/>
      <w:bookmarkStart w:id="1546" w:name="_Toc386731112"/>
      <w:bookmarkStart w:id="1547" w:name="_Toc386732003"/>
      <w:bookmarkStart w:id="1548" w:name="_Toc386732139"/>
      <w:bookmarkStart w:id="1549" w:name="_Toc386742480"/>
      <w:bookmarkStart w:id="1550" w:name="_Toc386742611"/>
      <w:bookmarkStart w:id="1551" w:name="_Toc386742845"/>
      <w:bookmarkStart w:id="1552" w:name="_Toc386742977"/>
      <w:bookmarkStart w:id="1553" w:name="_Toc386785567"/>
      <w:bookmarkStart w:id="1554" w:name="_Toc386785934"/>
      <w:bookmarkStart w:id="1555" w:name="_Toc386803011"/>
      <w:bookmarkStart w:id="1556" w:name="_Toc386804723"/>
      <w:bookmarkStart w:id="1557" w:name="_Toc386808612"/>
      <w:bookmarkStart w:id="1558" w:name="_Toc386808755"/>
      <w:bookmarkStart w:id="1559" w:name="_Toc386811064"/>
      <w:bookmarkStart w:id="1560" w:name="_Toc386811766"/>
      <w:bookmarkStart w:id="1561" w:name="_Toc386811891"/>
      <w:bookmarkStart w:id="1562" w:name="_Toc386812207"/>
      <w:bookmarkStart w:id="1563" w:name="_Toc386812925"/>
      <w:bookmarkStart w:id="1564" w:name="_Toc386813072"/>
      <w:bookmarkStart w:id="1565" w:name="_Toc386813194"/>
      <w:bookmarkStart w:id="1566" w:name="_Toc386813473"/>
      <w:bookmarkStart w:id="1567" w:name="_Toc386813690"/>
      <w:bookmarkStart w:id="1568" w:name="_Toc386817905"/>
      <w:bookmarkStart w:id="1569" w:name="_Toc386821986"/>
      <w:bookmarkStart w:id="1570" w:name="_Toc386822525"/>
      <w:bookmarkStart w:id="1571" w:name="_Toc386827874"/>
      <w:bookmarkStart w:id="1572" w:name="_Toc386828969"/>
      <w:bookmarkStart w:id="1573" w:name="_Toc386829334"/>
      <w:bookmarkStart w:id="1574" w:name="_Toc386885933"/>
      <w:bookmarkStart w:id="1575" w:name="_Toc387078500"/>
      <w:bookmarkStart w:id="1576" w:name="_Toc387078602"/>
      <w:bookmarkStart w:id="1577" w:name="_Toc387078861"/>
      <w:bookmarkStart w:id="1578" w:name="_Toc387080269"/>
      <w:bookmarkStart w:id="1579" w:name="_Toc387134136"/>
      <w:bookmarkStart w:id="1580" w:name="_Toc387149752"/>
      <w:bookmarkStart w:id="1581" w:name="_Toc387156322"/>
      <w:bookmarkStart w:id="1582" w:name="_Toc387166839"/>
      <w:bookmarkStart w:id="1583" w:name="_Toc387217087"/>
      <w:bookmarkStart w:id="1584" w:name="_Toc387217219"/>
      <w:bookmarkStart w:id="1585" w:name="_Toc387222389"/>
      <w:bookmarkStart w:id="1586" w:name="_Toc387222494"/>
      <w:bookmarkStart w:id="1587" w:name="_Toc387222598"/>
      <w:bookmarkStart w:id="1588" w:name="_Toc387222703"/>
      <w:bookmarkStart w:id="1589" w:name="_Toc387230408"/>
      <w:bookmarkStart w:id="1590" w:name="_Toc387235297"/>
      <w:bookmarkStart w:id="1591" w:name="_Toc387247993"/>
      <w:bookmarkStart w:id="1592" w:name="_Toc387248103"/>
      <w:bookmarkStart w:id="1593" w:name="_Toc387248708"/>
      <w:bookmarkStart w:id="1594" w:name="_Toc387248811"/>
      <w:bookmarkStart w:id="1595" w:name="_Toc387252519"/>
      <w:bookmarkStart w:id="1596" w:name="_Toc387252653"/>
      <w:bookmarkStart w:id="1597" w:name="_Toc387254573"/>
      <w:bookmarkStart w:id="1598" w:name="_Toc387254681"/>
      <w:bookmarkStart w:id="1599" w:name="_Toc387254789"/>
      <w:bookmarkStart w:id="1600" w:name="_Toc387304429"/>
      <w:bookmarkStart w:id="1601" w:name="_Toc387334205"/>
      <w:bookmarkStart w:id="1602" w:name="_Toc387392909"/>
      <w:bookmarkStart w:id="1603" w:name="_Toc387396055"/>
      <w:bookmarkStart w:id="1604" w:name="_Toc387396165"/>
      <w:bookmarkStart w:id="1605" w:name="_Toc387398154"/>
      <w:bookmarkStart w:id="1606" w:name="_Toc387401395"/>
      <w:bookmarkStart w:id="1607" w:name="_Toc387402089"/>
      <w:bookmarkStart w:id="1608" w:name="_Toc387415287"/>
      <w:bookmarkStart w:id="1609" w:name="_Toc387419318"/>
      <w:bookmarkStart w:id="1610" w:name="_Toc387419932"/>
      <w:bookmarkStart w:id="1611" w:name="_Toc387421084"/>
      <w:bookmarkStart w:id="1612" w:name="_Toc387421420"/>
      <w:bookmarkStart w:id="1613" w:name="_Toc387423675"/>
      <w:bookmarkStart w:id="1614" w:name="_Toc387423790"/>
      <w:bookmarkStart w:id="1615" w:name="_Toc387486386"/>
      <w:bookmarkStart w:id="1616" w:name="_Toc387487070"/>
      <w:bookmarkStart w:id="1617" w:name="_Toc387679166"/>
      <w:bookmarkStart w:id="1618" w:name="_Toc388015086"/>
      <w:bookmarkStart w:id="1619" w:name="_Toc388018649"/>
      <w:bookmarkStart w:id="1620" w:name="_Toc388622207"/>
      <w:bookmarkStart w:id="1621" w:name="_Toc388803893"/>
      <w:bookmarkStart w:id="1622" w:name="_Toc388863380"/>
      <w:bookmarkStart w:id="1623" w:name="_Toc389768394"/>
      <w:bookmarkStart w:id="1624" w:name="_Toc389905008"/>
      <w:bookmarkStart w:id="1625" w:name="_Toc390016886"/>
      <w:bookmarkStart w:id="1626" w:name="_Toc390017753"/>
      <w:bookmarkStart w:id="1627" w:name="_Toc390097053"/>
      <w:bookmarkStart w:id="1628" w:name="_Toc390103512"/>
      <w:bookmarkStart w:id="1629" w:name="_Toc390104411"/>
      <w:bookmarkStart w:id="1630" w:name="_Toc390104530"/>
      <w:bookmarkStart w:id="1631" w:name="_Toc390155260"/>
      <w:bookmarkStart w:id="1632" w:name="_Toc390372409"/>
      <w:bookmarkStart w:id="1633" w:name="_Toc390516715"/>
      <w:bookmarkStart w:id="1634" w:name="_Toc390516834"/>
      <w:bookmarkStart w:id="1635" w:name="_Toc390519004"/>
      <w:bookmarkStart w:id="1636" w:name="_Toc390702328"/>
      <w:bookmarkStart w:id="1637" w:name="_Toc390703406"/>
      <w:bookmarkStart w:id="1638" w:name="_Toc390706490"/>
      <w:bookmarkStart w:id="1639" w:name="_Toc390707303"/>
      <w:bookmarkStart w:id="1640" w:name="_Toc390707421"/>
      <w:bookmarkStart w:id="1641" w:name="_Toc391976781"/>
      <w:bookmarkStart w:id="1642" w:name="_Toc393204478"/>
      <w:bookmarkStart w:id="1643" w:name="_Toc393802771"/>
      <w:bookmarkStart w:id="1644" w:name="_Toc393879257"/>
      <w:bookmarkStart w:id="1645" w:name="_Toc393879996"/>
      <w:bookmarkStart w:id="1646" w:name="_Toc393880135"/>
      <w:bookmarkStart w:id="1647" w:name="_Toc393893426"/>
      <w:bookmarkStart w:id="1648" w:name="_Toc393893549"/>
      <w:bookmarkStart w:id="1649" w:name="_Toc393901326"/>
      <w:bookmarkStart w:id="1650" w:name="_Toc393968058"/>
      <w:bookmarkStart w:id="1651" w:name="_Toc393977113"/>
      <w:bookmarkStart w:id="1652" w:name="_Toc393995589"/>
      <w:bookmarkStart w:id="1653" w:name="_Toc393995757"/>
      <w:bookmarkStart w:id="1654" w:name="_Toc393995945"/>
      <w:bookmarkStart w:id="1655" w:name="_Toc394061569"/>
      <w:bookmarkStart w:id="1656" w:name="_Toc394329964"/>
      <w:bookmarkStart w:id="1657" w:name="_Toc394330203"/>
      <w:bookmarkStart w:id="1658" w:name="_Toc394515044"/>
      <w:bookmarkStart w:id="1659" w:name="_Toc394515972"/>
      <w:bookmarkStart w:id="1660" w:name="_Toc394517341"/>
      <w:bookmarkStart w:id="1661" w:name="_Toc394517467"/>
      <w:bookmarkStart w:id="1662" w:name="_Toc394519837"/>
      <w:bookmarkStart w:id="1663" w:name="_Toc394519963"/>
      <w:bookmarkStart w:id="1664" w:name="_Toc394520230"/>
      <w:bookmarkStart w:id="1665" w:name="_Toc394520356"/>
      <w:bookmarkStart w:id="1666" w:name="_Toc394568145"/>
      <w:bookmarkStart w:id="1667" w:name="_Toc394568271"/>
      <w:bookmarkStart w:id="1668" w:name="_Toc394570630"/>
      <w:bookmarkStart w:id="1669" w:name="_Toc394570756"/>
      <w:bookmarkStart w:id="1670" w:name="_Toc394656726"/>
      <w:bookmarkStart w:id="1671" w:name="_Toc394658265"/>
      <w:bookmarkStart w:id="1672" w:name="_Toc394658393"/>
      <w:bookmarkStart w:id="1673" w:name="_Toc444076346"/>
      <w:bookmarkStart w:id="1674" w:name="_Toc444076521"/>
      <w:bookmarkStart w:id="1675" w:name="_Toc444097432"/>
      <w:bookmarkStart w:id="1676" w:name="_Toc444877551"/>
      <w:bookmarkStart w:id="1677" w:name="_Toc448339758"/>
      <w:bookmarkStart w:id="1678" w:name="_Toc448339852"/>
      <w:bookmarkStart w:id="1679" w:name="_Toc448843601"/>
      <w:bookmarkStart w:id="1680" w:name="_Toc448843745"/>
      <w:bookmarkStart w:id="1681" w:name="_Toc448844642"/>
      <w:bookmarkStart w:id="1682" w:name="_Toc449625348"/>
      <w:bookmarkStart w:id="1683" w:name="_Toc503195360"/>
      <w:bookmarkStart w:id="1684" w:name="_Toc503195482"/>
      <w:bookmarkStart w:id="1685" w:name="_Toc503195590"/>
      <w:bookmarkStart w:id="1686" w:name="_Toc503196512"/>
      <w:bookmarkStart w:id="1687" w:name="_Toc503433304"/>
      <w:bookmarkStart w:id="1688" w:name="_Toc503433911"/>
      <w:bookmarkStart w:id="1689" w:name="_Toc2697984"/>
      <w:bookmarkStart w:id="1690" w:name="_Toc2698079"/>
      <w:bookmarkStart w:id="1691" w:name="_Toc3460762"/>
      <w:bookmarkStart w:id="1692" w:name="_Toc6829652"/>
      <w:bookmarkStart w:id="1693" w:name="_Toc6829742"/>
      <w:bookmarkStart w:id="1694" w:name="_Toc13577933"/>
      <w:bookmarkStart w:id="1695" w:name="_Toc15920467"/>
      <w:bookmarkStart w:id="1696" w:name="_Toc15920633"/>
      <w:bookmarkStart w:id="1697" w:name="_Toc16262258"/>
      <w:bookmarkStart w:id="1698" w:name="_Toc36205466"/>
      <w:bookmarkStart w:id="1699" w:name="_Toc36205559"/>
      <w:bookmarkStart w:id="1700" w:name="_Toc37152422"/>
      <w:bookmarkStart w:id="1701" w:name="_Toc37747979"/>
      <w:bookmarkStart w:id="1702" w:name="_Toc68622812"/>
      <w:bookmarkStart w:id="1703" w:name="_Toc70075981"/>
      <w:bookmarkStart w:id="1704" w:name="_Toc89261997"/>
      <w:bookmarkStart w:id="1705" w:name="_Toc89262088"/>
      <w:bookmarkStart w:id="1706" w:name="_Toc89264807"/>
      <w:bookmarkStart w:id="1707" w:name="_Toc107916866"/>
      <w:bookmarkStart w:id="1708" w:name="_Toc108176111"/>
      <w:bookmarkStart w:id="1709" w:name="_Toc109738516"/>
      <w:bookmarkStart w:id="1710" w:name="_Toc111212883"/>
      <w:bookmarkStart w:id="1711" w:name="_Toc127786769"/>
      <w:bookmarkStart w:id="1712" w:name="_Toc127786878"/>
      <w:bookmarkStart w:id="1713" w:name="_Toc127786986"/>
      <w:bookmarkStart w:id="1714" w:name="_Toc131687924"/>
      <w:bookmarkStart w:id="1715" w:name="_Toc132970897"/>
      <w:bookmarkStart w:id="1716" w:name="_Toc132980468"/>
      <w:bookmarkStart w:id="1717" w:name="_Toc132980563"/>
      <w:bookmarkStart w:id="1718" w:name="_Toc132980742"/>
      <w:bookmarkStart w:id="1719" w:name="_Toc133251011"/>
      <w:bookmarkStart w:id="1720" w:name="_Toc133251102"/>
      <w:bookmarkStart w:id="1721" w:name="_Toc133251186"/>
      <w:bookmarkStart w:id="1722" w:name="_Toc134027128"/>
      <w:bookmarkStart w:id="1723" w:name="_Toc134083653"/>
      <w:bookmarkStart w:id="1724" w:name="_Toc199842391"/>
      <w:bookmarkStart w:id="1725" w:name="_Toc199842477"/>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p>
    <w:p w14:paraId="719C7A56" w14:textId="77777777" w:rsidR="00F6285F" w:rsidRPr="008B40AD" w:rsidRDefault="00F6285F">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1726" w:name="_Toc385939578"/>
      <w:bookmarkStart w:id="1727" w:name="_Toc385939781"/>
      <w:bookmarkStart w:id="1728" w:name="_Toc385939908"/>
      <w:bookmarkStart w:id="1729" w:name="_Toc385941169"/>
      <w:bookmarkStart w:id="1730" w:name="_Toc385956418"/>
      <w:bookmarkStart w:id="1731" w:name="_Toc386010374"/>
      <w:bookmarkStart w:id="1732" w:name="_Toc386010614"/>
      <w:bookmarkStart w:id="1733" w:name="_Toc386010974"/>
      <w:bookmarkStart w:id="1734" w:name="_Toc386026435"/>
      <w:bookmarkStart w:id="1735" w:name="_Toc386026563"/>
      <w:bookmarkStart w:id="1736" w:name="_Toc386026690"/>
      <w:bookmarkStart w:id="1737" w:name="_Toc386028788"/>
      <w:bookmarkStart w:id="1738" w:name="_Toc386029094"/>
      <w:bookmarkStart w:id="1739" w:name="_Toc386030266"/>
      <w:bookmarkStart w:id="1740" w:name="_Toc386032382"/>
      <w:bookmarkStart w:id="1741" w:name="_Toc386035550"/>
      <w:bookmarkStart w:id="1742" w:name="_Toc386052619"/>
      <w:bookmarkStart w:id="1743" w:name="_Toc386052753"/>
      <w:bookmarkStart w:id="1744" w:name="_Toc386052889"/>
      <w:bookmarkStart w:id="1745" w:name="_Toc386053020"/>
      <w:bookmarkStart w:id="1746" w:name="_Toc386053148"/>
      <w:bookmarkStart w:id="1747" w:name="_Toc386094067"/>
      <w:bookmarkStart w:id="1748" w:name="_Toc386095356"/>
      <w:bookmarkStart w:id="1749" w:name="_Toc386105943"/>
      <w:bookmarkStart w:id="1750" w:name="_Toc386106092"/>
      <w:bookmarkStart w:id="1751" w:name="_Toc386106351"/>
      <w:bookmarkStart w:id="1752" w:name="_Toc386107280"/>
      <w:bookmarkStart w:id="1753" w:name="_Toc386129054"/>
      <w:bookmarkStart w:id="1754" w:name="_Toc386129483"/>
      <w:bookmarkStart w:id="1755" w:name="_Toc386129636"/>
      <w:bookmarkStart w:id="1756" w:name="_Toc386129789"/>
      <w:bookmarkStart w:id="1757" w:name="_Toc386129942"/>
      <w:bookmarkStart w:id="1758" w:name="_Toc386130095"/>
      <w:bookmarkStart w:id="1759" w:name="_Toc386130247"/>
      <w:bookmarkStart w:id="1760" w:name="_Toc386130400"/>
      <w:bookmarkStart w:id="1761" w:name="_Toc386130552"/>
      <w:bookmarkStart w:id="1762" w:name="_Toc386131508"/>
      <w:bookmarkStart w:id="1763" w:name="_Toc386131853"/>
      <w:bookmarkStart w:id="1764" w:name="_Toc386192807"/>
      <w:bookmarkStart w:id="1765" w:name="_Toc386192950"/>
      <w:bookmarkStart w:id="1766" w:name="_Toc386198319"/>
      <w:bookmarkStart w:id="1767" w:name="_Toc386198651"/>
      <w:bookmarkStart w:id="1768" w:name="_Toc386213238"/>
      <w:bookmarkStart w:id="1769" w:name="_Toc386442328"/>
      <w:bookmarkStart w:id="1770" w:name="_Toc386445804"/>
      <w:bookmarkStart w:id="1771" w:name="_Toc386460864"/>
      <w:bookmarkStart w:id="1772" w:name="_Toc386548195"/>
      <w:bookmarkStart w:id="1773" w:name="_Toc386549189"/>
      <w:bookmarkStart w:id="1774" w:name="_Toc386699061"/>
      <w:bookmarkStart w:id="1775" w:name="_Toc386699204"/>
      <w:bookmarkStart w:id="1776" w:name="_Toc386699357"/>
      <w:bookmarkStart w:id="1777" w:name="_Toc386699509"/>
      <w:bookmarkStart w:id="1778" w:name="_Toc386699660"/>
      <w:bookmarkStart w:id="1779" w:name="_Toc386699811"/>
      <w:bookmarkStart w:id="1780" w:name="_Toc386707836"/>
      <w:bookmarkStart w:id="1781" w:name="_Toc386712086"/>
      <w:bookmarkStart w:id="1782" w:name="_Toc386713531"/>
      <w:bookmarkStart w:id="1783" w:name="_Toc386713679"/>
      <w:bookmarkStart w:id="1784" w:name="_Toc386716096"/>
      <w:bookmarkStart w:id="1785" w:name="_Toc386716473"/>
      <w:bookmarkStart w:id="1786" w:name="_Toc386716902"/>
      <w:bookmarkStart w:id="1787" w:name="_Toc386717043"/>
      <w:bookmarkStart w:id="1788" w:name="_Toc386717182"/>
      <w:bookmarkStart w:id="1789" w:name="_Toc386717327"/>
      <w:bookmarkStart w:id="1790" w:name="_Toc386717466"/>
      <w:bookmarkStart w:id="1791" w:name="_Toc386717855"/>
      <w:bookmarkStart w:id="1792" w:name="_Toc386718156"/>
      <w:bookmarkStart w:id="1793" w:name="_Toc386722195"/>
      <w:bookmarkStart w:id="1794" w:name="_Toc386722333"/>
      <w:bookmarkStart w:id="1795" w:name="_Toc386722471"/>
      <w:bookmarkStart w:id="1796" w:name="_Toc386722609"/>
      <w:bookmarkStart w:id="1797" w:name="_Toc386724594"/>
      <w:bookmarkStart w:id="1798" w:name="_Toc386725691"/>
      <w:bookmarkStart w:id="1799" w:name="_Toc386726964"/>
      <w:bookmarkStart w:id="1800" w:name="_Toc386727106"/>
      <w:bookmarkStart w:id="1801" w:name="_Toc386727242"/>
      <w:bookmarkStart w:id="1802" w:name="_Toc386727378"/>
      <w:bookmarkStart w:id="1803" w:name="_Toc386727653"/>
      <w:bookmarkStart w:id="1804" w:name="_Toc386727790"/>
      <w:bookmarkStart w:id="1805" w:name="_Toc386727928"/>
      <w:bookmarkStart w:id="1806" w:name="_Toc386728273"/>
      <w:bookmarkStart w:id="1807" w:name="_Toc386728411"/>
      <w:bookmarkStart w:id="1808" w:name="_Toc386728549"/>
      <w:bookmarkStart w:id="1809" w:name="_Toc386730748"/>
      <w:bookmarkStart w:id="1810" w:name="_Toc386731113"/>
      <w:bookmarkStart w:id="1811" w:name="_Toc386732004"/>
      <w:bookmarkStart w:id="1812" w:name="_Toc386732140"/>
      <w:bookmarkStart w:id="1813" w:name="_Toc386742481"/>
      <w:bookmarkStart w:id="1814" w:name="_Toc386742612"/>
      <w:bookmarkStart w:id="1815" w:name="_Toc386742846"/>
      <w:bookmarkStart w:id="1816" w:name="_Toc386742978"/>
      <w:bookmarkStart w:id="1817" w:name="_Toc386785568"/>
      <w:bookmarkStart w:id="1818" w:name="_Toc386785935"/>
      <w:bookmarkStart w:id="1819" w:name="_Toc386803012"/>
      <w:bookmarkStart w:id="1820" w:name="_Toc386804724"/>
      <w:bookmarkStart w:id="1821" w:name="_Toc386808613"/>
      <w:bookmarkStart w:id="1822" w:name="_Toc386808756"/>
      <w:bookmarkStart w:id="1823" w:name="_Toc386811065"/>
      <w:bookmarkStart w:id="1824" w:name="_Toc386811767"/>
      <w:bookmarkStart w:id="1825" w:name="_Toc386811892"/>
      <w:bookmarkStart w:id="1826" w:name="_Toc386812208"/>
      <w:bookmarkStart w:id="1827" w:name="_Toc386812926"/>
      <w:bookmarkStart w:id="1828" w:name="_Toc386813073"/>
      <w:bookmarkStart w:id="1829" w:name="_Toc386813195"/>
      <w:bookmarkStart w:id="1830" w:name="_Toc386813474"/>
      <w:bookmarkStart w:id="1831" w:name="_Toc386813691"/>
      <w:bookmarkStart w:id="1832" w:name="_Toc386817906"/>
      <w:bookmarkStart w:id="1833" w:name="_Toc386821987"/>
      <w:bookmarkStart w:id="1834" w:name="_Toc386822526"/>
      <w:bookmarkStart w:id="1835" w:name="_Toc386827875"/>
      <w:bookmarkStart w:id="1836" w:name="_Toc386828970"/>
      <w:bookmarkStart w:id="1837" w:name="_Toc386829335"/>
      <w:bookmarkStart w:id="1838" w:name="_Toc386885934"/>
      <w:bookmarkStart w:id="1839" w:name="_Toc387078501"/>
      <w:bookmarkStart w:id="1840" w:name="_Toc387078603"/>
      <w:bookmarkStart w:id="1841" w:name="_Toc387078862"/>
      <w:bookmarkStart w:id="1842" w:name="_Toc387080270"/>
      <w:bookmarkStart w:id="1843" w:name="_Toc387134137"/>
      <w:bookmarkStart w:id="1844" w:name="_Toc387149753"/>
      <w:bookmarkStart w:id="1845" w:name="_Toc387156323"/>
      <w:bookmarkStart w:id="1846" w:name="_Toc387166840"/>
      <w:bookmarkStart w:id="1847" w:name="_Toc387217088"/>
      <w:bookmarkStart w:id="1848" w:name="_Toc387217220"/>
      <w:bookmarkStart w:id="1849" w:name="_Toc387222390"/>
      <w:bookmarkStart w:id="1850" w:name="_Toc387222495"/>
      <w:bookmarkStart w:id="1851" w:name="_Toc387222599"/>
      <w:bookmarkStart w:id="1852" w:name="_Toc387222704"/>
      <w:bookmarkStart w:id="1853" w:name="_Toc387230409"/>
      <w:bookmarkStart w:id="1854" w:name="_Toc387235298"/>
      <w:bookmarkStart w:id="1855" w:name="_Toc387247994"/>
      <w:bookmarkStart w:id="1856" w:name="_Toc387248104"/>
      <w:bookmarkStart w:id="1857" w:name="_Toc387248709"/>
      <w:bookmarkStart w:id="1858" w:name="_Toc387248812"/>
      <w:bookmarkStart w:id="1859" w:name="_Toc387252520"/>
      <w:bookmarkStart w:id="1860" w:name="_Toc387252654"/>
      <w:bookmarkStart w:id="1861" w:name="_Toc387254574"/>
      <w:bookmarkStart w:id="1862" w:name="_Toc387254682"/>
      <w:bookmarkStart w:id="1863" w:name="_Toc387254790"/>
      <w:bookmarkStart w:id="1864" w:name="_Toc387304430"/>
      <w:bookmarkStart w:id="1865" w:name="_Toc387334206"/>
      <w:bookmarkStart w:id="1866" w:name="_Toc387392910"/>
      <w:bookmarkStart w:id="1867" w:name="_Toc387396056"/>
      <w:bookmarkStart w:id="1868" w:name="_Toc387396166"/>
      <w:bookmarkStart w:id="1869" w:name="_Toc387398155"/>
      <w:bookmarkStart w:id="1870" w:name="_Toc387401396"/>
      <w:bookmarkStart w:id="1871" w:name="_Toc387402090"/>
      <w:bookmarkStart w:id="1872" w:name="_Toc387415288"/>
      <w:bookmarkStart w:id="1873" w:name="_Toc387419319"/>
      <w:bookmarkStart w:id="1874" w:name="_Toc387419933"/>
      <w:bookmarkStart w:id="1875" w:name="_Toc387421085"/>
      <w:bookmarkStart w:id="1876" w:name="_Toc387421421"/>
      <w:bookmarkStart w:id="1877" w:name="_Toc387423676"/>
      <w:bookmarkStart w:id="1878" w:name="_Toc387423791"/>
      <w:bookmarkStart w:id="1879" w:name="_Toc387486387"/>
      <w:bookmarkStart w:id="1880" w:name="_Toc387487071"/>
      <w:bookmarkStart w:id="1881" w:name="_Toc387679167"/>
      <w:bookmarkStart w:id="1882" w:name="_Toc388015087"/>
      <w:bookmarkStart w:id="1883" w:name="_Toc388018650"/>
      <w:bookmarkStart w:id="1884" w:name="_Toc388622208"/>
      <w:bookmarkStart w:id="1885" w:name="_Toc388803894"/>
      <w:bookmarkStart w:id="1886" w:name="_Toc388863381"/>
      <w:bookmarkStart w:id="1887" w:name="_Toc389768395"/>
      <w:bookmarkStart w:id="1888" w:name="_Toc389905009"/>
      <w:bookmarkStart w:id="1889" w:name="_Toc390016887"/>
      <w:bookmarkStart w:id="1890" w:name="_Toc390017754"/>
      <w:bookmarkStart w:id="1891" w:name="_Toc390097054"/>
      <w:bookmarkStart w:id="1892" w:name="_Toc390103513"/>
      <w:bookmarkStart w:id="1893" w:name="_Toc390104412"/>
      <w:bookmarkStart w:id="1894" w:name="_Toc390104531"/>
      <w:bookmarkStart w:id="1895" w:name="_Toc390155261"/>
      <w:bookmarkStart w:id="1896" w:name="_Toc390372410"/>
      <w:bookmarkStart w:id="1897" w:name="_Toc390516716"/>
      <w:bookmarkStart w:id="1898" w:name="_Toc390516835"/>
      <w:bookmarkStart w:id="1899" w:name="_Toc390519005"/>
      <w:bookmarkStart w:id="1900" w:name="_Toc390702329"/>
      <w:bookmarkStart w:id="1901" w:name="_Toc390703407"/>
      <w:bookmarkStart w:id="1902" w:name="_Toc390706491"/>
      <w:bookmarkStart w:id="1903" w:name="_Toc390707304"/>
      <w:bookmarkStart w:id="1904" w:name="_Toc390707422"/>
      <w:bookmarkStart w:id="1905" w:name="_Toc391976782"/>
      <w:bookmarkStart w:id="1906" w:name="_Toc393204479"/>
      <w:bookmarkStart w:id="1907" w:name="_Toc393802772"/>
      <w:bookmarkStart w:id="1908" w:name="_Toc393879258"/>
      <w:bookmarkStart w:id="1909" w:name="_Toc393879997"/>
      <w:bookmarkStart w:id="1910" w:name="_Toc393880136"/>
      <w:bookmarkStart w:id="1911" w:name="_Toc393893427"/>
      <w:bookmarkStart w:id="1912" w:name="_Toc393893550"/>
      <w:bookmarkStart w:id="1913" w:name="_Toc393901327"/>
      <w:bookmarkStart w:id="1914" w:name="_Toc393968059"/>
      <w:bookmarkStart w:id="1915" w:name="_Toc393977114"/>
      <w:bookmarkStart w:id="1916" w:name="_Toc393995590"/>
      <w:bookmarkStart w:id="1917" w:name="_Toc393995758"/>
      <w:bookmarkStart w:id="1918" w:name="_Toc393995946"/>
      <w:bookmarkStart w:id="1919" w:name="_Toc394061570"/>
      <w:bookmarkStart w:id="1920" w:name="_Toc394329965"/>
      <w:bookmarkStart w:id="1921" w:name="_Toc394330204"/>
      <w:bookmarkStart w:id="1922" w:name="_Toc394515045"/>
      <w:bookmarkStart w:id="1923" w:name="_Toc394515973"/>
      <w:bookmarkStart w:id="1924" w:name="_Toc394517342"/>
      <w:bookmarkStart w:id="1925" w:name="_Toc394517468"/>
      <w:bookmarkStart w:id="1926" w:name="_Toc394519838"/>
      <w:bookmarkStart w:id="1927" w:name="_Toc394519964"/>
      <w:bookmarkStart w:id="1928" w:name="_Toc394520231"/>
      <w:bookmarkStart w:id="1929" w:name="_Toc394520357"/>
      <w:bookmarkStart w:id="1930" w:name="_Toc394568146"/>
      <w:bookmarkStart w:id="1931" w:name="_Toc394568272"/>
      <w:bookmarkStart w:id="1932" w:name="_Toc394570631"/>
      <w:bookmarkStart w:id="1933" w:name="_Toc394570757"/>
      <w:bookmarkStart w:id="1934" w:name="_Toc394656727"/>
      <w:bookmarkStart w:id="1935" w:name="_Toc394658266"/>
      <w:bookmarkStart w:id="1936" w:name="_Toc394658394"/>
      <w:bookmarkStart w:id="1937" w:name="_Toc444076347"/>
      <w:bookmarkStart w:id="1938" w:name="_Toc444076522"/>
      <w:bookmarkStart w:id="1939" w:name="_Toc444097433"/>
      <w:bookmarkStart w:id="1940" w:name="_Toc444877552"/>
      <w:bookmarkStart w:id="1941" w:name="_Toc448339759"/>
      <w:bookmarkStart w:id="1942" w:name="_Toc448339853"/>
      <w:bookmarkStart w:id="1943" w:name="_Toc448843602"/>
      <w:bookmarkStart w:id="1944" w:name="_Toc448843746"/>
      <w:bookmarkStart w:id="1945" w:name="_Toc448844643"/>
      <w:bookmarkStart w:id="1946" w:name="_Toc449625349"/>
      <w:bookmarkStart w:id="1947" w:name="_Toc503195361"/>
      <w:bookmarkStart w:id="1948" w:name="_Toc503195483"/>
      <w:bookmarkStart w:id="1949" w:name="_Toc503195591"/>
      <w:bookmarkStart w:id="1950" w:name="_Toc503196513"/>
      <w:bookmarkStart w:id="1951" w:name="_Toc503433305"/>
      <w:bookmarkStart w:id="1952" w:name="_Toc503433912"/>
      <w:bookmarkStart w:id="1953" w:name="_Toc2697985"/>
      <w:bookmarkStart w:id="1954" w:name="_Toc2698080"/>
      <w:bookmarkStart w:id="1955" w:name="_Toc3460763"/>
      <w:bookmarkStart w:id="1956" w:name="_Toc6829653"/>
      <w:bookmarkStart w:id="1957" w:name="_Toc6829743"/>
      <w:bookmarkStart w:id="1958" w:name="_Toc13577934"/>
      <w:bookmarkStart w:id="1959" w:name="_Toc15920468"/>
      <w:bookmarkStart w:id="1960" w:name="_Toc15920634"/>
      <w:bookmarkStart w:id="1961" w:name="_Toc16262259"/>
      <w:bookmarkStart w:id="1962" w:name="_Toc36205467"/>
      <w:bookmarkStart w:id="1963" w:name="_Toc36205560"/>
      <w:bookmarkStart w:id="1964" w:name="_Toc37152423"/>
      <w:bookmarkStart w:id="1965" w:name="_Toc37747980"/>
      <w:bookmarkStart w:id="1966" w:name="_Toc68622813"/>
      <w:bookmarkStart w:id="1967" w:name="_Toc70075982"/>
      <w:bookmarkStart w:id="1968" w:name="_Toc89261998"/>
      <w:bookmarkStart w:id="1969" w:name="_Toc89262089"/>
      <w:bookmarkStart w:id="1970" w:name="_Toc89264808"/>
      <w:bookmarkStart w:id="1971" w:name="_Toc107916867"/>
      <w:bookmarkStart w:id="1972" w:name="_Toc108176112"/>
      <w:bookmarkStart w:id="1973" w:name="_Toc109738517"/>
      <w:bookmarkStart w:id="1974" w:name="_Toc111212884"/>
      <w:bookmarkStart w:id="1975" w:name="_Toc127786770"/>
      <w:bookmarkStart w:id="1976" w:name="_Toc127786879"/>
      <w:bookmarkStart w:id="1977" w:name="_Toc127786987"/>
      <w:bookmarkStart w:id="1978" w:name="_Toc131687925"/>
      <w:bookmarkStart w:id="1979" w:name="_Toc132970898"/>
      <w:bookmarkStart w:id="1980" w:name="_Toc132980469"/>
      <w:bookmarkStart w:id="1981" w:name="_Toc132980564"/>
      <w:bookmarkStart w:id="1982" w:name="_Toc132980743"/>
      <w:bookmarkStart w:id="1983" w:name="_Toc133251012"/>
      <w:bookmarkStart w:id="1984" w:name="_Toc133251103"/>
      <w:bookmarkStart w:id="1985" w:name="_Toc133251187"/>
      <w:bookmarkStart w:id="1986" w:name="_Toc134027129"/>
      <w:bookmarkStart w:id="1987" w:name="_Toc134083654"/>
      <w:bookmarkStart w:id="1988" w:name="_Toc199842392"/>
      <w:bookmarkStart w:id="1989" w:name="_Toc199842478"/>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p>
    <w:p w14:paraId="1B0E34FF" w14:textId="77777777" w:rsidR="00F6285F" w:rsidRPr="008B40AD" w:rsidRDefault="00F6285F">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1990" w:name="_Toc385939579"/>
      <w:bookmarkStart w:id="1991" w:name="_Toc385939782"/>
      <w:bookmarkStart w:id="1992" w:name="_Toc385939909"/>
      <w:bookmarkStart w:id="1993" w:name="_Toc385941170"/>
      <w:bookmarkStart w:id="1994" w:name="_Toc385956419"/>
      <w:bookmarkStart w:id="1995" w:name="_Toc386010375"/>
      <w:bookmarkStart w:id="1996" w:name="_Toc386010615"/>
      <w:bookmarkStart w:id="1997" w:name="_Toc386010975"/>
      <w:bookmarkStart w:id="1998" w:name="_Toc386026436"/>
      <w:bookmarkStart w:id="1999" w:name="_Toc386026564"/>
      <w:bookmarkStart w:id="2000" w:name="_Toc386026691"/>
      <w:bookmarkStart w:id="2001" w:name="_Toc386028789"/>
      <w:bookmarkStart w:id="2002" w:name="_Toc386029095"/>
      <w:bookmarkStart w:id="2003" w:name="_Toc386030267"/>
      <w:bookmarkStart w:id="2004" w:name="_Toc386032383"/>
      <w:bookmarkStart w:id="2005" w:name="_Toc386035551"/>
      <w:bookmarkStart w:id="2006" w:name="_Toc386052620"/>
      <w:bookmarkStart w:id="2007" w:name="_Toc386052754"/>
      <w:bookmarkStart w:id="2008" w:name="_Toc386052890"/>
      <w:bookmarkStart w:id="2009" w:name="_Toc386053021"/>
      <w:bookmarkStart w:id="2010" w:name="_Toc386053149"/>
      <w:bookmarkStart w:id="2011" w:name="_Toc386094068"/>
      <w:bookmarkStart w:id="2012" w:name="_Toc386095357"/>
      <w:bookmarkStart w:id="2013" w:name="_Toc386105944"/>
      <w:bookmarkStart w:id="2014" w:name="_Toc386106093"/>
      <w:bookmarkStart w:id="2015" w:name="_Toc386106352"/>
      <w:bookmarkStart w:id="2016" w:name="_Toc386107281"/>
      <w:bookmarkStart w:id="2017" w:name="_Toc386129055"/>
      <w:bookmarkStart w:id="2018" w:name="_Toc386129484"/>
      <w:bookmarkStart w:id="2019" w:name="_Toc386129637"/>
      <w:bookmarkStart w:id="2020" w:name="_Toc386129790"/>
      <w:bookmarkStart w:id="2021" w:name="_Toc386129943"/>
      <w:bookmarkStart w:id="2022" w:name="_Toc386130096"/>
      <w:bookmarkStart w:id="2023" w:name="_Toc386130248"/>
      <w:bookmarkStart w:id="2024" w:name="_Toc386130401"/>
      <w:bookmarkStart w:id="2025" w:name="_Toc386130553"/>
      <w:bookmarkStart w:id="2026" w:name="_Toc386131509"/>
      <w:bookmarkStart w:id="2027" w:name="_Toc386131854"/>
      <w:bookmarkStart w:id="2028" w:name="_Toc386192808"/>
      <w:bookmarkStart w:id="2029" w:name="_Toc386192951"/>
      <w:bookmarkStart w:id="2030" w:name="_Toc386198320"/>
      <w:bookmarkStart w:id="2031" w:name="_Toc386198652"/>
      <w:bookmarkStart w:id="2032" w:name="_Toc386213239"/>
      <w:bookmarkStart w:id="2033" w:name="_Toc386442329"/>
      <w:bookmarkStart w:id="2034" w:name="_Toc386445805"/>
      <w:bookmarkStart w:id="2035" w:name="_Toc386460865"/>
      <w:bookmarkStart w:id="2036" w:name="_Toc386548196"/>
      <w:bookmarkStart w:id="2037" w:name="_Toc386549190"/>
      <w:bookmarkStart w:id="2038" w:name="_Toc386699062"/>
      <w:bookmarkStart w:id="2039" w:name="_Toc386699205"/>
      <w:bookmarkStart w:id="2040" w:name="_Toc386699358"/>
      <w:bookmarkStart w:id="2041" w:name="_Toc386699510"/>
      <w:bookmarkStart w:id="2042" w:name="_Toc386699661"/>
      <w:bookmarkStart w:id="2043" w:name="_Toc386699812"/>
      <w:bookmarkStart w:id="2044" w:name="_Toc386707837"/>
      <w:bookmarkStart w:id="2045" w:name="_Toc386712087"/>
      <w:bookmarkStart w:id="2046" w:name="_Toc386713532"/>
      <w:bookmarkStart w:id="2047" w:name="_Toc386713680"/>
      <w:bookmarkStart w:id="2048" w:name="_Toc386716097"/>
      <w:bookmarkStart w:id="2049" w:name="_Toc386716474"/>
      <w:bookmarkStart w:id="2050" w:name="_Toc386716903"/>
      <w:bookmarkStart w:id="2051" w:name="_Toc386717044"/>
      <w:bookmarkStart w:id="2052" w:name="_Toc386717183"/>
      <w:bookmarkStart w:id="2053" w:name="_Toc386717328"/>
      <w:bookmarkStart w:id="2054" w:name="_Toc386717467"/>
      <w:bookmarkStart w:id="2055" w:name="_Toc386717856"/>
      <w:bookmarkStart w:id="2056" w:name="_Toc386718157"/>
      <w:bookmarkStart w:id="2057" w:name="_Toc386722196"/>
      <w:bookmarkStart w:id="2058" w:name="_Toc386722334"/>
      <w:bookmarkStart w:id="2059" w:name="_Toc386722472"/>
      <w:bookmarkStart w:id="2060" w:name="_Toc386722610"/>
      <w:bookmarkStart w:id="2061" w:name="_Toc386724595"/>
      <w:bookmarkStart w:id="2062" w:name="_Toc386725692"/>
      <w:bookmarkStart w:id="2063" w:name="_Toc386726965"/>
      <w:bookmarkStart w:id="2064" w:name="_Toc386727107"/>
      <w:bookmarkStart w:id="2065" w:name="_Toc386727243"/>
      <w:bookmarkStart w:id="2066" w:name="_Toc386727379"/>
      <w:bookmarkStart w:id="2067" w:name="_Toc386727654"/>
      <w:bookmarkStart w:id="2068" w:name="_Toc386727791"/>
      <w:bookmarkStart w:id="2069" w:name="_Toc386727929"/>
      <w:bookmarkStart w:id="2070" w:name="_Toc386728274"/>
      <w:bookmarkStart w:id="2071" w:name="_Toc386728412"/>
      <w:bookmarkStart w:id="2072" w:name="_Toc386728550"/>
      <w:bookmarkStart w:id="2073" w:name="_Toc386730749"/>
      <w:bookmarkStart w:id="2074" w:name="_Toc386731114"/>
      <w:bookmarkStart w:id="2075" w:name="_Toc386732005"/>
      <w:bookmarkStart w:id="2076" w:name="_Toc386732141"/>
      <w:bookmarkStart w:id="2077" w:name="_Toc386742482"/>
      <w:bookmarkStart w:id="2078" w:name="_Toc386742613"/>
      <w:bookmarkStart w:id="2079" w:name="_Toc386742847"/>
      <w:bookmarkStart w:id="2080" w:name="_Toc386742979"/>
      <w:bookmarkStart w:id="2081" w:name="_Toc386785569"/>
      <w:bookmarkStart w:id="2082" w:name="_Toc386785936"/>
      <w:bookmarkStart w:id="2083" w:name="_Toc386803013"/>
      <w:bookmarkStart w:id="2084" w:name="_Toc386804725"/>
      <w:bookmarkStart w:id="2085" w:name="_Toc386808614"/>
      <w:bookmarkStart w:id="2086" w:name="_Toc386808757"/>
      <w:bookmarkStart w:id="2087" w:name="_Toc386811066"/>
      <w:bookmarkStart w:id="2088" w:name="_Toc386811768"/>
      <w:bookmarkStart w:id="2089" w:name="_Toc386811893"/>
      <w:bookmarkStart w:id="2090" w:name="_Toc386812209"/>
      <w:bookmarkStart w:id="2091" w:name="_Toc386812927"/>
      <w:bookmarkStart w:id="2092" w:name="_Toc386813074"/>
      <w:bookmarkStart w:id="2093" w:name="_Toc386813196"/>
      <w:bookmarkStart w:id="2094" w:name="_Toc386813475"/>
      <w:bookmarkStart w:id="2095" w:name="_Toc386813692"/>
      <w:bookmarkStart w:id="2096" w:name="_Toc386817907"/>
      <w:bookmarkStart w:id="2097" w:name="_Toc386821988"/>
      <w:bookmarkStart w:id="2098" w:name="_Toc386822527"/>
      <w:bookmarkStart w:id="2099" w:name="_Toc386827876"/>
      <w:bookmarkStart w:id="2100" w:name="_Toc386828971"/>
      <w:bookmarkStart w:id="2101" w:name="_Toc386829336"/>
      <w:bookmarkStart w:id="2102" w:name="_Toc386885935"/>
      <w:bookmarkStart w:id="2103" w:name="_Toc387078502"/>
      <w:bookmarkStart w:id="2104" w:name="_Toc387078604"/>
      <w:bookmarkStart w:id="2105" w:name="_Toc387078863"/>
      <w:bookmarkStart w:id="2106" w:name="_Toc387080271"/>
      <w:bookmarkStart w:id="2107" w:name="_Toc387134138"/>
      <w:bookmarkStart w:id="2108" w:name="_Toc387149754"/>
      <w:bookmarkStart w:id="2109" w:name="_Toc387156324"/>
      <w:bookmarkStart w:id="2110" w:name="_Toc387166841"/>
      <w:bookmarkStart w:id="2111" w:name="_Toc387217089"/>
      <w:bookmarkStart w:id="2112" w:name="_Toc387217221"/>
      <w:bookmarkStart w:id="2113" w:name="_Toc387222391"/>
      <w:bookmarkStart w:id="2114" w:name="_Toc387222496"/>
      <w:bookmarkStart w:id="2115" w:name="_Toc387222600"/>
      <w:bookmarkStart w:id="2116" w:name="_Toc387222705"/>
      <w:bookmarkStart w:id="2117" w:name="_Toc387230410"/>
      <w:bookmarkStart w:id="2118" w:name="_Toc387235299"/>
      <w:bookmarkStart w:id="2119" w:name="_Toc387247995"/>
      <w:bookmarkStart w:id="2120" w:name="_Toc387248105"/>
      <w:bookmarkStart w:id="2121" w:name="_Toc387248710"/>
      <w:bookmarkStart w:id="2122" w:name="_Toc387248813"/>
      <w:bookmarkStart w:id="2123" w:name="_Toc387252521"/>
      <w:bookmarkStart w:id="2124" w:name="_Toc387252655"/>
      <w:bookmarkStart w:id="2125" w:name="_Toc387254575"/>
      <w:bookmarkStart w:id="2126" w:name="_Toc387254683"/>
      <w:bookmarkStart w:id="2127" w:name="_Toc387254791"/>
      <w:bookmarkStart w:id="2128" w:name="_Toc387304431"/>
      <w:bookmarkStart w:id="2129" w:name="_Toc387334207"/>
      <w:bookmarkStart w:id="2130" w:name="_Toc387392911"/>
      <w:bookmarkStart w:id="2131" w:name="_Toc387396057"/>
      <w:bookmarkStart w:id="2132" w:name="_Toc387396167"/>
      <w:bookmarkStart w:id="2133" w:name="_Toc387398156"/>
      <w:bookmarkStart w:id="2134" w:name="_Toc387401397"/>
      <w:bookmarkStart w:id="2135" w:name="_Toc387402091"/>
      <w:bookmarkStart w:id="2136" w:name="_Toc387415289"/>
      <w:bookmarkStart w:id="2137" w:name="_Toc387419320"/>
      <w:bookmarkStart w:id="2138" w:name="_Toc387419934"/>
      <w:bookmarkStart w:id="2139" w:name="_Toc387421086"/>
      <w:bookmarkStart w:id="2140" w:name="_Toc387421422"/>
      <w:bookmarkStart w:id="2141" w:name="_Toc387423677"/>
      <w:bookmarkStart w:id="2142" w:name="_Toc387423792"/>
      <w:bookmarkStart w:id="2143" w:name="_Toc387486388"/>
      <w:bookmarkStart w:id="2144" w:name="_Toc387487072"/>
      <w:bookmarkStart w:id="2145" w:name="_Toc387679168"/>
      <w:bookmarkStart w:id="2146" w:name="_Toc388015088"/>
      <w:bookmarkStart w:id="2147" w:name="_Toc388018651"/>
      <w:bookmarkStart w:id="2148" w:name="_Toc388622209"/>
      <w:bookmarkStart w:id="2149" w:name="_Toc388803895"/>
      <w:bookmarkStart w:id="2150" w:name="_Toc388863382"/>
      <w:bookmarkStart w:id="2151" w:name="_Toc389768396"/>
      <w:bookmarkStart w:id="2152" w:name="_Toc389905010"/>
      <w:bookmarkStart w:id="2153" w:name="_Toc390016888"/>
      <w:bookmarkStart w:id="2154" w:name="_Toc390017755"/>
      <w:bookmarkStart w:id="2155" w:name="_Toc390097055"/>
      <w:bookmarkStart w:id="2156" w:name="_Toc390103514"/>
      <w:bookmarkStart w:id="2157" w:name="_Toc390104413"/>
      <w:bookmarkStart w:id="2158" w:name="_Toc390104532"/>
      <w:bookmarkStart w:id="2159" w:name="_Toc390155262"/>
      <w:bookmarkStart w:id="2160" w:name="_Toc390372411"/>
      <w:bookmarkStart w:id="2161" w:name="_Toc390516717"/>
      <w:bookmarkStart w:id="2162" w:name="_Toc390516836"/>
      <w:bookmarkStart w:id="2163" w:name="_Toc390519006"/>
      <w:bookmarkStart w:id="2164" w:name="_Toc390702330"/>
      <w:bookmarkStart w:id="2165" w:name="_Toc390703408"/>
      <w:bookmarkStart w:id="2166" w:name="_Toc390706492"/>
      <w:bookmarkStart w:id="2167" w:name="_Toc390707305"/>
      <w:bookmarkStart w:id="2168" w:name="_Toc390707423"/>
      <w:bookmarkStart w:id="2169" w:name="_Toc391976783"/>
      <w:bookmarkStart w:id="2170" w:name="_Toc393204480"/>
      <w:bookmarkStart w:id="2171" w:name="_Toc393802773"/>
      <w:bookmarkStart w:id="2172" w:name="_Toc393879259"/>
      <w:bookmarkStart w:id="2173" w:name="_Toc393879998"/>
      <w:bookmarkStart w:id="2174" w:name="_Toc393880137"/>
      <w:bookmarkStart w:id="2175" w:name="_Toc393893428"/>
      <w:bookmarkStart w:id="2176" w:name="_Toc393893551"/>
      <w:bookmarkStart w:id="2177" w:name="_Toc393901328"/>
      <w:bookmarkStart w:id="2178" w:name="_Toc393968060"/>
      <w:bookmarkStart w:id="2179" w:name="_Toc393977115"/>
      <w:bookmarkStart w:id="2180" w:name="_Toc393995591"/>
      <w:bookmarkStart w:id="2181" w:name="_Toc393995759"/>
      <w:bookmarkStart w:id="2182" w:name="_Toc393995947"/>
      <w:bookmarkStart w:id="2183" w:name="_Toc394061571"/>
      <w:bookmarkStart w:id="2184" w:name="_Toc394329966"/>
      <w:bookmarkStart w:id="2185" w:name="_Toc394330205"/>
      <w:bookmarkStart w:id="2186" w:name="_Toc394515046"/>
      <w:bookmarkStart w:id="2187" w:name="_Toc394515974"/>
      <w:bookmarkStart w:id="2188" w:name="_Toc394517343"/>
      <w:bookmarkStart w:id="2189" w:name="_Toc394517469"/>
      <w:bookmarkStart w:id="2190" w:name="_Toc394519839"/>
      <w:bookmarkStart w:id="2191" w:name="_Toc394519965"/>
      <w:bookmarkStart w:id="2192" w:name="_Toc394520232"/>
      <w:bookmarkStart w:id="2193" w:name="_Toc394520358"/>
      <w:bookmarkStart w:id="2194" w:name="_Toc394568147"/>
      <w:bookmarkStart w:id="2195" w:name="_Toc394568273"/>
      <w:bookmarkStart w:id="2196" w:name="_Toc394570632"/>
      <w:bookmarkStart w:id="2197" w:name="_Toc394570758"/>
      <w:bookmarkStart w:id="2198" w:name="_Toc394656728"/>
      <w:bookmarkStart w:id="2199" w:name="_Toc394658267"/>
      <w:bookmarkStart w:id="2200" w:name="_Toc394658395"/>
      <w:bookmarkStart w:id="2201" w:name="_Toc444076348"/>
      <w:bookmarkStart w:id="2202" w:name="_Toc444076523"/>
      <w:bookmarkStart w:id="2203" w:name="_Toc444097434"/>
      <w:bookmarkStart w:id="2204" w:name="_Toc444877553"/>
      <w:bookmarkStart w:id="2205" w:name="_Toc448339760"/>
      <w:bookmarkStart w:id="2206" w:name="_Toc448339854"/>
      <w:bookmarkStart w:id="2207" w:name="_Toc448843603"/>
      <w:bookmarkStart w:id="2208" w:name="_Toc448843747"/>
      <w:bookmarkStart w:id="2209" w:name="_Toc448844644"/>
      <w:bookmarkStart w:id="2210" w:name="_Toc449625350"/>
      <w:bookmarkStart w:id="2211" w:name="_Toc503195362"/>
      <w:bookmarkStart w:id="2212" w:name="_Toc503195484"/>
      <w:bookmarkStart w:id="2213" w:name="_Toc503195592"/>
      <w:bookmarkStart w:id="2214" w:name="_Toc503196514"/>
      <w:bookmarkStart w:id="2215" w:name="_Toc503433306"/>
      <w:bookmarkStart w:id="2216" w:name="_Toc503433913"/>
      <w:bookmarkStart w:id="2217" w:name="_Toc2697986"/>
      <w:bookmarkStart w:id="2218" w:name="_Toc2698081"/>
      <w:bookmarkStart w:id="2219" w:name="_Toc3460764"/>
      <w:bookmarkStart w:id="2220" w:name="_Toc6829654"/>
      <w:bookmarkStart w:id="2221" w:name="_Toc6829744"/>
      <w:bookmarkStart w:id="2222" w:name="_Toc13577935"/>
      <w:bookmarkStart w:id="2223" w:name="_Toc15920469"/>
      <w:bookmarkStart w:id="2224" w:name="_Toc15920635"/>
      <w:bookmarkStart w:id="2225" w:name="_Toc16262260"/>
      <w:bookmarkStart w:id="2226" w:name="_Toc36205468"/>
      <w:bookmarkStart w:id="2227" w:name="_Toc36205561"/>
      <w:bookmarkStart w:id="2228" w:name="_Toc37152424"/>
      <w:bookmarkStart w:id="2229" w:name="_Toc37747981"/>
      <w:bookmarkStart w:id="2230" w:name="_Toc68622814"/>
      <w:bookmarkStart w:id="2231" w:name="_Toc70075983"/>
      <w:bookmarkStart w:id="2232" w:name="_Toc89261999"/>
      <w:bookmarkStart w:id="2233" w:name="_Toc89262090"/>
      <w:bookmarkStart w:id="2234" w:name="_Toc89264809"/>
      <w:bookmarkStart w:id="2235" w:name="_Toc107916868"/>
      <w:bookmarkStart w:id="2236" w:name="_Toc108176113"/>
      <w:bookmarkStart w:id="2237" w:name="_Toc109738518"/>
      <w:bookmarkStart w:id="2238" w:name="_Toc111212885"/>
      <w:bookmarkStart w:id="2239" w:name="_Toc127786771"/>
      <w:bookmarkStart w:id="2240" w:name="_Toc127786880"/>
      <w:bookmarkStart w:id="2241" w:name="_Toc127786988"/>
      <w:bookmarkStart w:id="2242" w:name="_Toc131687926"/>
      <w:bookmarkStart w:id="2243" w:name="_Toc132970899"/>
      <w:bookmarkStart w:id="2244" w:name="_Toc132980470"/>
      <w:bookmarkStart w:id="2245" w:name="_Toc132980565"/>
      <w:bookmarkStart w:id="2246" w:name="_Toc132980744"/>
      <w:bookmarkStart w:id="2247" w:name="_Toc133251013"/>
      <w:bookmarkStart w:id="2248" w:name="_Toc133251104"/>
      <w:bookmarkStart w:id="2249" w:name="_Toc133251188"/>
      <w:bookmarkStart w:id="2250" w:name="_Toc134027130"/>
      <w:bookmarkStart w:id="2251" w:name="_Toc134083655"/>
      <w:bookmarkStart w:id="2252" w:name="_Toc199842393"/>
      <w:bookmarkStart w:id="2253" w:name="_Toc19984247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p>
    <w:p w14:paraId="0B13E8F1" w14:textId="77777777" w:rsidR="00F6285F" w:rsidRPr="008B40AD" w:rsidRDefault="002B0E88">
      <w:pPr>
        <w:pStyle w:val="Heading3"/>
        <w:tabs>
          <w:tab w:val="left" w:pos="9752"/>
        </w:tabs>
        <w:rPr>
          <w:rFonts w:ascii="Times New Roman" w:hAnsi="Times New Roman" w:cs="Times New Roman"/>
          <w:lang w:val="en-US"/>
        </w:rPr>
      </w:pPr>
      <w:bookmarkStart w:id="2254" w:name="_Toc387392912"/>
      <w:bookmarkStart w:id="2255" w:name="_Toc439871647"/>
      <w:bookmarkStart w:id="2256" w:name="_Toc199842480"/>
      <w:r w:rsidRPr="008B40AD">
        <w:rPr>
          <w:rFonts w:ascii="Times New Roman" w:hAnsi="Times New Roman" w:cs="Times New Roman"/>
          <w:lang w:val="en-US"/>
        </w:rPr>
        <w:t>Terms of Prices</w:t>
      </w:r>
      <w:bookmarkEnd w:id="2254"/>
      <w:bookmarkEnd w:id="2255"/>
      <w:bookmarkEnd w:id="2256"/>
    </w:p>
    <w:p w14:paraId="15DC11E9" w14:textId="77777777" w:rsidR="00F6285F" w:rsidRPr="008B40AD" w:rsidRDefault="002B0E88">
      <w:pPr>
        <w:pStyle w:val="Heading4"/>
        <w:tabs>
          <w:tab w:val="left" w:pos="9752"/>
        </w:tabs>
        <w:ind w:right="0"/>
        <w:rPr>
          <w:rFonts w:ascii="Times New Roman" w:eastAsiaTheme="minorHAnsi" w:hAnsi="Times New Roman"/>
          <w:sz w:val="24"/>
          <w:szCs w:val="24"/>
          <w:lang w:eastAsia="en-IN"/>
        </w:rPr>
      </w:pPr>
      <w:r w:rsidRPr="008B40AD">
        <w:rPr>
          <w:rFonts w:ascii="Times New Roman" w:hAnsi="Times New Roman"/>
          <w:sz w:val="24"/>
          <w:szCs w:val="24"/>
        </w:rPr>
        <w:t>The price</w:t>
      </w:r>
      <w:r w:rsidRPr="008B40AD">
        <w:rPr>
          <w:rFonts w:ascii="Times New Roman" w:hAnsi="Times New Roman"/>
          <w:sz w:val="24"/>
          <w:szCs w:val="24"/>
          <w:lang w:val="en-US"/>
        </w:rPr>
        <w:t>(s)</w:t>
      </w:r>
      <w:r w:rsidRPr="008B40AD">
        <w:rPr>
          <w:rFonts w:ascii="Times New Roman" w:hAnsi="Times New Roman"/>
          <w:sz w:val="24"/>
          <w:szCs w:val="24"/>
        </w:rPr>
        <w:t xml:space="preserve"> for this </w:t>
      </w:r>
      <w:r w:rsidRPr="008B40AD">
        <w:rPr>
          <w:rFonts w:ascii="Times New Roman" w:hAnsi="Times New Roman"/>
          <w:sz w:val="24"/>
          <w:szCs w:val="24"/>
          <w:lang w:val="en-US"/>
        </w:rPr>
        <w:t>Contract/Purchase Order</w:t>
      </w:r>
      <w:r w:rsidRPr="008B40AD">
        <w:rPr>
          <w:rFonts w:ascii="Times New Roman" w:hAnsi="Times New Roman"/>
          <w:sz w:val="24"/>
          <w:szCs w:val="24"/>
        </w:rPr>
        <w:t xml:space="preserve"> shall be </w:t>
      </w:r>
      <w:r w:rsidRPr="008B40AD">
        <w:rPr>
          <w:rFonts w:ascii="Times New Roman" w:hAnsi="Times New Roman"/>
          <w:b/>
          <w:sz w:val="24"/>
          <w:szCs w:val="24"/>
        </w:rPr>
        <w:t>fi</w:t>
      </w:r>
      <w:r w:rsidRPr="008B40AD">
        <w:rPr>
          <w:rFonts w:ascii="Times New Roman" w:hAnsi="Times New Roman"/>
          <w:b/>
          <w:sz w:val="24"/>
          <w:szCs w:val="24"/>
          <w:lang w:val="en-US"/>
        </w:rPr>
        <w:t>rm with no price variation</w:t>
      </w:r>
      <w:r w:rsidRPr="008B40AD">
        <w:rPr>
          <w:rFonts w:ascii="Times New Roman" w:hAnsi="Times New Roman"/>
          <w:sz w:val="24"/>
          <w:szCs w:val="24"/>
        </w:rPr>
        <w:t xml:space="preserve"> </w:t>
      </w:r>
      <w:r w:rsidRPr="008B40AD">
        <w:rPr>
          <w:rFonts w:ascii="Times New Roman" w:hAnsi="Times New Roman"/>
          <w:sz w:val="24"/>
          <w:szCs w:val="24"/>
          <w:lang w:val="en-US"/>
        </w:rPr>
        <w:t>during</w:t>
      </w:r>
      <w:r w:rsidRPr="008B40AD">
        <w:rPr>
          <w:rFonts w:ascii="Times New Roman" w:hAnsi="Times New Roman"/>
          <w:sz w:val="24"/>
          <w:szCs w:val="24"/>
        </w:rPr>
        <w:t xml:space="preserve"> the validity and extended validity of </w:t>
      </w:r>
      <w:r w:rsidRPr="008B40AD">
        <w:rPr>
          <w:rFonts w:ascii="Times New Roman" w:hAnsi="Times New Roman"/>
          <w:sz w:val="24"/>
          <w:szCs w:val="24"/>
          <w:lang w:val="en-US"/>
        </w:rPr>
        <w:t>the</w:t>
      </w:r>
      <w:r w:rsidRPr="008B40AD">
        <w:rPr>
          <w:rFonts w:ascii="Times New Roman" w:hAnsi="Times New Roman"/>
          <w:sz w:val="24"/>
          <w:szCs w:val="24"/>
        </w:rPr>
        <w:t xml:space="preserve"> Contract/Purchase Order</w:t>
      </w:r>
      <w:r w:rsidRPr="008B40AD">
        <w:rPr>
          <w:rFonts w:ascii="Times New Roman" w:hAnsi="Times New Roman"/>
          <w:sz w:val="24"/>
          <w:szCs w:val="24"/>
          <w:lang w:val="en-US"/>
        </w:rPr>
        <w:t xml:space="preserve">. </w:t>
      </w:r>
    </w:p>
    <w:p w14:paraId="36A7DF80" w14:textId="77777777" w:rsidR="00F6285F" w:rsidRPr="008B40AD" w:rsidRDefault="002B0E88">
      <w:pPr>
        <w:pStyle w:val="Heading3"/>
        <w:tabs>
          <w:tab w:val="left" w:pos="9752"/>
        </w:tabs>
        <w:rPr>
          <w:rFonts w:ascii="Times New Roman" w:hAnsi="Times New Roman" w:cs="Times New Roman"/>
          <w:lang w:val="en-US"/>
        </w:rPr>
      </w:pPr>
      <w:bookmarkStart w:id="2257" w:name="_Toc387392913"/>
      <w:bookmarkStart w:id="2258" w:name="_Toc439871648"/>
      <w:bookmarkStart w:id="2259" w:name="_Toc199842481"/>
      <w:r w:rsidRPr="008B40AD">
        <w:rPr>
          <w:rFonts w:ascii="Times New Roman" w:hAnsi="Times New Roman" w:cs="Times New Roman"/>
          <w:lang w:val="en-US"/>
        </w:rPr>
        <w:t>Basis of Delivery</w:t>
      </w:r>
      <w:bookmarkEnd w:id="2257"/>
      <w:bookmarkEnd w:id="2258"/>
      <w:bookmarkEnd w:id="2259"/>
      <w:r w:rsidRPr="008B40AD">
        <w:rPr>
          <w:rFonts w:ascii="Times New Roman" w:hAnsi="Times New Roman" w:cs="Times New Roman"/>
          <w:lang w:val="en-US"/>
        </w:rPr>
        <w:t xml:space="preserve"> </w:t>
      </w:r>
    </w:p>
    <w:p w14:paraId="613612C1" w14:textId="2D65E021" w:rsidR="00F6285F" w:rsidRPr="008B40AD" w:rsidRDefault="002B0E88">
      <w:pPr>
        <w:pStyle w:val="Heading4"/>
        <w:tabs>
          <w:tab w:val="left" w:pos="9752"/>
        </w:tabs>
        <w:ind w:right="0"/>
        <w:rPr>
          <w:rFonts w:ascii="Times New Roman" w:hAnsi="Times New Roman"/>
          <w:sz w:val="24"/>
          <w:szCs w:val="24"/>
        </w:rPr>
      </w:pPr>
      <w:r w:rsidRPr="008B40AD">
        <w:rPr>
          <w:rFonts w:ascii="Times New Roman" w:hAnsi="Times New Roman"/>
          <w:sz w:val="24"/>
          <w:szCs w:val="24"/>
        </w:rPr>
        <w:t>The price</w:t>
      </w:r>
      <w:r w:rsidRPr="008B40AD">
        <w:rPr>
          <w:rFonts w:ascii="Times New Roman" w:hAnsi="Times New Roman"/>
          <w:sz w:val="24"/>
          <w:szCs w:val="24"/>
          <w:lang w:val="en-US"/>
        </w:rPr>
        <w:t xml:space="preserve"> </w:t>
      </w:r>
      <w:r w:rsidRPr="008B40AD">
        <w:rPr>
          <w:rFonts w:ascii="Times New Roman" w:hAnsi="Times New Roman"/>
          <w:sz w:val="24"/>
          <w:szCs w:val="24"/>
        </w:rPr>
        <w:t xml:space="preserve">quoted should be </w:t>
      </w:r>
      <w:r w:rsidRPr="008B40AD">
        <w:rPr>
          <w:rFonts w:ascii="Times New Roman" w:hAnsi="Times New Roman"/>
          <w:sz w:val="24"/>
          <w:szCs w:val="24"/>
          <w:lang w:val="en-US"/>
        </w:rPr>
        <w:t>inclusive of packing &amp; forwarding, on Free Door Delivery basis including insurance, loading, unloading,</w:t>
      </w:r>
      <w:r w:rsidR="007771C3">
        <w:rPr>
          <w:rFonts w:ascii="Times New Roman" w:hAnsi="Times New Roman"/>
          <w:sz w:val="24"/>
          <w:szCs w:val="24"/>
          <w:lang w:val="en-US"/>
        </w:rPr>
        <w:t xml:space="preserve"> </w:t>
      </w:r>
      <w:r w:rsidRPr="008B40AD">
        <w:rPr>
          <w:rFonts w:ascii="Times New Roman" w:hAnsi="Times New Roman"/>
          <w:sz w:val="24"/>
          <w:szCs w:val="24"/>
          <w:lang w:val="en-US"/>
        </w:rPr>
        <w:t>shifting of material and site acceptance testing at specified location. Refer</w:t>
      </w:r>
      <w:r w:rsidRPr="008B40AD">
        <w:rPr>
          <w:rFonts w:ascii="Times New Roman" w:hAnsi="Times New Roman"/>
          <w:sz w:val="24"/>
          <w:szCs w:val="24"/>
        </w:rPr>
        <w:t xml:space="preserve"> </w:t>
      </w:r>
      <w:r w:rsidRPr="008B40AD">
        <w:rPr>
          <w:rFonts w:ascii="Times New Roman" w:hAnsi="Times New Roman"/>
          <w:sz w:val="24"/>
          <w:szCs w:val="24"/>
          <w:lang w:val="en-US"/>
        </w:rPr>
        <w:t>to clause no.</w:t>
      </w:r>
      <w:r w:rsidRPr="008B40AD">
        <w:rPr>
          <w:rFonts w:ascii="Times New Roman" w:eastAsiaTheme="minorHAnsi" w:hAnsi="Times New Roman"/>
          <w:b/>
          <w:color w:val="0070C0"/>
          <w:sz w:val="24"/>
          <w:szCs w:val="24"/>
          <w:u w:val="single"/>
          <w:lang w:eastAsia="en-IN"/>
        </w:rPr>
        <w:t xml:space="preserve"> </w:t>
      </w:r>
      <w:r w:rsidRPr="008B40AD">
        <w:rPr>
          <w:rFonts w:ascii="Times New Roman" w:eastAsiaTheme="minorHAnsi" w:hAnsi="Times New Roman"/>
          <w:b/>
          <w:color w:val="0070C0"/>
          <w:sz w:val="24"/>
          <w:szCs w:val="24"/>
          <w:u w:val="single"/>
          <w:lang w:eastAsia="en-IN"/>
        </w:rPr>
        <w:fldChar w:fldCharType="begin"/>
      </w:r>
      <w:r w:rsidRPr="008B40AD">
        <w:rPr>
          <w:rFonts w:ascii="Times New Roman" w:eastAsiaTheme="minorHAnsi" w:hAnsi="Times New Roman"/>
          <w:b/>
          <w:color w:val="0070C0"/>
          <w:sz w:val="24"/>
          <w:szCs w:val="24"/>
          <w:u w:val="single"/>
          <w:lang w:eastAsia="en-IN"/>
        </w:rPr>
        <w:instrText xml:space="preserve"> REF _Ref2694516 \r \h  \* MERGEFORMAT </w:instrText>
      </w:r>
      <w:r w:rsidRPr="008B40AD">
        <w:rPr>
          <w:rFonts w:ascii="Times New Roman" w:eastAsiaTheme="minorHAnsi" w:hAnsi="Times New Roman"/>
          <w:b/>
          <w:color w:val="0070C0"/>
          <w:sz w:val="24"/>
          <w:szCs w:val="24"/>
          <w:u w:val="single"/>
          <w:lang w:eastAsia="en-IN"/>
        </w:rPr>
      </w:r>
      <w:r w:rsidRPr="008B40AD">
        <w:rPr>
          <w:rFonts w:ascii="Times New Roman" w:eastAsiaTheme="minorHAnsi" w:hAnsi="Times New Roman"/>
          <w:b/>
          <w:color w:val="0070C0"/>
          <w:sz w:val="24"/>
          <w:szCs w:val="24"/>
          <w:u w:val="single"/>
          <w:lang w:eastAsia="en-IN"/>
        </w:rPr>
        <w:fldChar w:fldCharType="separate"/>
      </w:r>
      <w:r w:rsidRPr="008B40AD">
        <w:rPr>
          <w:rFonts w:ascii="Times New Roman" w:eastAsiaTheme="minorHAnsi" w:hAnsi="Times New Roman"/>
          <w:b/>
          <w:color w:val="0070C0"/>
          <w:sz w:val="24"/>
          <w:szCs w:val="24"/>
          <w:u w:val="single"/>
          <w:lang w:eastAsia="en-IN"/>
        </w:rPr>
        <w:t>1.8.2.2</w:t>
      </w:r>
      <w:r w:rsidRPr="008B40AD">
        <w:rPr>
          <w:rFonts w:ascii="Times New Roman" w:eastAsiaTheme="minorHAnsi" w:hAnsi="Times New Roman"/>
          <w:b/>
          <w:color w:val="0070C0"/>
          <w:sz w:val="24"/>
          <w:szCs w:val="24"/>
          <w:u w:val="single"/>
          <w:lang w:eastAsia="en-IN"/>
        </w:rPr>
        <w:fldChar w:fldCharType="end"/>
      </w:r>
      <w:r w:rsidRPr="008B40AD">
        <w:rPr>
          <w:rFonts w:ascii="Times New Roman" w:hAnsi="Times New Roman"/>
          <w:sz w:val="24"/>
          <w:szCs w:val="24"/>
        </w:rPr>
        <w:t xml:space="preserve"> </w:t>
      </w:r>
      <w:r w:rsidRPr="008B40AD">
        <w:rPr>
          <w:rFonts w:ascii="Times New Roman" w:hAnsi="Times New Roman"/>
          <w:sz w:val="24"/>
          <w:szCs w:val="24"/>
          <w:lang w:val="en-US"/>
        </w:rPr>
        <w:t xml:space="preserve">for details of </w:t>
      </w:r>
      <w:r w:rsidRPr="008B40AD">
        <w:rPr>
          <w:rFonts w:ascii="Times New Roman" w:hAnsi="Times New Roman"/>
          <w:sz w:val="24"/>
          <w:szCs w:val="24"/>
        </w:rPr>
        <w:t>“delivery address”.</w:t>
      </w:r>
    </w:p>
    <w:p w14:paraId="727A6D79" w14:textId="77777777" w:rsidR="00F6285F" w:rsidRPr="008B40AD" w:rsidRDefault="002B0E88">
      <w:pPr>
        <w:pStyle w:val="Heading3"/>
        <w:tabs>
          <w:tab w:val="left" w:pos="9752"/>
        </w:tabs>
        <w:rPr>
          <w:rFonts w:ascii="Times New Roman" w:hAnsi="Times New Roman" w:cs="Times New Roman"/>
          <w:lang w:val="en-US"/>
        </w:rPr>
      </w:pPr>
      <w:bookmarkStart w:id="2260" w:name="_Toc387392914"/>
      <w:bookmarkStart w:id="2261" w:name="_Toc439871649"/>
      <w:bookmarkStart w:id="2262" w:name="_Toc199842482"/>
      <w:r w:rsidRPr="008B40AD">
        <w:rPr>
          <w:rFonts w:ascii="Times New Roman" w:hAnsi="Times New Roman" w:cs="Times New Roman"/>
          <w:lang w:val="en-US"/>
        </w:rPr>
        <w:t>Taxes and Duties</w:t>
      </w:r>
      <w:bookmarkEnd w:id="2260"/>
      <w:bookmarkEnd w:id="2261"/>
      <w:bookmarkEnd w:id="2262"/>
    </w:p>
    <w:p w14:paraId="5DC6A25B" w14:textId="77777777" w:rsidR="00F6285F" w:rsidRPr="008B40AD" w:rsidRDefault="002B0E88">
      <w:pPr>
        <w:pStyle w:val="Heading4"/>
        <w:rPr>
          <w:rFonts w:ascii="Times New Roman" w:hAnsi="Times New Roman"/>
          <w:sz w:val="24"/>
          <w:szCs w:val="24"/>
          <w:lang w:val="en-US"/>
        </w:rPr>
      </w:pPr>
      <w:bookmarkStart w:id="2263" w:name="_Toc444076352"/>
      <w:bookmarkStart w:id="2264" w:name="_Toc444076527"/>
      <w:bookmarkStart w:id="2265" w:name="_Toc444076353"/>
      <w:bookmarkStart w:id="2266" w:name="_Toc444076528"/>
      <w:bookmarkStart w:id="2267" w:name="_Toc444076354"/>
      <w:bookmarkStart w:id="2268" w:name="_Toc444076529"/>
      <w:bookmarkStart w:id="2269" w:name="_Toc500762870"/>
      <w:bookmarkStart w:id="2270" w:name="_Toc387392915"/>
      <w:bookmarkStart w:id="2271" w:name="_Ref393221010"/>
      <w:bookmarkStart w:id="2272" w:name="_Toc439871651"/>
      <w:bookmarkEnd w:id="2263"/>
      <w:bookmarkEnd w:id="2264"/>
      <w:bookmarkEnd w:id="2265"/>
      <w:bookmarkEnd w:id="2266"/>
      <w:bookmarkEnd w:id="2267"/>
      <w:bookmarkEnd w:id="2268"/>
      <w:r w:rsidRPr="008B40AD">
        <w:rPr>
          <w:rFonts w:ascii="Times New Roman" w:hAnsi="Times New Roman"/>
          <w:sz w:val="24"/>
          <w:szCs w:val="24"/>
        </w:rPr>
        <w:t xml:space="preserve">The price quoted should be </w:t>
      </w:r>
      <w:r w:rsidRPr="008B40AD">
        <w:rPr>
          <w:rFonts w:ascii="Times New Roman" w:hAnsi="Times New Roman"/>
          <w:sz w:val="24"/>
          <w:szCs w:val="24"/>
          <w:lang w:val="en-US"/>
        </w:rPr>
        <w:t>in</w:t>
      </w:r>
      <w:r w:rsidRPr="008B40AD">
        <w:rPr>
          <w:rFonts w:ascii="Times New Roman" w:hAnsi="Times New Roman"/>
          <w:sz w:val="24"/>
          <w:szCs w:val="24"/>
        </w:rPr>
        <w:t xml:space="preserve">clusive of all applicable taxes, levies, duties which are to </w:t>
      </w:r>
      <w:r w:rsidRPr="008B40AD">
        <w:rPr>
          <w:rFonts w:ascii="Times New Roman" w:hAnsi="Times New Roman"/>
          <w:sz w:val="24"/>
          <w:szCs w:val="24"/>
          <w:lang w:val="en-US"/>
        </w:rPr>
        <w:t>be</w:t>
      </w:r>
      <w:r w:rsidRPr="008B40AD">
        <w:rPr>
          <w:rFonts w:ascii="Times New Roman" w:hAnsi="Times New Roman"/>
          <w:sz w:val="24"/>
          <w:szCs w:val="24"/>
        </w:rPr>
        <w:t xml:space="preserve"> mentioned </w:t>
      </w:r>
      <w:r w:rsidRPr="008B40AD">
        <w:rPr>
          <w:rFonts w:ascii="Times New Roman" w:hAnsi="Times New Roman"/>
          <w:sz w:val="24"/>
          <w:szCs w:val="24"/>
          <w:lang w:val="en-US"/>
        </w:rPr>
        <w:t xml:space="preserve">separately </w:t>
      </w:r>
      <w:r w:rsidRPr="008B40AD">
        <w:rPr>
          <w:rFonts w:ascii="Times New Roman" w:hAnsi="Times New Roman"/>
          <w:sz w:val="24"/>
          <w:szCs w:val="24"/>
        </w:rPr>
        <w:t xml:space="preserve">in the </w:t>
      </w:r>
      <w:r w:rsidRPr="008B40AD">
        <w:rPr>
          <w:rFonts w:ascii="Times New Roman" w:hAnsi="Times New Roman"/>
          <w:sz w:val="24"/>
          <w:szCs w:val="24"/>
          <w:lang w:val="en-US"/>
        </w:rPr>
        <w:t>un-</w:t>
      </w:r>
      <w:r w:rsidRPr="008B40AD">
        <w:rPr>
          <w:rFonts w:ascii="Times New Roman" w:hAnsi="Times New Roman"/>
          <w:sz w:val="24"/>
          <w:szCs w:val="24"/>
        </w:rPr>
        <w:t xml:space="preserve">Price Bid </w:t>
      </w:r>
      <w:r w:rsidRPr="008B40AD">
        <w:rPr>
          <w:rFonts w:ascii="Times New Roman" w:hAnsi="Times New Roman"/>
          <w:sz w:val="24"/>
          <w:szCs w:val="24"/>
          <w:lang w:val="en-US"/>
        </w:rPr>
        <w:t>format (</w:t>
      </w:r>
      <w:r w:rsidRPr="008B40AD">
        <w:rPr>
          <w:rFonts w:ascii="Times New Roman" w:hAnsi="Times New Roman"/>
          <w:b/>
          <w:bCs/>
          <w:sz w:val="24"/>
          <w:szCs w:val="24"/>
          <w:lang w:val="en-US"/>
        </w:rPr>
        <w:t>Annexure-A2</w:t>
      </w:r>
      <w:r w:rsidRPr="008B40AD">
        <w:rPr>
          <w:rFonts w:ascii="Times New Roman" w:hAnsi="Times New Roman"/>
          <w:sz w:val="24"/>
          <w:szCs w:val="24"/>
          <w:lang w:val="en-US"/>
        </w:rPr>
        <w:t xml:space="preserve"> of Section-A)</w:t>
      </w:r>
      <w:r w:rsidRPr="008B40AD">
        <w:rPr>
          <w:rFonts w:ascii="Times New Roman" w:hAnsi="Times New Roman"/>
          <w:sz w:val="24"/>
          <w:szCs w:val="24"/>
        </w:rPr>
        <w:t xml:space="preserve"> at the prevailing rates.</w:t>
      </w:r>
      <w:bookmarkEnd w:id="2269"/>
      <w:r w:rsidRPr="008B40AD">
        <w:rPr>
          <w:rFonts w:ascii="Times New Roman" w:hAnsi="Times New Roman"/>
          <w:sz w:val="24"/>
          <w:szCs w:val="24"/>
        </w:rPr>
        <w:t xml:space="preserve"> </w:t>
      </w:r>
    </w:p>
    <w:p w14:paraId="284F7060" w14:textId="77777777" w:rsidR="00F6285F" w:rsidRPr="008B40AD" w:rsidRDefault="002B0E88">
      <w:pPr>
        <w:pStyle w:val="Heading4"/>
        <w:rPr>
          <w:rFonts w:ascii="Times New Roman" w:hAnsi="Times New Roman"/>
          <w:strike/>
          <w:sz w:val="24"/>
          <w:szCs w:val="24"/>
        </w:rPr>
      </w:pPr>
      <w:bookmarkStart w:id="2273" w:name="_Toc500762873"/>
      <w:r w:rsidRPr="008B40AD">
        <w:rPr>
          <w:rFonts w:ascii="Times New Roman" w:hAnsi="Times New Roman"/>
          <w:sz w:val="24"/>
          <w:szCs w:val="24"/>
        </w:rPr>
        <w:t>GST as applicable during the original delivery schedule shall be paid against submission of GST compliant invoice. No GST exemption certificate will be issued by Purchaser for concessional rate of GST</w:t>
      </w:r>
      <w:bookmarkEnd w:id="2273"/>
      <w:r w:rsidRPr="008B40AD">
        <w:rPr>
          <w:rFonts w:ascii="Times New Roman" w:hAnsi="Times New Roman"/>
          <w:sz w:val="24"/>
          <w:szCs w:val="24"/>
          <w:lang w:val="en-US"/>
        </w:rPr>
        <w:t>.</w:t>
      </w:r>
    </w:p>
    <w:p w14:paraId="0A96DB42" w14:textId="77777777" w:rsidR="00F6285F" w:rsidRPr="008B40AD" w:rsidRDefault="002B0E88">
      <w:pPr>
        <w:pStyle w:val="Heading5"/>
        <w:ind w:left="1440" w:hanging="900"/>
        <w:rPr>
          <w:rFonts w:ascii="Times New Roman" w:hAnsi="Times New Roman"/>
          <w:sz w:val="24"/>
          <w:lang w:bidi="hi-IN"/>
        </w:rPr>
      </w:pPr>
      <w:r w:rsidRPr="008B40AD">
        <w:rPr>
          <w:rFonts w:ascii="Times New Roman" w:hAnsi="Times New Roman"/>
          <w:b/>
          <w:sz w:val="24"/>
          <w:lang w:val="en-US"/>
        </w:rPr>
        <w:t xml:space="preserve">GST </w:t>
      </w:r>
      <w:r w:rsidRPr="008B40AD">
        <w:rPr>
          <w:rFonts w:ascii="Times New Roman" w:hAnsi="Times New Roman"/>
          <w:b/>
          <w:sz w:val="24"/>
        </w:rPr>
        <w:t>registration:</w:t>
      </w:r>
      <w:r w:rsidRPr="008B40AD">
        <w:rPr>
          <w:rFonts w:ascii="Times New Roman" w:hAnsi="Times New Roman"/>
          <w:sz w:val="24"/>
        </w:rPr>
        <w:t xml:space="preserve"> Bidder </w:t>
      </w:r>
      <w:r w:rsidRPr="008B40AD">
        <w:rPr>
          <w:rFonts w:ascii="Times New Roman" w:hAnsi="Times New Roman"/>
          <w:sz w:val="24"/>
          <w:lang w:val="en-US"/>
        </w:rPr>
        <w:t xml:space="preserve">shall </w:t>
      </w:r>
      <w:r w:rsidRPr="008B40AD">
        <w:rPr>
          <w:rFonts w:ascii="Times New Roman" w:hAnsi="Times New Roman"/>
          <w:sz w:val="24"/>
        </w:rPr>
        <w:t xml:space="preserve">submit a copy of </w:t>
      </w:r>
      <w:r w:rsidRPr="008B40AD">
        <w:rPr>
          <w:rFonts w:ascii="Times New Roman" w:hAnsi="Times New Roman"/>
          <w:sz w:val="24"/>
          <w:lang w:val="en-US"/>
        </w:rPr>
        <w:t xml:space="preserve">GST </w:t>
      </w:r>
      <w:r w:rsidRPr="008B40AD">
        <w:rPr>
          <w:rFonts w:ascii="Times New Roman" w:hAnsi="Times New Roman"/>
          <w:sz w:val="24"/>
        </w:rPr>
        <w:t>Registration certificate along with the bid.</w:t>
      </w:r>
      <w:r w:rsidRPr="008B40AD">
        <w:rPr>
          <w:rFonts w:ascii="Times New Roman" w:hAnsi="Times New Roman"/>
          <w:sz w:val="24"/>
          <w:lang w:bidi="hi-IN"/>
        </w:rPr>
        <w:t xml:space="preserve"> </w:t>
      </w:r>
    </w:p>
    <w:p w14:paraId="58663849" w14:textId="77777777" w:rsidR="00F6285F" w:rsidRPr="008B40AD" w:rsidRDefault="002B0E88">
      <w:pPr>
        <w:pStyle w:val="Heading5"/>
        <w:ind w:left="1440" w:hanging="900"/>
        <w:rPr>
          <w:rFonts w:ascii="Times New Roman" w:hAnsi="Times New Roman"/>
          <w:bCs w:val="0"/>
          <w:sz w:val="24"/>
          <w:lang w:val="en-US"/>
        </w:rPr>
      </w:pPr>
      <w:r w:rsidRPr="008B40AD">
        <w:rPr>
          <w:rFonts w:ascii="Times New Roman" w:hAnsi="Times New Roman"/>
          <w:bCs w:val="0"/>
          <w:sz w:val="24"/>
          <w:lang w:val="en-US"/>
        </w:rPr>
        <w:t xml:space="preserve">In case any deviation is found at subsequent stage, wherein GST impact has not been given effect to the cost for any reasons whatsoever, then any consequences arising thereof shall be borne by the supplier. The Supplier hereto agrees that all liabilities arising out of any default from complying with the aforesaid directions and consequences thereof will be of the Supplier and Purchaser is </w:t>
      </w:r>
      <w:proofErr w:type="spellStart"/>
      <w:r w:rsidRPr="008B40AD">
        <w:rPr>
          <w:rFonts w:ascii="Times New Roman" w:hAnsi="Times New Roman"/>
          <w:bCs w:val="0"/>
          <w:sz w:val="24"/>
          <w:lang w:val="en-US"/>
        </w:rPr>
        <w:t>authorised</w:t>
      </w:r>
      <w:proofErr w:type="spellEnd"/>
      <w:r w:rsidRPr="008B40AD">
        <w:rPr>
          <w:rFonts w:ascii="Times New Roman" w:hAnsi="Times New Roman"/>
          <w:bCs w:val="0"/>
          <w:sz w:val="24"/>
          <w:lang w:val="en-US"/>
        </w:rPr>
        <w:t xml:space="preserve"> to recover the same along with interest from the Supplier and/or the same can be deducted from the amount payable to the Supplier.</w:t>
      </w:r>
    </w:p>
    <w:p w14:paraId="648A2308" w14:textId="77777777" w:rsidR="00F6285F" w:rsidRPr="008B40AD" w:rsidRDefault="002B0E88">
      <w:pPr>
        <w:pStyle w:val="Heading5"/>
        <w:ind w:left="1440" w:hanging="900"/>
        <w:rPr>
          <w:rFonts w:ascii="Times New Roman" w:hAnsi="Times New Roman"/>
          <w:bCs w:val="0"/>
          <w:sz w:val="24"/>
          <w:lang w:val="en-US"/>
        </w:rPr>
      </w:pPr>
      <w:r w:rsidRPr="008B40AD">
        <w:rPr>
          <w:rFonts w:ascii="Times New Roman" w:hAnsi="Times New Roman"/>
          <w:bCs w:val="0"/>
          <w:sz w:val="24"/>
          <w:lang w:val="en-US"/>
        </w:rPr>
        <w:t>Supplier shall be liable to evaluate compliance requirements under GST and ensure proper mechanism for undertaking the same is put in place so that there is no loss of any kind to the Purchaser due to non-compliance on supplier. The Supplier agrees that in case of any loss arising out of acts of the Supplier or any non- compliance on the part of the Supplier, Purchase is authorized to recover the same along with interest from the Supplier and/or the same can be deducted from the amount payable to the supplier.</w:t>
      </w:r>
    </w:p>
    <w:p w14:paraId="226ED3EF" w14:textId="77777777" w:rsidR="00F6285F" w:rsidRPr="008B40AD" w:rsidRDefault="002B0E88">
      <w:pPr>
        <w:pStyle w:val="Heading5"/>
        <w:ind w:left="1440" w:hanging="900"/>
        <w:rPr>
          <w:rFonts w:ascii="Times New Roman" w:hAnsi="Times New Roman"/>
          <w:bCs w:val="0"/>
          <w:sz w:val="24"/>
          <w:lang w:val="en-US"/>
        </w:rPr>
      </w:pPr>
      <w:r w:rsidRPr="008B40AD">
        <w:rPr>
          <w:rFonts w:ascii="Times New Roman" w:hAnsi="Times New Roman"/>
          <w:bCs w:val="0"/>
          <w:sz w:val="24"/>
          <w:lang w:val="en-US"/>
        </w:rPr>
        <w:t xml:space="preserve">Supplier shall be liable to update GSTN and HSN Code as and whenever applicable to the item(s) supplied on Invoice and any mis-match/rejection due to GSTN/ HSN Code will be on supplier’s account and any loss of credit arising due to any non-compliance </w:t>
      </w:r>
      <w:r w:rsidRPr="008B40AD">
        <w:rPr>
          <w:rFonts w:ascii="Times New Roman" w:hAnsi="Times New Roman"/>
          <w:bCs w:val="0"/>
          <w:sz w:val="24"/>
          <w:lang w:val="en-US"/>
        </w:rPr>
        <w:lastRenderedPageBreak/>
        <w:t>by the Supplier will be recovered from Supplier along with interest and / or the same can be deducted from the amount payable to the Supplier.</w:t>
      </w:r>
    </w:p>
    <w:p w14:paraId="10C52C21" w14:textId="77777777" w:rsidR="00F6285F" w:rsidRPr="008B40AD" w:rsidRDefault="002B0E88">
      <w:pPr>
        <w:pStyle w:val="Heading5"/>
        <w:ind w:left="1440" w:hanging="900"/>
        <w:rPr>
          <w:rFonts w:ascii="Times New Roman" w:hAnsi="Times New Roman"/>
          <w:b/>
        </w:rPr>
      </w:pPr>
      <w:bookmarkStart w:id="2274" w:name="_Ref109733679"/>
      <w:r w:rsidRPr="008B40AD">
        <w:rPr>
          <w:rFonts w:ascii="Times New Roman" w:hAnsi="Times New Roman"/>
          <w:b/>
          <w:sz w:val="24"/>
          <w:lang w:val="en-US"/>
        </w:rPr>
        <w:t>Custom Duty:</w:t>
      </w:r>
      <w:bookmarkEnd w:id="2274"/>
      <w:r w:rsidRPr="008B40AD">
        <w:rPr>
          <w:rFonts w:ascii="Times New Roman" w:hAnsi="Times New Roman"/>
          <w:b/>
          <w:sz w:val="24"/>
          <w:lang w:val="en-US"/>
        </w:rPr>
        <w:t xml:space="preserve"> </w:t>
      </w:r>
    </w:p>
    <w:p w14:paraId="773A9938" w14:textId="77777777" w:rsidR="00F6285F" w:rsidRPr="008B40AD" w:rsidRDefault="002B0E88">
      <w:pPr>
        <w:ind w:left="1440"/>
        <w:rPr>
          <w:rFonts w:ascii="Times New Roman" w:hAnsi="Times New Roman"/>
          <w:bCs/>
          <w:sz w:val="24"/>
          <w:lang w:val="en-US"/>
        </w:rPr>
      </w:pPr>
      <w:r w:rsidRPr="008B40AD">
        <w:rPr>
          <w:rFonts w:ascii="Times New Roman" w:hAnsi="Times New Roman" w:cs="Times New Roman"/>
          <w:sz w:val="24"/>
          <w:szCs w:val="24"/>
        </w:rPr>
        <w:t xml:space="preserve">ITER-India is exempted from payment of </w:t>
      </w:r>
      <w:r w:rsidRPr="008B40AD">
        <w:rPr>
          <w:rFonts w:ascii="Times New Roman" w:hAnsi="Times New Roman" w:cs="Times New Roman"/>
          <w:b/>
          <w:bCs/>
          <w:sz w:val="24"/>
          <w:szCs w:val="24"/>
        </w:rPr>
        <w:t>Customs Duty</w:t>
      </w:r>
      <w:r w:rsidRPr="008B40AD">
        <w:rPr>
          <w:rFonts w:ascii="Times New Roman" w:hAnsi="Times New Roman" w:cs="Times New Roman"/>
          <w:sz w:val="24"/>
          <w:szCs w:val="24"/>
        </w:rPr>
        <w:t xml:space="preserve"> as per notification no. 39/96-custom dated 23/07/1996 as amended by notification no. 5/2012-custom dated 07/02/2012 (S. No. 37). Hence, Custom Duty payable in India should not form a part of the bid </w:t>
      </w:r>
      <w:r w:rsidRPr="008B40AD">
        <w:rPr>
          <w:rFonts w:ascii="Times New Roman" w:hAnsi="Times New Roman" w:cs="Times New Roman"/>
          <w:b/>
          <w:bCs/>
          <w:sz w:val="24"/>
          <w:szCs w:val="24"/>
        </w:rPr>
        <w:t>(Applicable for import material cleared in India)</w:t>
      </w:r>
      <w:r w:rsidRPr="008B40AD">
        <w:rPr>
          <w:rFonts w:ascii="Times New Roman" w:hAnsi="Times New Roman" w:cs="Times New Roman"/>
          <w:sz w:val="24"/>
          <w:szCs w:val="24"/>
        </w:rPr>
        <w:t xml:space="preserve">. The Purchaser will issue the customs duty exemption certificate for materials and bought out items, which are part and deliverables to order ITEMS. Purchaser shall neither issue customs duty exemption certificate nor reimburse the customs duty paid by the Contractor for the machines &amp; tools purchased by the Contractor which are not a part/deliverable of the Contract/Purchase Order. List of materials and bought out items to be imported to India for this tender enquiry shall be submitted by the bidder along with the bid submission. This List should include description of items and tentative quantity. The Contractor shall furnish priced purchase order copy of all items being imported for the Contract/Purchase Order at least </w:t>
      </w:r>
      <w:r w:rsidRPr="008B40AD">
        <w:rPr>
          <w:rFonts w:ascii="Times New Roman" w:hAnsi="Times New Roman" w:cs="Times New Roman"/>
          <w:b/>
          <w:bCs/>
          <w:sz w:val="24"/>
          <w:szCs w:val="24"/>
        </w:rPr>
        <w:t xml:space="preserve">60 </w:t>
      </w:r>
      <w:r w:rsidRPr="008B40AD">
        <w:rPr>
          <w:rFonts w:ascii="Times New Roman" w:hAnsi="Times New Roman" w:cs="Times New Roman"/>
          <w:sz w:val="24"/>
          <w:szCs w:val="24"/>
        </w:rPr>
        <w:t xml:space="preserve">days before actual import. Copy of L/C wherever applicable, shall also be furnished by the Contractor if the purchase of such components being imported to India, have been bought through L/C. Contractor has to maintain the list of all the Raw materials purchased, consumed and scrap for this Contract/Purchase Order, in case the Custom Duty exemption is availed. Any proceeds received on the left-out portion/scrap etc. of goods cleared through customs authority under the custom duty exemption provided by the Purchaser, applicable amount shall be given by the Contractor either to Customs authority or to ITER-India on demand from the Purchaser/customs authority. </w:t>
      </w:r>
      <w:r w:rsidRPr="008B40AD">
        <w:rPr>
          <w:rFonts w:ascii="Times New Roman" w:hAnsi="Times New Roman" w:cs="Times New Roman"/>
          <w:b/>
          <w:bCs/>
          <w:sz w:val="24"/>
          <w:szCs w:val="24"/>
        </w:rPr>
        <w:t>All expenses, except customs duty and applicable GST, towards procurement of the imported materials should be borne by the Contractor.</w:t>
      </w:r>
    </w:p>
    <w:p w14:paraId="1E14F221" w14:textId="77777777" w:rsidR="00F6285F" w:rsidRPr="008B40AD" w:rsidRDefault="002B0E88">
      <w:pPr>
        <w:pStyle w:val="Heading4"/>
        <w:rPr>
          <w:rFonts w:ascii="Times New Roman" w:hAnsi="Times New Roman"/>
          <w:b/>
          <w:bCs/>
          <w:sz w:val="24"/>
          <w:szCs w:val="24"/>
        </w:rPr>
      </w:pPr>
      <w:bookmarkStart w:id="2275" w:name="_Toc500762875"/>
      <w:r w:rsidRPr="008B40AD">
        <w:rPr>
          <w:rFonts w:ascii="Times New Roman" w:hAnsi="Times New Roman"/>
          <w:b/>
          <w:bCs/>
          <w:sz w:val="24"/>
          <w:szCs w:val="24"/>
        </w:rPr>
        <w:t>Tax Deducted at Source (TDS)</w:t>
      </w:r>
      <w:r w:rsidRPr="008B40AD">
        <w:rPr>
          <w:rFonts w:ascii="Times New Roman" w:hAnsi="Times New Roman"/>
          <w:b/>
          <w:bCs/>
          <w:sz w:val="24"/>
          <w:szCs w:val="24"/>
          <w:lang w:val="en-US"/>
        </w:rPr>
        <w:t xml:space="preserve"> or</w:t>
      </w:r>
      <w:r w:rsidRPr="008B40AD">
        <w:rPr>
          <w:rFonts w:ascii="Times New Roman" w:hAnsi="Times New Roman"/>
          <w:b/>
          <w:bCs/>
          <w:sz w:val="24"/>
          <w:szCs w:val="24"/>
        </w:rPr>
        <w:t xml:space="preserve"> any other leviable taxes and or duties:</w:t>
      </w:r>
      <w:bookmarkEnd w:id="2275"/>
      <w:r w:rsidRPr="008B40AD">
        <w:rPr>
          <w:rFonts w:ascii="Times New Roman" w:hAnsi="Times New Roman"/>
          <w:b/>
          <w:bCs/>
          <w:sz w:val="24"/>
          <w:szCs w:val="24"/>
        </w:rPr>
        <w:t xml:space="preserve"> </w:t>
      </w:r>
    </w:p>
    <w:p w14:paraId="2499AE56" w14:textId="77777777" w:rsidR="00F6285F" w:rsidRPr="008B40AD" w:rsidRDefault="002B0E88">
      <w:pPr>
        <w:pStyle w:val="Heading5"/>
        <w:ind w:left="1440" w:hanging="900"/>
        <w:rPr>
          <w:rFonts w:ascii="Times New Roman" w:hAnsi="Times New Roman"/>
          <w:sz w:val="24"/>
          <w:lang w:val="en-US"/>
        </w:rPr>
      </w:pPr>
      <w:bookmarkStart w:id="2276" w:name="_Toc500762876"/>
      <w:r w:rsidRPr="008B40AD">
        <w:rPr>
          <w:rStyle w:val="Heading5Char"/>
          <w:rFonts w:ascii="Times New Roman" w:hAnsi="Times New Roman"/>
          <w:sz w:val="24"/>
        </w:rPr>
        <w:t>Income tax (TDS</w:t>
      </w:r>
      <w:r w:rsidRPr="008B40AD">
        <w:rPr>
          <w:rStyle w:val="Heading5Char"/>
          <w:rFonts w:ascii="Times New Roman" w:hAnsi="Times New Roman"/>
          <w:sz w:val="24"/>
          <w:lang w:val="en-US"/>
        </w:rPr>
        <w:t xml:space="preserve"> applicable for Supplier) </w:t>
      </w:r>
      <w:r w:rsidRPr="008B40AD">
        <w:rPr>
          <w:rStyle w:val="Heading5Char"/>
          <w:rFonts w:ascii="Times New Roman" w:hAnsi="Times New Roman"/>
          <w:sz w:val="24"/>
        </w:rPr>
        <w:t>at a prevailing rate</w:t>
      </w:r>
      <w:r w:rsidRPr="008B40AD">
        <w:rPr>
          <w:rStyle w:val="Heading5Char"/>
          <w:rFonts w:ascii="Times New Roman" w:hAnsi="Times New Roman"/>
          <w:sz w:val="24"/>
          <w:lang w:val="en-US"/>
        </w:rPr>
        <w:t xml:space="preserve"> will be deducted from the supplier’s invoice(s). </w:t>
      </w:r>
      <w:r w:rsidRPr="008B40AD">
        <w:rPr>
          <w:rStyle w:val="Heading5Char"/>
          <w:rFonts w:ascii="Times New Roman" w:hAnsi="Times New Roman"/>
          <w:sz w:val="24"/>
        </w:rPr>
        <w:t>Certificate of TDS will be issued by the Purchaser</w:t>
      </w:r>
      <w:r w:rsidRPr="008B40AD">
        <w:rPr>
          <w:rFonts w:ascii="Times New Roman" w:hAnsi="Times New Roman"/>
          <w:sz w:val="24"/>
        </w:rPr>
        <w:t>.</w:t>
      </w:r>
    </w:p>
    <w:p w14:paraId="36C1E49F" w14:textId="77777777" w:rsidR="00F6285F" w:rsidRPr="008B40AD" w:rsidRDefault="002B0E88">
      <w:pPr>
        <w:pStyle w:val="Heading5"/>
        <w:ind w:left="1440" w:hanging="900"/>
        <w:rPr>
          <w:rStyle w:val="Heading5Char"/>
          <w:rFonts w:ascii="Times New Roman" w:hAnsi="Times New Roman"/>
          <w:sz w:val="24"/>
          <w:lang w:val="en-US"/>
        </w:rPr>
      </w:pPr>
      <w:r w:rsidRPr="008B40AD">
        <w:rPr>
          <w:rStyle w:val="Heading5Char"/>
          <w:rFonts w:ascii="Times New Roman" w:hAnsi="Times New Roman"/>
          <w:sz w:val="24"/>
        </w:rPr>
        <w:t xml:space="preserve">TDS </w:t>
      </w:r>
      <w:r w:rsidRPr="008B40AD">
        <w:rPr>
          <w:rStyle w:val="Heading5Char"/>
          <w:rFonts w:ascii="Times New Roman" w:hAnsi="Times New Roman"/>
          <w:sz w:val="24"/>
          <w:lang w:val="en-US"/>
        </w:rPr>
        <w:t xml:space="preserve">applicable </w:t>
      </w:r>
      <w:r w:rsidRPr="008B40AD">
        <w:rPr>
          <w:rStyle w:val="Heading5Char"/>
          <w:rFonts w:ascii="Times New Roman" w:hAnsi="Times New Roman"/>
          <w:sz w:val="24"/>
        </w:rPr>
        <w:t>at the prevailing rate as per GST Act will be deducted from the</w:t>
      </w:r>
      <w:r w:rsidRPr="008B40AD">
        <w:rPr>
          <w:rStyle w:val="Heading5Char"/>
          <w:rFonts w:ascii="Times New Roman" w:hAnsi="Times New Roman"/>
          <w:sz w:val="24"/>
          <w:lang w:val="en-US"/>
        </w:rPr>
        <w:t xml:space="preserve"> supplier’s</w:t>
      </w:r>
      <w:r w:rsidRPr="008B40AD">
        <w:rPr>
          <w:rStyle w:val="Heading5Char"/>
          <w:rFonts w:ascii="Times New Roman" w:hAnsi="Times New Roman"/>
          <w:sz w:val="24"/>
        </w:rPr>
        <w:t xml:space="preserve"> invoice</w:t>
      </w:r>
      <w:r w:rsidRPr="008B40AD">
        <w:rPr>
          <w:rStyle w:val="Heading5Char"/>
          <w:rFonts w:ascii="Times New Roman" w:hAnsi="Times New Roman"/>
          <w:sz w:val="24"/>
          <w:lang w:val="en-US"/>
        </w:rPr>
        <w:t>(</w:t>
      </w:r>
      <w:r w:rsidRPr="008B40AD">
        <w:rPr>
          <w:rStyle w:val="Heading5Char"/>
          <w:rFonts w:ascii="Times New Roman" w:hAnsi="Times New Roman"/>
          <w:sz w:val="24"/>
        </w:rPr>
        <w:t>s</w:t>
      </w:r>
      <w:r w:rsidRPr="008B40AD">
        <w:rPr>
          <w:rStyle w:val="Heading5Char"/>
          <w:rFonts w:ascii="Times New Roman" w:hAnsi="Times New Roman"/>
          <w:sz w:val="24"/>
          <w:lang w:val="en-US"/>
        </w:rPr>
        <w:t>)</w:t>
      </w:r>
      <w:r w:rsidRPr="008B40AD">
        <w:rPr>
          <w:rStyle w:val="Heading5Char"/>
          <w:rFonts w:ascii="Times New Roman" w:hAnsi="Times New Roman"/>
          <w:sz w:val="24"/>
        </w:rPr>
        <w:t>. A TDS certificate (Form GSTR-7A) will be issued to this effect.</w:t>
      </w:r>
    </w:p>
    <w:p w14:paraId="476C7743" w14:textId="77777777" w:rsidR="00F6285F" w:rsidRPr="008B40AD" w:rsidRDefault="002B0E88">
      <w:pPr>
        <w:pStyle w:val="Heading4"/>
        <w:ind w:right="-58"/>
        <w:rPr>
          <w:rFonts w:eastAsiaTheme="majorEastAsia"/>
          <w:bCs/>
          <w:color w:val="1F4D78" w:themeColor="accent1" w:themeShade="7F"/>
        </w:rPr>
      </w:pPr>
      <w:r w:rsidRPr="008B40AD">
        <w:rPr>
          <w:rStyle w:val="Heading5Char"/>
          <w:rFonts w:ascii="Times New Roman" w:eastAsiaTheme="majorEastAsia" w:hAnsi="Times New Roman"/>
          <w:sz w:val="24"/>
        </w:rPr>
        <w:t xml:space="preserve">In case, there is any other applicable taxes and duties, same </w:t>
      </w:r>
      <w:r w:rsidRPr="008B40AD">
        <w:rPr>
          <w:rStyle w:val="Heading5Char"/>
          <w:rFonts w:ascii="Times New Roman" w:eastAsiaTheme="majorEastAsia" w:hAnsi="Times New Roman"/>
          <w:sz w:val="24"/>
          <w:lang w:val="en-US"/>
        </w:rPr>
        <w:t>should</w:t>
      </w:r>
      <w:r w:rsidRPr="008B40AD">
        <w:rPr>
          <w:rStyle w:val="Heading5Char"/>
          <w:rFonts w:ascii="Times New Roman" w:eastAsiaTheme="majorEastAsia" w:hAnsi="Times New Roman"/>
          <w:sz w:val="24"/>
        </w:rPr>
        <w:t xml:space="preserve"> be informed by the </w:t>
      </w:r>
      <w:r w:rsidRPr="008B40AD">
        <w:rPr>
          <w:rFonts w:eastAsiaTheme="majorEastAsia"/>
          <w:bCs/>
          <w:color w:val="1F4D78" w:themeColor="accent1" w:themeShade="7F"/>
        </w:rPr>
        <w:t>bidder in the bid.</w:t>
      </w:r>
      <w:bookmarkEnd w:id="2276"/>
    </w:p>
    <w:p w14:paraId="27281477" w14:textId="77777777" w:rsidR="00F6285F" w:rsidRPr="008B40AD" w:rsidRDefault="002B0E88">
      <w:pPr>
        <w:pStyle w:val="Heading3"/>
        <w:tabs>
          <w:tab w:val="left" w:pos="9752"/>
        </w:tabs>
        <w:rPr>
          <w:rFonts w:ascii="Times New Roman" w:hAnsi="Times New Roman" w:cs="Times New Roman"/>
        </w:rPr>
      </w:pPr>
      <w:bookmarkStart w:id="2277" w:name="_Toc199842483"/>
      <w:r w:rsidRPr="008B40AD">
        <w:rPr>
          <w:rFonts w:ascii="Times New Roman" w:hAnsi="Times New Roman" w:cs="Times New Roman"/>
        </w:rPr>
        <w:t>Performance Security Bank Guarantee</w:t>
      </w:r>
      <w:bookmarkEnd w:id="2277"/>
    </w:p>
    <w:p w14:paraId="47A5EBE0" w14:textId="61E8E82F" w:rsidR="00F6285F" w:rsidRPr="008B40AD" w:rsidRDefault="002B0E88">
      <w:pPr>
        <w:pStyle w:val="Heading4"/>
        <w:numPr>
          <w:ilvl w:val="3"/>
          <w:numId w:val="41"/>
        </w:numPr>
        <w:rPr>
          <w:rStyle w:val="Heading5Char"/>
          <w:rFonts w:ascii="Times New Roman" w:hAnsi="Times New Roman"/>
          <w:sz w:val="24"/>
        </w:rPr>
      </w:pPr>
      <w:bookmarkStart w:id="2278" w:name="_Ref159940469"/>
      <w:r w:rsidRPr="008B40AD">
        <w:rPr>
          <w:rStyle w:val="Heading5Char"/>
          <w:rFonts w:ascii="Times New Roman" w:hAnsi="Times New Roman"/>
          <w:sz w:val="24"/>
        </w:rPr>
        <w:t>The Contractor shall submit an irrevocable Bank Guarantee (BG) equal to 5% (five percent) of CONTRACT value within 30 days from the start of Contract on a non- judicial stamp paper, as “Performance Security” towards satisfactory execution and performance of the Contract from any nationalized/ scheduled commercial bank</w:t>
      </w:r>
      <w:bookmarkEnd w:id="2278"/>
      <w:r w:rsidRPr="008B40AD">
        <w:rPr>
          <w:rStyle w:val="Heading5Char"/>
          <w:rFonts w:ascii="Times New Roman" w:hAnsi="Times New Roman"/>
          <w:sz w:val="24"/>
        </w:rPr>
        <w:t xml:space="preserve"> (as per RBI). BG issuing Bank is required to send confirmation through SFMS (Structured Financial Messaging System) on our SBI bank having IFSC Code: SBIN0001045 Account No: 30360272380 and provide intimation of the same on following E-mail ID: </w:t>
      </w:r>
      <w:hyperlink r:id="rId15" w:tooltip="mailto:accounts@iterindia.in" w:history="1">
        <w:r w:rsidRPr="008B40AD">
          <w:rPr>
            <w:rStyle w:val="Heading5Char"/>
            <w:rFonts w:ascii="Times New Roman" w:hAnsi="Times New Roman"/>
            <w:sz w:val="24"/>
          </w:rPr>
          <w:t>accounts@iterindia.in</w:t>
        </w:r>
      </w:hyperlink>
      <w:r w:rsidRPr="008B40AD">
        <w:rPr>
          <w:rStyle w:val="Heading5Char"/>
          <w:rFonts w:ascii="Times New Roman" w:hAnsi="Times New Roman"/>
          <w:sz w:val="24"/>
        </w:rPr>
        <w:t>.</w:t>
      </w:r>
    </w:p>
    <w:p w14:paraId="4356D7A0" w14:textId="77777777" w:rsidR="00F6285F" w:rsidRPr="008B40AD" w:rsidRDefault="002B0E88">
      <w:pPr>
        <w:pStyle w:val="Heading4"/>
        <w:numPr>
          <w:ilvl w:val="3"/>
          <w:numId w:val="41"/>
        </w:numPr>
        <w:ind w:left="900" w:hanging="540"/>
        <w:rPr>
          <w:rStyle w:val="Heading5Char"/>
          <w:rFonts w:ascii="Times New Roman" w:hAnsi="Times New Roman"/>
          <w:sz w:val="24"/>
        </w:rPr>
      </w:pPr>
      <w:r w:rsidRPr="008B40AD">
        <w:rPr>
          <w:rStyle w:val="Heading5Char"/>
          <w:rFonts w:ascii="Times New Roman" w:hAnsi="Times New Roman"/>
          <w:sz w:val="24"/>
        </w:rPr>
        <w:t>The format of the PSBG is given in Annexure-</w:t>
      </w:r>
      <w:r w:rsidRPr="008B40AD">
        <w:rPr>
          <w:rStyle w:val="Heading5Char"/>
          <w:rFonts w:ascii="Times New Roman" w:hAnsi="Times New Roman"/>
          <w:sz w:val="24"/>
          <w:lang w:val="en-US"/>
        </w:rPr>
        <w:t>B</w:t>
      </w:r>
      <w:r w:rsidRPr="008B40AD">
        <w:rPr>
          <w:rStyle w:val="Heading5Char"/>
          <w:rFonts w:ascii="Times New Roman" w:hAnsi="Times New Roman"/>
          <w:sz w:val="24"/>
        </w:rPr>
        <w:t>1.</w:t>
      </w:r>
    </w:p>
    <w:p w14:paraId="759AFA80" w14:textId="2B3D18B0" w:rsidR="00F6285F" w:rsidRPr="008B40AD" w:rsidRDefault="002B0E88">
      <w:pPr>
        <w:pStyle w:val="Heading4"/>
        <w:numPr>
          <w:ilvl w:val="3"/>
          <w:numId w:val="41"/>
        </w:numPr>
        <w:ind w:left="900" w:hanging="540"/>
        <w:rPr>
          <w:rStyle w:val="Heading5Char"/>
          <w:rFonts w:ascii="Times New Roman" w:hAnsi="Times New Roman"/>
          <w:sz w:val="24"/>
        </w:rPr>
      </w:pPr>
      <w:r w:rsidRPr="008B40AD">
        <w:rPr>
          <w:rStyle w:val="Heading5Char"/>
          <w:rFonts w:ascii="Times New Roman" w:hAnsi="Times New Roman"/>
          <w:sz w:val="24"/>
        </w:rPr>
        <w:t xml:space="preserve">The Bank Guarantee shall remain valid two months beyond the completion of </w:t>
      </w:r>
      <w:r w:rsidRPr="008B40AD">
        <w:rPr>
          <w:rStyle w:val="Heading5Char"/>
          <w:rFonts w:ascii="Times New Roman" w:hAnsi="Times New Roman"/>
          <w:sz w:val="24"/>
        </w:rPr>
        <w:lastRenderedPageBreak/>
        <w:t>Warranty obligations for the items under this CONTRACT. If need arises, the Contractor shall extend the validity of the Bank Guarantee for suitable period at his expenses.</w:t>
      </w:r>
    </w:p>
    <w:p w14:paraId="5588F77C" w14:textId="537E5B1D" w:rsidR="00F6285F" w:rsidRPr="008B40AD" w:rsidRDefault="002B0E88">
      <w:pPr>
        <w:pStyle w:val="Heading4"/>
        <w:numPr>
          <w:ilvl w:val="3"/>
          <w:numId w:val="41"/>
        </w:numPr>
        <w:ind w:left="900" w:hanging="540"/>
        <w:rPr>
          <w:rFonts w:ascii="Times New Roman" w:hAnsi="Times New Roman"/>
          <w:sz w:val="24"/>
          <w:szCs w:val="24"/>
        </w:rPr>
      </w:pPr>
      <w:r w:rsidRPr="008B40AD">
        <w:rPr>
          <w:rFonts w:ascii="Times New Roman" w:hAnsi="Times New Roman"/>
          <w:sz w:val="24"/>
          <w:szCs w:val="24"/>
        </w:rPr>
        <w:t xml:space="preserve">If the Contractor fails to provide the Performance Security, within the period as specified in clause no. </w:t>
      </w:r>
      <w:r w:rsidRPr="008B40AD">
        <w:rPr>
          <w:rFonts w:ascii="Times New Roman" w:hAnsi="Times New Roman"/>
          <w:color w:val="0070C0"/>
          <w:sz w:val="24"/>
          <w:szCs w:val="24"/>
        </w:rPr>
        <w:fldChar w:fldCharType="begin"/>
      </w:r>
      <w:r w:rsidRPr="008B40AD">
        <w:rPr>
          <w:rFonts w:ascii="Times New Roman" w:hAnsi="Times New Roman"/>
          <w:color w:val="0070C0"/>
          <w:sz w:val="24"/>
          <w:szCs w:val="24"/>
        </w:rPr>
        <w:instrText xml:space="preserve"> REF _Ref159940469 \r \h  \* MERGEFORMAT </w:instrText>
      </w:r>
      <w:r w:rsidRPr="008B40AD">
        <w:rPr>
          <w:rFonts w:ascii="Times New Roman" w:hAnsi="Times New Roman"/>
          <w:color w:val="0070C0"/>
          <w:sz w:val="24"/>
          <w:szCs w:val="24"/>
        </w:rPr>
      </w:r>
      <w:r w:rsidRPr="008B40AD">
        <w:rPr>
          <w:rFonts w:ascii="Times New Roman" w:hAnsi="Times New Roman"/>
          <w:color w:val="0070C0"/>
          <w:sz w:val="24"/>
          <w:szCs w:val="24"/>
        </w:rPr>
        <w:fldChar w:fldCharType="separate"/>
      </w:r>
      <w:r w:rsidR="007771C3">
        <w:rPr>
          <w:rFonts w:ascii="Times New Roman" w:hAnsi="Times New Roman"/>
          <w:color w:val="0070C0"/>
          <w:sz w:val="24"/>
          <w:szCs w:val="24"/>
        </w:rPr>
        <w:t>1.6.4.1</w:t>
      </w:r>
      <w:r w:rsidRPr="008B40AD">
        <w:rPr>
          <w:rFonts w:ascii="Times New Roman" w:hAnsi="Times New Roman"/>
          <w:color w:val="0070C0"/>
          <w:sz w:val="24"/>
          <w:szCs w:val="24"/>
        </w:rPr>
        <w:fldChar w:fldCharType="end"/>
      </w:r>
      <w:r w:rsidRPr="008B40AD">
        <w:rPr>
          <w:rFonts w:ascii="Times New Roman" w:hAnsi="Times New Roman"/>
          <w:sz w:val="24"/>
          <w:szCs w:val="24"/>
        </w:rPr>
        <w:t xml:space="preserve"> such failure shall constitute a breach of CONTRACT and the Purchaser shall be entitled to cancel the CONTRACT and make alternate arrangements for the purchase of ordered items from other sources at the risk and expenses of the Contractor and recover from the Contractor the damages arising from such cancellation.</w:t>
      </w:r>
    </w:p>
    <w:p w14:paraId="028B3AF9" w14:textId="77777777" w:rsidR="00F6285F" w:rsidRPr="008B40AD" w:rsidRDefault="002B0E88">
      <w:pPr>
        <w:pStyle w:val="Heading4"/>
        <w:numPr>
          <w:ilvl w:val="3"/>
          <w:numId w:val="41"/>
        </w:numPr>
        <w:ind w:left="900" w:hanging="540"/>
        <w:rPr>
          <w:rFonts w:ascii="Times New Roman" w:hAnsi="Times New Roman"/>
          <w:sz w:val="24"/>
          <w:szCs w:val="24"/>
        </w:rPr>
      </w:pPr>
      <w:r w:rsidRPr="008B40AD">
        <w:rPr>
          <w:rFonts w:ascii="Times New Roman" w:hAnsi="Times New Roman"/>
          <w:sz w:val="24"/>
          <w:szCs w:val="24"/>
        </w:rPr>
        <w:t>In the event, the Contractor fails to fulfil any of the obligations under the Contract; the Purchaser shall have the right to encash the PSBG.</w:t>
      </w:r>
    </w:p>
    <w:p w14:paraId="32621DA7" w14:textId="77777777" w:rsidR="00F6285F" w:rsidRPr="008B40AD" w:rsidRDefault="002B0E88">
      <w:pPr>
        <w:pStyle w:val="Heading4"/>
        <w:numPr>
          <w:ilvl w:val="3"/>
          <w:numId w:val="41"/>
        </w:numPr>
        <w:ind w:left="900" w:hanging="540"/>
        <w:rPr>
          <w:rFonts w:ascii="Times New Roman" w:hAnsi="Times New Roman"/>
          <w:sz w:val="24"/>
          <w:szCs w:val="24"/>
        </w:rPr>
      </w:pPr>
      <w:r w:rsidRPr="008B40AD">
        <w:rPr>
          <w:rFonts w:ascii="Times New Roman" w:hAnsi="Times New Roman"/>
          <w:sz w:val="24"/>
          <w:szCs w:val="24"/>
        </w:rPr>
        <w:t>Where the Contractor fails to maintain the specified delivery date/completion time or the Contract period is extended, the Contractor shall extend the validity of Bank Guarantee(s) suitably to cover the extended/expected delivery date or completion time, failing which, the Purchaser shall have the right to invoke the Bank Guarantee(s) without prejudice to the terms and conditions of the CONTRACT.</w:t>
      </w:r>
    </w:p>
    <w:p w14:paraId="7918562D" w14:textId="38036E82" w:rsidR="00F6285F" w:rsidRPr="008B40AD" w:rsidRDefault="002B0E88">
      <w:pPr>
        <w:pStyle w:val="Heading4"/>
        <w:numPr>
          <w:ilvl w:val="3"/>
          <w:numId w:val="41"/>
        </w:numPr>
        <w:ind w:left="900" w:hanging="540"/>
        <w:rPr>
          <w:rFonts w:ascii="Times New Roman" w:hAnsi="Times New Roman"/>
          <w:sz w:val="24"/>
          <w:szCs w:val="24"/>
        </w:rPr>
      </w:pPr>
      <w:r w:rsidRPr="008B40AD">
        <w:rPr>
          <w:rFonts w:ascii="Times New Roman" w:hAnsi="Times New Roman"/>
          <w:sz w:val="24"/>
          <w:szCs w:val="24"/>
        </w:rPr>
        <w:t>Upon satisfactory execution of the CONTRACT, the original Bank Guarantee shall be returned to the Contractor on receipt of a request from the Contractor.</w:t>
      </w:r>
    </w:p>
    <w:p w14:paraId="35AEEA45" w14:textId="77777777" w:rsidR="00F6285F" w:rsidRPr="008B40AD" w:rsidRDefault="002B0E88">
      <w:pPr>
        <w:pStyle w:val="Heading4"/>
        <w:numPr>
          <w:ilvl w:val="3"/>
          <w:numId w:val="41"/>
        </w:numPr>
        <w:ind w:left="900" w:hanging="540"/>
        <w:rPr>
          <w:rFonts w:ascii="Times New Roman" w:hAnsi="Times New Roman"/>
          <w:sz w:val="24"/>
          <w:szCs w:val="24"/>
        </w:rPr>
      </w:pPr>
      <w:r w:rsidRPr="008B40AD">
        <w:rPr>
          <w:rFonts w:ascii="Times New Roman" w:hAnsi="Times New Roman"/>
          <w:sz w:val="24"/>
          <w:szCs w:val="24"/>
        </w:rPr>
        <w:t>No interest shall be payable on security deposit amount till it is retained by Purchaser in terms of CONTRACT.</w:t>
      </w:r>
    </w:p>
    <w:p w14:paraId="125E1E87" w14:textId="77777777" w:rsidR="00F6285F" w:rsidRPr="008B40AD" w:rsidRDefault="00F6285F">
      <w:pPr>
        <w:rPr>
          <w:rFonts w:ascii="Times New Roman" w:hAnsi="Times New Roman" w:cs="Times New Roman"/>
          <w:sz w:val="24"/>
          <w:szCs w:val="24"/>
        </w:rPr>
      </w:pPr>
    </w:p>
    <w:p w14:paraId="3FC5E321" w14:textId="77777777" w:rsidR="00F6285F" w:rsidRPr="008B40AD" w:rsidRDefault="002B0E88">
      <w:pPr>
        <w:pStyle w:val="Heading3"/>
        <w:tabs>
          <w:tab w:val="left" w:pos="9752"/>
        </w:tabs>
        <w:rPr>
          <w:rFonts w:ascii="Times New Roman" w:hAnsi="Times New Roman" w:cs="Times New Roman"/>
        </w:rPr>
      </w:pPr>
      <w:bookmarkStart w:id="2279" w:name="_Toc199842484"/>
      <w:r w:rsidRPr="008B40AD">
        <w:rPr>
          <w:rFonts w:ascii="Times New Roman" w:hAnsi="Times New Roman" w:cs="Times New Roman"/>
        </w:rPr>
        <w:t>Mode of Payment and Payment Schedule:</w:t>
      </w:r>
      <w:bookmarkEnd w:id="2270"/>
      <w:bookmarkEnd w:id="2271"/>
      <w:bookmarkEnd w:id="2272"/>
      <w:bookmarkEnd w:id="2279"/>
    </w:p>
    <w:p w14:paraId="25A74AC6" w14:textId="77777777" w:rsidR="00F6285F" w:rsidRPr="008B40AD" w:rsidRDefault="002B0E88">
      <w:pPr>
        <w:rPr>
          <w:rFonts w:ascii="Times New Roman" w:hAnsi="Times New Roman" w:cs="Times New Roman"/>
          <w:sz w:val="24"/>
          <w:szCs w:val="24"/>
        </w:rPr>
      </w:pPr>
      <w:r w:rsidRPr="008B40AD">
        <w:rPr>
          <w:rFonts w:ascii="Times New Roman" w:hAnsi="Times New Roman" w:cs="Times New Roman"/>
          <w:sz w:val="24"/>
          <w:szCs w:val="24"/>
        </w:rPr>
        <w:t xml:space="preserve">            ITER-India is fully funded by Government of India and the terms of payment are as </w:t>
      </w:r>
      <w:r w:rsidRPr="008B40AD">
        <w:rPr>
          <w:rFonts w:ascii="Times New Roman" w:hAnsi="Times New Roman" w:cs="Times New Roman"/>
          <w:sz w:val="24"/>
          <w:szCs w:val="24"/>
        </w:rPr>
        <w:tab/>
        <w:t>follows:</w:t>
      </w:r>
    </w:p>
    <w:p w14:paraId="1DEC42FB" w14:textId="77777777" w:rsidR="00F6285F" w:rsidRPr="008B40AD" w:rsidRDefault="002B0E88">
      <w:pPr>
        <w:pStyle w:val="Heading4"/>
        <w:tabs>
          <w:tab w:val="left" w:pos="9752"/>
        </w:tabs>
        <w:ind w:right="0"/>
        <w:rPr>
          <w:rFonts w:ascii="Times New Roman" w:hAnsi="Times New Roman"/>
          <w:sz w:val="24"/>
        </w:rPr>
      </w:pPr>
      <w:r w:rsidRPr="008B40AD">
        <w:rPr>
          <w:rFonts w:ascii="Times New Roman" w:hAnsi="Times New Roman"/>
          <w:sz w:val="24"/>
        </w:rPr>
        <w:t xml:space="preserve">Payment shall be made </w:t>
      </w:r>
      <w:r w:rsidRPr="008B40AD">
        <w:rPr>
          <w:rFonts w:ascii="Times New Roman" w:hAnsi="Times New Roman"/>
          <w:sz w:val="24"/>
          <w:lang w:val="en-US"/>
        </w:rPr>
        <w:t xml:space="preserve">through RTGS/NEFT </w:t>
      </w:r>
      <w:r w:rsidRPr="008B40AD">
        <w:rPr>
          <w:rFonts w:ascii="Times New Roman" w:hAnsi="Times New Roman"/>
          <w:sz w:val="24"/>
        </w:rPr>
        <w:t xml:space="preserve">in INR against each payment milestone as per </w:t>
      </w:r>
      <w:r w:rsidRPr="008B40AD">
        <w:rPr>
          <w:rFonts w:ascii="Times New Roman" w:eastAsiaTheme="minorHAnsi" w:hAnsi="Times New Roman"/>
          <w:b/>
          <w:color w:val="0070C0"/>
          <w:sz w:val="24"/>
          <w:u w:val="single"/>
          <w:lang w:val="en-US" w:eastAsia="en-IN"/>
        </w:rPr>
        <w:t xml:space="preserve">Table-1 of Section-B </w:t>
      </w:r>
      <w:r w:rsidRPr="008B40AD">
        <w:rPr>
          <w:rFonts w:ascii="Times New Roman" w:hAnsi="Times New Roman"/>
          <w:sz w:val="24"/>
        </w:rPr>
        <w:t xml:space="preserve">and on receipt of </w:t>
      </w:r>
      <w:r w:rsidRPr="008B40AD">
        <w:rPr>
          <w:rFonts w:ascii="Times New Roman" w:hAnsi="Times New Roman"/>
          <w:sz w:val="24"/>
          <w:lang w:val="en-US"/>
        </w:rPr>
        <w:t xml:space="preserve">error free </w:t>
      </w:r>
      <w:r w:rsidRPr="008B40AD">
        <w:rPr>
          <w:rFonts w:ascii="Times New Roman" w:hAnsi="Times New Roman"/>
          <w:sz w:val="24"/>
        </w:rPr>
        <w:t xml:space="preserve">invoice </w:t>
      </w:r>
      <w:r w:rsidRPr="008B40AD">
        <w:rPr>
          <w:rFonts w:ascii="Times New Roman" w:hAnsi="Times New Roman"/>
          <w:sz w:val="24"/>
          <w:lang w:val="en-US"/>
        </w:rPr>
        <w:t xml:space="preserve">and other mentioned documents </w:t>
      </w:r>
      <w:r w:rsidRPr="008B40AD">
        <w:rPr>
          <w:rFonts w:ascii="Times New Roman" w:hAnsi="Times New Roman"/>
          <w:sz w:val="24"/>
        </w:rPr>
        <w:t xml:space="preserve">complete in all respects. Necessary mandate form for RTGS/NEFT will be provided at the time of </w:t>
      </w:r>
      <w:r w:rsidRPr="008B40AD">
        <w:rPr>
          <w:rFonts w:ascii="Times New Roman" w:hAnsi="Times New Roman"/>
          <w:sz w:val="24"/>
          <w:lang w:val="en-US"/>
        </w:rPr>
        <w:t>Contract/order</w:t>
      </w:r>
      <w:r w:rsidRPr="008B40AD">
        <w:rPr>
          <w:rFonts w:ascii="Times New Roman" w:hAnsi="Times New Roman"/>
          <w:sz w:val="24"/>
        </w:rPr>
        <w:t>.</w:t>
      </w:r>
    </w:p>
    <w:p w14:paraId="0BD261BE" w14:textId="77777777" w:rsidR="00F6285F" w:rsidRPr="008B40AD" w:rsidRDefault="002B0E88">
      <w:pPr>
        <w:pStyle w:val="Heading4"/>
        <w:tabs>
          <w:tab w:val="left" w:pos="9752"/>
        </w:tabs>
        <w:ind w:right="0"/>
        <w:rPr>
          <w:rFonts w:ascii="Times New Roman" w:hAnsi="Times New Roman"/>
          <w:sz w:val="24"/>
          <w:szCs w:val="24"/>
          <w:lang w:val="en-US"/>
        </w:rPr>
      </w:pPr>
      <w:r w:rsidRPr="008B40AD">
        <w:rPr>
          <w:rFonts w:ascii="Times New Roman" w:hAnsi="Times New Roman"/>
          <w:sz w:val="24"/>
          <w:szCs w:val="24"/>
          <w:lang w:val="en-US"/>
        </w:rPr>
        <w:t>All bank charges, if applicable, shall be borne by Contractor/Supplier only.</w:t>
      </w:r>
    </w:p>
    <w:p w14:paraId="20FC5F3C" w14:textId="77777777" w:rsidR="00F6285F" w:rsidRPr="008B40AD" w:rsidRDefault="002B0E88">
      <w:pPr>
        <w:pStyle w:val="Heading4"/>
        <w:tabs>
          <w:tab w:val="left" w:pos="9752"/>
        </w:tabs>
        <w:ind w:right="0"/>
        <w:rPr>
          <w:rFonts w:ascii="Times New Roman" w:eastAsiaTheme="minorHAnsi" w:hAnsi="Times New Roman"/>
          <w:b/>
          <w:sz w:val="24"/>
          <w:szCs w:val="24"/>
          <w:lang w:val="en-US"/>
        </w:rPr>
      </w:pPr>
      <w:r w:rsidRPr="008B40AD">
        <w:rPr>
          <w:rFonts w:ascii="Times New Roman" w:eastAsiaTheme="minorHAnsi" w:hAnsi="Times New Roman"/>
          <w:b/>
          <w:sz w:val="24"/>
          <w:szCs w:val="24"/>
        </w:rPr>
        <w:t xml:space="preserve">Payment Schedule </w:t>
      </w:r>
    </w:p>
    <w:p w14:paraId="0CDE56E5" w14:textId="77777777" w:rsidR="00F6285F" w:rsidRPr="008B40AD" w:rsidRDefault="002B0E88">
      <w:pPr>
        <w:pStyle w:val="Heading5"/>
        <w:tabs>
          <w:tab w:val="left" w:pos="9752"/>
        </w:tabs>
        <w:rPr>
          <w:rFonts w:ascii="Times New Roman" w:hAnsi="Times New Roman"/>
          <w:sz w:val="24"/>
          <w:lang w:val="en-US"/>
        </w:rPr>
      </w:pPr>
      <w:r w:rsidRPr="008B40AD">
        <w:rPr>
          <w:rFonts w:ascii="Times New Roman" w:eastAsiaTheme="minorHAnsi" w:hAnsi="Times New Roman"/>
          <w:sz w:val="24"/>
        </w:rPr>
        <w:t xml:space="preserve">The payment </w:t>
      </w:r>
      <w:r w:rsidRPr="008B40AD">
        <w:rPr>
          <w:rFonts w:ascii="Times New Roman" w:eastAsiaTheme="minorHAnsi" w:hAnsi="Times New Roman"/>
          <w:sz w:val="24"/>
          <w:lang w:val="en-US"/>
        </w:rPr>
        <w:t xml:space="preserve">to the Contractor/Supplier </w:t>
      </w:r>
      <w:r w:rsidRPr="008B40AD">
        <w:rPr>
          <w:rFonts w:ascii="Times New Roman" w:eastAsiaTheme="minorHAnsi" w:hAnsi="Times New Roman"/>
          <w:sz w:val="24"/>
        </w:rPr>
        <w:t>will be made as per the following terms</w:t>
      </w:r>
      <w:r w:rsidRPr="008B40AD">
        <w:rPr>
          <w:rFonts w:ascii="Times New Roman" w:eastAsiaTheme="minorHAnsi" w:hAnsi="Times New Roman"/>
          <w:sz w:val="24"/>
          <w:lang w:val="en-US"/>
        </w:rPr>
        <w:t xml:space="preserve"> (</w:t>
      </w:r>
      <w:r w:rsidRPr="008B40AD">
        <w:rPr>
          <w:rFonts w:ascii="Times New Roman" w:eastAsiaTheme="minorHAnsi" w:hAnsi="Times New Roman"/>
          <w:b/>
          <w:bCs w:val="0"/>
          <w:color w:val="0070C0"/>
          <w:sz w:val="24"/>
          <w:szCs w:val="20"/>
          <w:u w:val="single"/>
          <w:lang w:val="en-US" w:eastAsia="en-IN"/>
        </w:rPr>
        <w:t>Table-1</w:t>
      </w:r>
      <w:r w:rsidRPr="008B40AD">
        <w:rPr>
          <w:rFonts w:ascii="Times New Roman" w:eastAsiaTheme="minorHAnsi" w:hAnsi="Times New Roman"/>
          <w:sz w:val="24"/>
          <w:lang w:val="en-US"/>
        </w:rPr>
        <w:t>) of Section-B</w:t>
      </w:r>
      <w:r w:rsidRPr="008B40AD">
        <w:rPr>
          <w:rFonts w:ascii="Times New Roman" w:eastAsiaTheme="minorHAnsi" w:hAnsi="Times New Roman"/>
          <w:sz w:val="24"/>
        </w:rPr>
        <w:t>,</w:t>
      </w:r>
      <w:r w:rsidRPr="008B40AD">
        <w:rPr>
          <w:rFonts w:ascii="Times New Roman" w:eastAsiaTheme="minorHAnsi" w:hAnsi="Times New Roman"/>
          <w:sz w:val="24"/>
          <w:lang w:val="en-US"/>
        </w:rPr>
        <w:t xml:space="preserve"> </w:t>
      </w:r>
      <w:r w:rsidRPr="008B40AD">
        <w:rPr>
          <w:rFonts w:ascii="Times New Roman" w:eastAsiaTheme="minorHAnsi" w:hAnsi="Times New Roman"/>
          <w:sz w:val="24"/>
        </w:rPr>
        <w:t>on production of the requisite documents:</w:t>
      </w:r>
      <w:r w:rsidRPr="008B40AD">
        <w:rPr>
          <w:rFonts w:ascii="Times New Roman" w:hAnsi="Times New Roman"/>
          <w:sz w:val="24"/>
        </w:rPr>
        <w:t xml:space="preserve"> </w:t>
      </w:r>
    </w:p>
    <w:p w14:paraId="48B8375A" w14:textId="77777777" w:rsidR="00F6285F" w:rsidRPr="008B40AD" w:rsidRDefault="002B0E88">
      <w:pPr>
        <w:spacing w:line="360" w:lineRule="auto"/>
        <w:jc w:val="center"/>
        <w:rPr>
          <w:rFonts w:ascii="Times New Roman" w:hAnsi="Times New Roman" w:cs="Times New Roman"/>
          <w:b/>
          <w:sz w:val="24"/>
          <w:szCs w:val="24"/>
          <w:u w:val="single"/>
        </w:rPr>
      </w:pPr>
      <w:r w:rsidRPr="008B40AD">
        <w:rPr>
          <w:rFonts w:ascii="Times New Roman" w:hAnsi="Times New Roman" w:cs="Times New Roman"/>
          <w:b/>
          <w:sz w:val="24"/>
          <w:szCs w:val="24"/>
          <w:u w:val="single"/>
        </w:rPr>
        <w:t>Table-1: Payment Schedule:</w:t>
      </w:r>
    </w:p>
    <w:tbl>
      <w:tblPr>
        <w:tblStyle w:val="TableGrid"/>
        <w:tblW w:w="5000" w:type="pct"/>
        <w:tblLook w:val="04A0" w:firstRow="1" w:lastRow="0" w:firstColumn="1" w:lastColumn="0" w:noHBand="0" w:noVBand="1"/>
      </w:tblPr>
      <w:tblGrid>
        <w:gridCol w:w="857"/>
        <w:gridCol w:w="3470"/>
        <w:gridCol w:w="1935"/>
        <w:gridCol w:w="3480"/>
      </w:tblGrid>
      <w:tr w:rsidR="00F6285F" w:rsidRPr="008B40AD" w14:paraId="07CFD5E9" w14:textId="77777777">
        <w:trPr>
          <w:trHeight w:val="358"/>
        </w:trPr>
        <w:tc>
          <w:tcPr>
            <w:tcW w:w="440" w:type="pct"/>
            <w:vAlign w:val="center"/>
          </w:tcPr>
          <w:p w14:paraId="5E305F52" w14:textId="77777777" w:rsidR="00F6285F" w:rsidRPr="008B40AD" w:rsidRDefault="002B0E88">
            <w:pPr>
              <w:tabs>
                <w:tab w:val="left" w:pos="9752"/>
              </w:tabs>
              <w:spacing w:line="276" w:lineRule="auto"/>
              <w:rPr>
                <w:b/>
                <w:bCs/>
                <w:color w:val="000000" w:themeColor="text1"/>
                <w:sz w:val="24"/>
                <w:szCs w:val="24"/>
              </w:rPr>
            </w:pPr>
            <w:r w:rsidRPr="008B40AD">
              <w:rPr>
                <w:b/>
                <w:bCs/>
                <w:color w:val="000000" w:themeColor="text1"/>
                <w:sz w:val="24"/>
                <w:szCs w:val="24"/>
              </w:rPr>
              <w:t>Sr. No.</w:t>
            </w:r>
          </w:p>
        </w:tc>
        <w:tc>
          <w:tcPr>
            <w:tcW w:w="1781" w:type="pct"/>
            <w:vAlign w:val="center"/>
          </w:tcPr>
          <w:p w14:paraId="00C5AEA6" w14:textId="77777777" w:rsidR="00F6285F" w:rsidRPr="008B40AD" w:rsidRDefault="002B0E88">
            <w:pPr>
              <w:tabs>
                <w:tab w:val="left" w:pos="9752"/>
              </w:tabs>
              <w:spacing w:line="276" w:lineRule="auto"/>
              <w:rPr>
                <w:b/>
                <w:bCs/>
                <w:color w:val="000000" w:themeColor="text1"/>
                <w:sz w:val="24"/>
                <w:szCs w:val="24"/>
              </w:rPr>
            </w:pPr>
            <w:r w:rsidRPr="008B40AD">
              <w:rPr>
                <w:b/>
                <w:bCs/>
                <w:color w:val="000000" w:themeColor="text1"/>
                <w:sz w:val="24"/>
                <w:szCs w:val="24"/>
              </w:rPr>
              <w:t>Mile-stone for payment</w:t>
            </w:r>
          </w:p>
        </w:tc>
        <w:tc>
          <w:tcPr>
            <w:tcW w:w="993" w:type="pct"/>
            <w:vAlign w:val="center"/>
          </w:tcPr>
          <w:p w14:paraId="3AC9D253" w14:textId="77777777" w:rsidR="00F6285F" w:rsidRPr="008B40AD" w:rsidRDefault="002B0E88">
            <w:pPr>
              <w:tabs>
                <w:tab w:val="left" w:pos="9752"/>
              </w:tabs>
              <w:spacing w:line="276" w:lineRule="auto"/>
              <w:rPr>
                <w:b/>
                <w:bCs/>
                <w:color w:val="000000" w:themeColor="text1"/>
                <w:sz w:val="24"/>
                <w:szCs w:val="24"/>
              </w:rPr>
            </w:pPr>
            <w:r w:rsidRPr="008B40AD">
              <w:rPr>
                <w:b/>
                <w:bCs/>
                <w:color w:val="000000" w:themeColor="text1"/>
                <w:sz w:val="24"/>
                <w:szCs w:val="24"/>
              </w:rPr>
              <w:t>% of PO value (basic amount) for payment</w:t>
            </w:r>
          </w:p>
        </w:tc>
        <w:tc>
          <w:tcPr>
            <w:tcW w:w="1786" w:type="pct"/>
          </w:tcPr>
          <w:p w14:paraId="6B968095" w14:textId="77777777" w:rsidR="00F6285F" w:rsidRPr="008B40AD" w:rsidRDefault="002B0E88">
            <w:pPr>
              <w:tabs>
                <w:tab w:val="left" w:pos="9752"/>
              </w:tabs>
              <w:spacing w:line="276" w:lineRule="auto"/>
              <w:rPr>
                <w:b/>
                <w:bCs/>
                <w:color w:val="000000" w:themeColor="text1"/>
                <w:sz w:val="24"/>
                <w:szCs w:val="24"/>
              </w:rPr>
            </w:pPr>
            <w:r w:rsidRPr="008B40AD">
              <w:rPr>
                <w:b/>
                <w:bCs/>
                <w:color w:val="000000" w:themeColor="text1"/>
                <w:sz w:val="24"/>
                <w:szCs w:val="24"/>
              </w:rPr>
              <w:t>Documents required from the Supplier for release of payment</w:t>
            </w:r>
          </w:p>
        </w:tc>
      </w:tr>
      <w:tr w:rsidR="00F6285F" w:rsidRPr="008B40AD" w14:paraId="4F12DFB6" w14:textId="77777777">
        <w:trPr>
          <w:trHeight w:val="701"/>
        </w:trPr>
        <w:tc>
          <w:tcPr>
            <w:tcW w:w="440" w:type="pct"/>
            <w:vAlign w:val="center"/>
          </w:tcPr>
          <w:p w14:paraId="4B4DEFD6" w14:textId="77777777" w:rsidR="00F6285F" w:rsidRPr="008B40AD" w:rsidRDefault="002B0E88">
            <w:pPr>
              <w:tabs>
                <w:tab w:val="left" w:pos="9752"/>
              </w:tabs>
              <w:spacing w:line="276" w:lineRule="auto"/>
              <w:ind w:left="-378" w:firstLine="378"/>
              <w:rPr>
                <w:bCs/>
                <w:color w:val="000000" w:themeColor="text1"/>
                <w:sz w:val="24"/>
                <w:szCs w:val="24"/>
              </w:rPr>
            </w:pPr>
            <w:r w:rsidRPr="008B40AD">
              <w:rPr>
                <w:bCs/>
                <w:color w:val="000000" w:themeColor="text1"/>
                <w:sz w:val="24"/>
                <w:szCs w:val="24"/>
              </w:rPr>
              <w:t>01</w:t>
            </w:r>
          </w:p>
        </w:tc>
        <w:tc>
          <w:tcPr>
            <w:tcW w:w="1781" w:type="pct"/>
            <w:vAlign w:val="center"/>
          </w:tcPr>
          <w:p w14:paraId="07F6B452" w14:textId="77777777" w:rsidR="00F6285F" w:rsidRPr="008B40AD" w:rsidRDefault="002B0E88">
            <w:pPr>
              <w:tabs>
                <w:tab w:val="left" w:pos="9752"/>
              </w:tabs>
              <w:spacing w:line="276" w:lineRule="auto"/>
              <w:rPr>
                <w:bCs/>
                <w:color w:val="000000" w:themeColor="text1"/>
                <w:sz w:val="24"/>
                <w:szCs w:val="24"/>
              </w:rPr>
            </w:pPr>
            <w:r w:rsidRPr="008B40AD">
              <w:rPr>
                <w:bCs/>
                <w:color w:val="000000" w:themeColor="text1"/>
                <w:sz w:val="24"/>
                <w:szCs w:val="24"/>
              </w:rPr>
              <w:t>Payment against successful completion of Final acceptance i.e. site acceptance test(s) of all the deliverables specified in the Contract/Order.</w:t>
            </w:r>
          </w:p>
        </w:tc>
        <w:tc>
          <w:tcPr>
            <w:tcW w:w="993" w:type="pct"/>
            <w:vAlign w:val="center"/>
          </w:tcPr>
          <w:p w14:paraId="1E705D85" w14:textId="77777777" w:rsidR="00F6285F" w:rsidRPr="008B40AD" w:rsidRDefault="002B0E88">
            <w:pPr>
              <w:tabs>
                <w:tab w:val="left" w:pos="9752"/>
              </w:tabs>
              <w:spacing w:line="276" w:lineRule="auto"/>
              <w:jc w:val="center"/>
              <w:rPr>
                <w:bCs/>
                <w:color w:val="000000" w:themeColor="text1"/>
                <w:sz w:val="24"/>
                <w:szCs w:val="24"/>
              </w:rPr>
            </w:pPr>
            <w:r w:rsidRPr="008B40AD">
              <w:rPr>
                <w:bCs/>
                <w:color w:val="000000" w:themeColor="text1"/>
                <w:sz w:val="24"/>
                <w:szCs w:val="24"/>
              </w:rPr>
              <w:t>100%</w:t>
            </w:r>
          </w:p>
        </w:tc>
        <w:tc>
          <w:tcPr>
            <w:tcW w:w="1786" w:type="pct"/>
          </w:tcPr>
          <w:p w14:paraId="57C085D7" w14:textId="77777777" w:rsidR="00F6285F" w:rsidRPr="008B40AD" w:rsidRDefault="002B0E88">
            <w:pPr>
              <w:pStyle w:val="ListParagraph"/>
              <w:numPr>
                <w:ilvl w:val="0"/>
                <w:numId w:val="28"/>
              </w:numPr>
              <w:tabs>
                <w:tab w:val="left" w:pos="9752"/>
              </w:tabs>
              <w:spacing w:line="276" w:lineRule="auto"/>
              <w:rPr>
                <w:bCs/>
                <w:color w:val="000000" w:themeColor="text1"/>
                <w:sz w:val="24"/>
                <w:szCs w:val="24"/>
              </w:rPr>
            </w:pPr>
            <w:r w:rsidRPr="008B40AD">
              <w:rPr>
                <w:bCs/>
                <w:color w:val="000000" w:themeColor="text1"/>
                <w:sz w:val="24"/>
                <w:szCs w:val="24"/>
              </w:rPr>
              <w:t>A copy of Final Acceptance Note issued by the Purchaser</w:t>
            </w:r>
          </w:p>
          <w:p w14:paraId="0FDB70BC" w14:textId="77777777" w:rsidR="00F6285F" w:rsidRPr="008B40AD" w:rsidRDefault="002B0E88">
            <w:pPr>
              <w:pStyle w:val="ListParagraph"/>
              <w:numPr>
                <w:ilvl w:val="0"/>
                <w:numId w:val="28"/>
              </w:numPr>
              <w:tabs>
                <w:tab w:val="left" w:pos="9752"/>
              </w:tabs>
              <w:spacing w:line="276" w:lineRule="auto"/>
              <w:rPr>
                <w:bCs/>
                <w:color w:val="000000" w:themeColor="text1"/>
                <w:sz w:val="24"/>
                <w:szCs w:val="24"/>
              </w:rPr>
            </w:pPr>
            <w:r w:rsidRPr="008B40AD">
              <w:rPr>
                <w:bCs/>
                <w:color w:val="000000" w:themeColor="text1"/>
                <w:sz w:val="24"/>
                <w:szCs w:val="24"/>
              </w:rPr>
              <w:t xml:space="preserve">Duly Signed Warranty Certificate </w:t>
            </w:r>
          </w:p>
          <w:p w14:paraId="708097CA" w14:textId="77777777" w:rsidR="00F6285F" w:rsidRPr="008B40AD" w:rsidRDefault="002B0E88">
            <w:pPr>
              <w:pStyle w:val="ListParagraph"/>
              <w:numPr>
                <w:ilvl w:val="0"/>
                <w:numId w:val="28"/>
              </w:numPr>
              <w:tabs>
                <w:tab w:val="left" w:pos="9752"/>
              </w:tabs>
              <w:spacing w:line="276" w:lineRule="auto"/>
              <w:rPr>
                <w:bCs/>
                <w:color w:val="000000" w:themeColor="text1"/>
                <w:sz w:val="24"/>
                <w:szCs w:val="24"/>
              </w:rPr>
            </w:pPr>
            <w:r w:rsidRPr="008B40AD">
              <w:rPr>
                <w:bCs/>
                <w:color w:val="000000" w:themeColor="text1"/>
                <w:sz w:val="24"/>
                <w:szCs w:val="24"/>
              </w:rPr>
              <w:t>Duly signed Pro-forma Invoice in triplicate</w:t>
            </w:r>
          </w:p>
          <w:p w14:paraId="104C02C4" w14:textId="77777777" w:rsidR="00F6285F" w:rsidRPr="008B40AD" w:rsidRDefault="002B0E88">
            <w:pPr>
              <w:pStyle w:val="ListParagraph"/>
              <w:numPr>
                <w:ilvl w:val="0"/>
                <w:numId w:val="28"/>
              </w:numPr>
              <w:tabs>
                <w:tab w:val="left" w:pos="9752"/>
              </w:tabs>
              <w:spacing w:line="276" w:lineRule="auto"/>
              <w:rPr>
                <w:bCs/>
                <w:color w:val="000000" w:themeColor="text1"/>
                <w:sz w:val="24"/>
                <w:szCs w:val="24"/>
              </w:rPr>
            </w:pPr>
            <w:r w:rsidRPr="008B40AD">
              <w:rPr>
                <w:rFonts w:eastAsiaTheme="minorHAnsi"/>
                <w:bCs/>
                <w:color w:val="000000" w:themeColor="text1"/>
                <w:sz w:val="24"/>
                <w:szCs w:val="24"/>
              </w:rPr>
              <w:lastRenderedPageBreak/>
              <w:t xml:space="preserve">Extension of Performance Security Bank Guarantee (PSBG) (if applicable) for 5% of contract/order value </w:t>
            </w:r>
          </w:p>
        </w:tc>
      </w:tr>
      <w:tr w:rsidR="00F6285F" w:rsidRPr="008B40AD" w14:paraId="0F5D1A7B" w14:textId="77777777">
        <w:trPr>
          <w:trHeight w:val="594"/>
        </w:trPr>
        <w:tc>
          <w:tcPr>
            <w:tcW w:w="2221" w:type="pct"/>
            <w:gridSpan w:val="2"/>
            <w:vAlign w:val="center"/>
          </w:tcPr>
          <w:p w14:paraId="221D2009" w14:textId="77777777" w:rsidR="00F6285F" w:rsidRPr="008B40AD" w:rsidRDefault="002B0E88">
            <w:pPr>
              <w:tabs>
                <w:tab w:val="left" w:pos="9752"/>
              </w:tabs>
              <w:spacing w:line="276" w:lineRule="auto"/>
              <w:rPr>
                <w:bCs/>
                <w:color w:val="000000" w:themeColor="text1"/>
                <w:sz w:val="24"/>
                <w:szCs w:val="24"/>
              </w:rPr>
            </w:pPr>
            <w:r w:rsidRPr="008B40AD">
              <w:rPr>
                <w:bCs/>
                <w:color w:val="000000" w:themeColor="text1"/>
                <w:sz w:val="24"/>
                <w:szCs w:val="24"/>
              </w:rPr>
              <w:lastRenderedPageBreak/>
              <w:t>Total</w:t>
            </w:r>
          </w:p>
        </w:tc>
        <w:tc>
          <w:tcPr>
            <w:tcW w:w="993" w:type="pct"/>
            <w:vAlign w:val="center"/>
          </w:tcPr>
          <w:p w14:paraId="5262C7B8" w14:textId="77777777" w:rsidR="00F6285F" w:rsidRPr="008B40AD" w:rsidRDefault="002B0E88">
            <w:pPr>
              <w:tabs>
                <w:tab w:val="left" w:pos="9752"/>
              </w:tabs>
              <w:spacing w:line="276" w:lineRule="auto"/>
              <w:jc w:val="center"/>
              <w:rPr>
                <w:bCs/>
                <w:color w:val="000000" w:themeColor="text1"/>
                <w:sz w:val="24"/>
                <w:szCs w:val="24"/>
              </w:rPr>
            </w:pPr>
            <w:r w:rsidRPr="008B40AD">
              <w:rPr>
                <w:bCs/>
                <w:color w:val="000000" w:themeColor="text1"/>
                <w:sz w:val="24"/>
                <w:szCs w:val="24"/>
              </w:rPr>
              <w:t>100%</w:t>
            </w:r>
          </w:p>
        </w:tc>
        <w:tc>
          <w:tcPr>
            <w:tcW w:w="1786" w:type="pct"/>
          </w:tcPr>
          <w:p w14:paraId="3294BE81" w14:textId="77777777" w:rsidR="00F6285F" w:rsidRPr="008B40AD" w:rsidRDefault="00F6285F">
            <w:pPr>
              <w:tabs>
                <w:tab w:val="left" w:pos="9752"/>
              </w:tabs>
              <w:spacing w:line="276" w:lineRule="auto"/>
              <w:rPr>
                <w:bCs/>
                <w:color w:val="000000" w:themeColor="text1"/>
                <w:sz w:val="24"/>
                <w:szCs w:val="24"/>
              </w:rPr>
            </w:pPr>
          </w:p>
        </w:tc>
      </w:tr>
    </w:tbl>
    <w:p w14:paraId="01CD9C55" w14:textId="77777777" w:rsidR="00F6285F" w:rsidRPr="008B40AD" w:rsidRDefault="00F6285F">
      <w:pPr>
        <w:rPr>
          <w:lang w:val="en-US"/>
        </w:rPr>
      </w:pPr>
    </w:p>
    <w:p w14:paraId="47F30C78" w14:textId="77777777" w:rsidR="00F6285F" w:rsidRPr="008B40AD" w:rsidRDefault="00F6285F">
      <w:pPr>
        <w:rPr>
          <w:lang w:val="en-US"/>
        </w:rPr>
      </w:pPr>
    </w:p>
    <w:p w14:paraId="52323C26" w14:textId="77777777" w:rsidR="00F6285F" w:rsidRPr="008B40AD" w:rsidRDefault="002B0E88">
      <w:pPr>
        <w:pStyle w:val="Heading2"/>
        <w:tabs>
          <w:tab w:val="left" w:pos="9752"/>
        </w:tabs>
        <w:rPr>
          <w:rFonts w:ascii="Times New Roman" w:hAnsi="Times New Roman" w:cs="Times New Roman"/>
          <w:sz w:val="24"/>
          <w:szCs w:val="24"/>
        </w:rPr>
      </w:pPr>
      <w:bookmarkStart w:id="2280" w:name="_Toc444076361"/>
      <w:bookmarkStart w:id="2281" w:name="_Toc444076536"/>
      <w:bookmarkStart w:id="2282" w:name="_Toc444076366"/>
      <w:bookmarkStart w:id="2283" w:name="_Toc444076541"/>
      <w:bookmarkStart w:id="2284" w:name="_Toc444076373"/>
      <w:bookmarkStart w:id="2285" w:name="_Toc444076548"/>
      <w:bookmarkStart w:id="2286" w:name="_Toc444076374"/>
      <w:bookmarkStart w:id="2287" w:name="_Toc444076549"/>
      <w:bookmarkStart w:id="2288" w:name="_Toc444076375"/>
      <w:bookmarkStart w:id="2289" w:name="_Toc444076550"/>
      <w:bookmarkStart w:id="2290" w:name="_Toc393879272"/>
      <w:bookmarkStart w:id="2291" w:name="_Toc393880011"/>
      <w:bookmarkStart w:id="2292" w:name="_Toc393880150"/>
      <w:bookmarkStart w:id="2293" w:name="_Toc393879273"/>
      <w:bookmarkStart w:id="2294" w:name="_Toc393880012"/>
      <w:bookmarkStart w:id="2295" w:name="_Toc393880151"/>
      <w:bookmarkStart w:id="2296" w:name="_Toc393879276"/>
      <w:bookmarkStart w:id="2297" w:name="_Toc393880015"/>
      <w:bookmarkStart w:id="2298" w:name="_Toc393880154"/>
      <w:bookmarkStart w:id="2299" w:name="_Toc393879282"/>
      <w:bookmarkStart w:id="2300" w:name="_Toc393880021"/>
      <w:bookmarkStart w:id="2301" w:name="_Toc393880160"/>
      <w:bookmarkStart w:id="2302" w:name="_Toc393879284"/>
      <w:bookmarkStart w:id="2303" w:name="_Toc393880023"/>
      <w:bookmarkStart w:id="2304" w:name="_Toc393880162"/>
      <w:bookmarkStart w:id="2305" w:name="_Toc393879288"/>
      <w:bookmarkStart w:id="2306" w:name="_Toc393880027"/>
      <w:bookmarkStart w:id="2307" w:name="_Toc393880166"/>
      <w:bookmarkStart w:id="2308" w:name="_Toc444076378"/>
      <w:bookmarkStart w:id="2309" w:name="_Toc444076553"/>
      <w:bookmarkStart w:id="2310" w:name="_Toc444076379"/>
      <w:bookmarkStart w:id="2311" w:name="_Toc444076554"/>
      <w:bookmarkStart w:id="2312" w:name="_Toc444076381"/>
      <w:bookmarkStart w:id="2313" w:name="_Toc444076556"/>
      <w:bookmarkStart w:id="2314" w:name="_Toc393879293"/>
      <w:bookmarkStart w:id="2315" w:name="_Toc393880032"/>
      <w:bookmarkStart w:id="2316" w:name="_Toc393880171"/>
      <w:bookmarkStart w:id="2317" w:name="_Toc386544121"/>
      <w:bookmarkStart w:id="2318" w:name="_Toc387392930"/>
      <w:bookmarkStart w:id="2319" w:name="_Toc439871660"/>
      <w:bookmarkStart w:id="2320" w:name="_Toc199842485"/>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r w:rsidRPr="008B40AD">
        <w:rPr>
          <w:rFonts w:ascii="Times New Roman" w:hAnsi="Times New Roman" w:cs="Times New Roman"/>
          <w:sz w:val="24"/>
          <w:szCs w:val="24"/>
        </w:rPr>
        <w:t xml:space="preserve">Inspections and </w:t>
      </w:r>
      <w:bookmarkEnd w:id="2317"/>
      <w:bookmarkEnd w:id="2318"/>
      <w:bookmarkEnd w:id="2319"/>
      <w:r w:rsidRPr="008B40AD">
        <w:rPr>
          <w:rFonts w:ascii="Times New Roman" w:hAnsi="Times New Roman" w:cs="Times New Roman"/>
          <w:sz w:val="24"/>
          <w:szCs w:val="24"/>
        </w:rPr>
        <w:t>Dispatch Clearance</w:t>
      </w:r>
      <w:bookmarkEnd w:id="2320"/>
    </w:p>
    <w:p w14:paraId="6C3A6581" w14:textId="77777777" w:rsidR="00F6285F" w:rsidRPr="008B40AD" w:rsidRDefault="002B0E88">
      <w:pPr>
        <w:tabs>
          <w:tab w:val="left" w:pos="9752"/>
        </w:tabs>
        <w:ind w:left="864"/>
        <w:rPr>
          <w:rFonts w:ascii="Times New Roman" w:hAnsi="Times New Roman" w:cs="Times New Roman"/>
          <w:sz w:val="24"/>
          <w:szCs w:val="24"/>
          <w:lang w:val="en-US"/>
        </w:rPr>
      </w:pPr>
      <w:r w:rsidRPr="008B40AD">
        <w:rPr>
          <w:rFonts w:ascii="Times New Roman" w:hAnsi="Times New Roman" w:cs="Times New Roman"/>
          <w:sz w:val="24"/>
          <w:szCs w:val="24"/>
        </w:rPr>
        <w:t xml:space="preserve">Refer to Part-1 of ATC document for Scope of Supply, Work and Technical Specifications and details </w:t>
      </w:r>
      <w:r w:rsidRPr="008B40AD">
        <w:rPr>
          <w:rFonts w:ascii="Times New Roman" w:hAnsi="Times New Roman" w:cs="Times New Roman"/>
          <w:sz w:val="24"/>
          <w:szCs w:val="24"/>
          <w:lang w:val="en-US"/>
        </w:rPr>
        <w:t xml:space="preserve">regarding </w:t>
      </w:r>
      <w:r w:rsidRPr="008B40AD">
        <w:rPr>
          <w:rFonts w:ascii="Times New Roman" w:hAnsi="Times New Roman" w:cs="Times New Roman"/>
          <w:sz w:val="24"/>
          <w:szCs w:val="24"/>
        </w:rPr>
        <w:t xml:space="preserve">Inspection </w:t>
      </w:r>
      <w:r w:rsidRPr="008B40AD">
        <w:rPr>
          <w:rFonts w:ascii="Times New Roman" w:hAnsi="Times New Roman" w:cs="Times New Roman"/>
          <w:sz w:val="24"/>
          <w:szCs w:val="24"/>
          <w:lang w:val="en-US"/>
        </w:rPr>
        <w:t xml:space="preserve">and acceptance test requirements. </w:t>
      </w:r>
    </w:p>
    <w:p w14:paraId="1754EEB1" w14:textId="77777777" w:rsidR="00F6285F" w:rsidRPr="008B40AD" w:rsidRDefault="002B0E88">
      <w:pPr>
        <w:pStyle w:val="Heading3"/>
        <w:tabs>
          <w:tab w:val="left" w:pos="9752"/>
        </w:tabs>
        <w:spacing w:line="259" w:lineRule="auto"/>
        <w:jc w:val="left"/>
        <w:rPr>
          <w:rFonts w:ascii="Times New Roman" w:hAnsi="Times New Roman" w:cs="Times New Roman"/>
          <w:lang w:val="en-US"/>
        </w:rPr>
      </w:pPr>
      <w:bookmarkStart w:id="2321" w:name="_Toc444076383"/>
      <w:bookmarkStart w:id="2322" w:name="_Toc444076558"/>
      <w:bookmarkStart w:id="2323" w:name="_Toc444076384"/>
      <w:bookmarkStart w:id="2324" w:name="_Toc444076559"/>
      <w:bookmarkStart w:id="2325" w:name="_Toc444076385"/>
      <w:bookmarkStart w:id="2326" w:name="_Toc444076560"/>
      <w:bookmarkStart w:id="2327" w:name="_Toc444076386"/>
      <w:bookmarkStart w:id="2328" w:name="_Toc444076561"/>
      <w:bookmarkStart w:id="2329" w:name="_Toc444076387"/>
      <w:bookmarkStart w:id="2330" w:name="_Toc444076562"/>
      <w:bookmarkStart w:id="2331" w:name="_Toc444076390"/>
      <w:bookmarkStart w:id="2332" w:name="_Toc444076565"/>
      <w:bookmarkStart w:id="2333" w:name="_Toc444076391"/>
      <w:bookmarkStart w:id="2334" w:name="_Toc444076566"/>
      <w:bookmarkStart w:id="2335" w:name="_Toc444076394"/>
      <w:bookmarkStart w:id="2336" w:name="_Toc444076569"/>
      <w:bookmarkStart w:id="2337" w:name="_Toc444076397"/>
      <w:bookmarkStart w:id="2338" w:name="_Toc444076572"/>
      <w:bookmarkStart w:id="2339" w:name="_Toc444076398"/>
      <w:bookmarkStart w:id="2340" w:name="_Toc444076573"/>
      <w:bookmarkStart w:id="2341" w:name="_Toc387392934"/>
      <w:bookmarkStart w:id="2342" w:name="_Toc439871664"/>
      <w:bookmarkStart w:id="2343" w:name="_Toc199842486"/>
      <w:bookmarkStart w:id="2344" w:name="_Toc387179475"/>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r w:rsidRPr="008B40AD">
        <w:rPr>
          <w:rFonts w:ascii="Times New Roman" w:hAnsi="Times New Roman" w:cs="Times New Roman"/>
          <w:lang w:val="en-US"/>
        </w:rPr>
        <w:t>Clearance for Bulk production and Dispatch Clearance</w:t>
      </w:r>
      <w:bookmarkEnd w:id="2341"/>
      <w:bookmarkEnd w:id="2342"/>
      <w:r w:rsidRPr="008B40AD">
        <w:rPr>
          <w:rFonts w:ascii="Times New Roman" w:hAnsi="Times New Roman" w:cs="Times New Roman"/>
          <w:lang w:val="en-US"/>
        </w:rPr>
        <w:t xml:space="preserve"> Note</w:t>
      </w:r>
      <w:bookmarkEnd w:id="2343"/>
    </w:p>
    <w:p w14:paraId="3055B446" w14:textId="77777777" w:rsidR="00F6285F" w:rsidRPr="008B40AD" w:rsidRDefault="002B0E88">
      <w:pPr>
        <w:pStyle w:val="Heading4"/>
        <w:tabs>
          <w:tab w:val="left" w:pos="9752"/>
        </w:tabs>
        <w:ind w:right="0"/>
        <w:rPr>
          <w:rFonts w:ascii="Times New Roman" w:hAnsi="Times New Roman"/>
          <w:sz w:val="24"/>
          <w:szCs w:val="24"/>
        </w:rPr>
      </w:pPr>
      <w:bookmarkStart w:id="2345" w:name="_Toc444076402"/>
      <w:bookmarkStart w:id="2346" w:name="_Toc444076577"/>
      <w:bookmarkStart w:id="2347" w:name="_Toc387392937"/>
      <w:bookmarkStart w:id="2348" w:name="_Toc439871667"/>
      <w:bookmarkEnd w:id="2345"/>
      <w:bookmarkEnd w:id="2346"/>
      <w:r w:rsidRPr="008B40AD">
        <w:rPr>
          <w:rFonts w:ascii="Times New Roman" w:hAnsi="Times New Roman"/>
          <w:sz w:val="24"/>
          <w:szCs w:val="24"/>
        </w:rPr>
        <w:t xml:space="preserve">Contractor/Supplier shall obtain a </w:t>
      </w:r>
      <w:r w:rsidRPr="008B40AD">
        <w:rPr>
          <w:rFonts w:ascii="Times New Roman" w:hAnsi="Times New Roman"/>
          <w:lang w:val="en-US"/>
        </w:rPr>
        <w:t xml:space="preserve">Clearance for Bulk production </w:t>
      </w:r>
      <w:r w:rsidRPr="008B40AD">
        <w:rPr>
          <w:rFonts w:ascii="Times New Roman" w:hAnsi="Times New Roman"/>
          <w:sz w:val="24"/>
          <w:szCs w:val="24"/>
        </w:rPr>
        <w:t xml:space="preserve">on satisfactory </w:t>
      </w:r>
      <w:r w:rsidRPr="008B40AD">
        <w:rPr>
          <w:rFonts w:ascii="Times New Roman" w:hAnsi="Times New Roman"/>
          <w:sz w:val="24"/>
          <w:szCs w:val="24"/>
          <w:lang w:val="en-US"/>
        </w:rPr>
        <w:t xml:space="preserve">completion of pre-manufacturing qualification tests of first feedthrough </w:t>
      </w:r>
      <w:r w:rsidRPr="008B40AD">
        <w:rPr>
          <w:rFonts w:ascii="Times New Roman" w:hAnsi="Times New Roman"/>
          <w:sz w:val="24"/>
          <w:szCs w:val="24"/>
        </w:rPr>
        <w:t xml:space="preserve">from ITER-India </w:t>
      </w:r>
      <w:r w:rsidRPr="008B40AD">
        <w:rPr>
          <w:rFonts w:ascii="Times New Roman" w:hAnsi="Times New Roman"/>
          <w:sz w:val="24"/>
          <w:szCs w:val="24"/>
          <w:lang w:val="en-US"/>
        </w:rPr>
        <w:t xml:space="preserve">Commercial Coordinator </w:t>
      </w:r>
      <w:r w:rsidRPr="008B40AD">
        <w:rPr>
          <w:rFonts w:ascii="Times New Roman" w:hAnsi="Times New Roman"/>
          <w:sz w:val="24"/>
          <w:szCs w:val="24"/>
        </w:rPr>
        <w:t xml:space="preserve">before </w:t>
      </w:r>
      <w:r w:rsidRPr="008B40AD">
        <w:rPr>
          <w:rFonts w:ascii="Times New Roman" w:hAnsi="Times New Roman"/>
          <w:sz w:val="24"/>
          <w:szCs w:val="24"/>
          <w:lang w:val="en-US"/>
        </w:rPr>
        <w:t>going ahead for bulk production</w:t>
      </w:r>
      <w:r w:rsidRPr="008B40AD">
        <w:rPr>
          <w:rFonts w:ascii="Times New Roman" w:hAnsi="Times New Roman"/>
          <w:sz w:val="24"/>
          <w:szCs w:val="24"/>
        </w:rPr>
        <w:t>.</w:t>
      </w:r>
      <w:r w:rsidRPr="008B40AD">
        <w:rPr>
          <w:rFonts w:ascii="Times New Roman" w:hAnsi="Times New Roman"/>
          <w:sz w:val="24"/>
          <w:szCs w:val="24"/>
          <w:lang w:val="en-US"/>
        </w:rPr>
        <w:t xml:space="preserve"> Refer section no. 4.2 of Part-I for technical details.</w:t>
      </w:r>
    </w:p>
    <w:p w14:paraId="62F1AF34" w14:textId="77777777" w:rsidR="00F6285F" w:rsidRPr="008B40AD" w:rsidRDefault="002B0E88">
      <w:pPr>
        <w:pStyle w:val="Heading4"/>
        <w:tabs>
          <w:tab w:val="left" w:pos="9752"/>
        </w:tabs>
        <w:ind w:right="0"/>
        <w:rPr>
          <w:rFonts w:ascii="Times New Roman" w:hAnsi="Times New Roman"/>
          <w:sz w:val="24"/>
          <w:szCs w:val="24"/>
        </w:rPr>
      </w:pPr>
      <w:r w:rsidRPr="008B40AD">
        <w:rPr>
          <w:rFonts w:ascii="Times New Roman" w:hAnsi="Times New Roman"/>
          <w:sz w:val="24"/>
          <w:szCs w:val="24"/>
        </w:rPr>
        <w:t>Contractor/Supplier shall obtain a Dispatch Clearance Note</w:t>
      </w:r>
      <w:r w:rsidRPr="008B40AD">
        <w:rPr>
          <w:rFonts w:ascii="Times New Roman" w:hAnsi="Times New Roman"/>
          <w:sz w:val="24"/>
          <w:szCs w:val="24"/>
          <w:lang w:val="en-US"/>
        </w:rPr>
        <w:t xml:space="preserve"> (DCN)</w:t>
      </w:r>
      <w:r w:rsidRPr="008B40AD">
        <w:rPr>
          <w:rFonts w:ascii="Times New Roman" w:hAnsi="Times New Roman"/>
          <w:sz w:val="24"/>
          <w:szCs w:val="24"/>
        </w:rPr>
        <w:t xml:space="preserve"> on satisfactory pre</w:t>
      </w:r>
      <w:r w:rsidRPr="008B40AD">
        <w:rPr>
          <w:rFonts w:ascii="Times New Roman" w:hAnsi="Times New Roman"/>
          <w:sz w:val="24"/>
          <w:szCs w:val="24"/>
          <w:lang w:val="en-US"/>
        </w:rPr>
        <w:t>-</w:t>
      </w:r>
      <w:r w:rsidRPr="008B40AD">
        <w:rPr>
          <w:rFonts w:ascii="Times New Roman" w:hAnsi="Times New Roman"/>
          <w:sz w:val="24"/>
          <w:szCs w:val="24"/>
        </w:rPr>
        <w:t xml:space="preserve"> dispatch inspection </w:t>
      </w:r>
      <w:r w:rsidRPr="008B40AD">
        <w:rPr>
          <w:rFonts w:ascii="Times New Roman" w:hAnsi="Times New Roman"/>
          <w:sz w:val="24"/>
          <w:szCs w:val="24"/>
          <w:lang w:val="en-US"/>
        </w:rPr>
        <w:t xml:space="preserve">/ factory acceptance </w:t>
      </w:r>
      <w:r w:rsidRPr="008B40AD">
        <w:rPr>
          <w:rFonts w:ascii="Times New Roman" w:hAnsi="Times New Roman"/>
          <w:sz w:val="24"/>
          <w:szCs w:val="24"/>
        </w:rPr>
        <w:t>of Items/</w:t>
      </w:r>
      <w:r w:rsidRPr="008B40AD">
        <w:rPr>
          <w:rFonts w:ascii="Times New Roman" w:hAnsi="Times New Roman"/>
          <w:sz w:val="24"/>
          <w:szCs w:val="24"/>
          <w:lang w:val="en-US"/>
        </w:rPr>
        <w:t xml:space="preserve">System </w:t>
      </w:r>
      <w:r w:rsidRPr="008B40AD">
        <w:rPr>
          <w:rFonts w:ascii="Times New Roman" w:hAnsi="Times New Roman"/>
          <w:sz w:val="24"/>
          <w:szCs w:val="24"/>
        </w:rPr>
        <w:t xml:space="preserve">from ITER-India </w:t>
      </w:r>
      <w:r w:rsidRPr="008B40AD">
        <w:rPr>
          <w:rFonts w:ascii="Times New Roman" w:hAnsi="Times New Roman"/>
          <w:sz w:val="24"/>
          <w:szCs w:val="24"/>
          <w:lang w:val="en-US"/>
        </w:rPr>
        <w:t xml:space="preserve">Commercial Coordinator </w:t>
      </w:r>
      <w:r w:rsidRPr="008B40AD">
        <w:rPr>
          <w:rFonts w:ascii="Times New Roman" w:hAnsi="Times New Roman"/>
          <w:sz w:val="24"/>
          <w:szCs w:val="24"/>
        </w:rPr>
        <w:t>before effecting the dispatch.</w:t>
      </w:r>
    </w:p>
    <w:p w14:paraId="6CDB4C8F" w14:textId="77777777" w:rsidR="00F6285F" w:rsidRPr="008B40AD" w:rsidRDefault="002B0E88">
      <w:pPr>
        <w:pStyle w:val="Heading4"/>
        <w:tabs>
          <w:tab w:val="left" w:pos="9752"/>
        </w:tabs>
        <w:ind w:right="0"/>
        <w:rPr>
          <w:rFonts w:ascii="Times New Roman" w:hAnsi="Times New Roman"/>
          <w:sz w:val="24"/>
          <w:szCs w:val="24"/>
        </w:rPr>
      </w:pPr>
      <w:r w:rsidRPr="008B40AD">
        <w:rPr>
          <w:rFonts w:ascii="Times New Roman" w:hAnsi="Times New Roman"/>
          <w:sz w:val="24"/>
          <w:szCs w:val="24"/>
        </w:rPr>
        <w:t xml:space="preserve">The Contractor is not </w:t>
      </w:r>
      <w:r w:rsidRPr="008B40AD">
        <w:rPr>
          <w:rFonts w:ascii="Times New Roman" w:hAnsi="Times New Roman"/>
          <w:sz w:val="24"/>
          <w:szCs w:val="24"/>
          <w:lang w:val="en-US"/>
        </w:rPr>
        <w:t xml:space="preserve">allowed </w:t>
      </w:r>
      <w:r w:rsidRPr="008B40AD">
        <w:rPr>
          <w:rFonts w:ascii="Times New Roman" w:hAnsi="Times New Roman"/>
          <w:sz w:val="24"/>
          <w:szCs w:val="24"/>
        </w:rPr>
        <w:t>to make partial shipment without written consent of the Purchaser.</w:t>
      </w:r>
    </w:p>
    <w:p w14:paraId="3414EEA7" w14:textId="77777777" w:rsidR="00F6285F" w:rsidRPr="008B40AD" w:rsidRDefault="002B0E88">
      <w:pPr>
        <w:pStyle w:val="Heading2"/>
        <w:tabs>
          <w:tab w:val="left" w:pos="9752"/>
        </w:tabs>
        <w:rPr>
          <w:rFonts w:ascii="Times New Roman" w:hAnsi="Times New Roman" w:cs="Times New Roman"/>
          <w:sz w:val="24"/>
          <w:szCs w:val="24"/>
          <w:lang w:val="en-US"/>
        </w:rPr>
      </w:pPr>
      <w:bookmarkStart w:id="2349" w:name="_Toc199842487"/>
      <w:r w:rsidRPr="008B40AD">
        <w:rPr>
          <w:rFonts w:ascii="Times New Roman" w:hAnsi="Times New Roman" w:cs="Times New Roman"/>
          <w:sz w:val="24"/>
          <w:szCs w:val="24"/>
          <w:lang w:val="en-US"/>
        </w:rPr>
        <w:t>Packing, Labelling</w:t>
      </w:r>
      <w:bookmarkEnd w:id="2347"/>
      <w:bookmarkEnd w:id="2348"/>
      <w:r w:rsidRPr="008B40AD">
        <w:rPr>
          <w:rFonts w:ascii="Times New Roman" w:hAnsi="Times New Roman" w:cs="Times New Roman"/>
          <w:sz w:val="24"/>
          <w:szCs w:val="24"/>
          <w:lang w:val="en-US"/>
        </w:rPr>
        <w:t>, Insurance and Delivery Instructions</w:t>
      </w:r>
      <w:bookmarkEnd w:id="2349"/>
    </w:p>
    <w:p w14:paraId="22145B4E" w14:textId="77777777" w:rsidR="00F6285F" w:rsidRPr="008B40AD" w:rsidRDefault="002B0E88">
      <w:pPr>
        <w:pStyle w:val="Heading3"/>
        <w:tabs>
          <w:tab w:val="left" w:pos="9752"/>
        </w:tabs>
        <w:rPr>
          <w:rFonts w:ascii="Times New Roman" w:hAnsi="Times New Roman" w:cs="Times New Roman"/>
          <w:lang w:val="en-US"/>
        </w:rPr>
      </w:pPr>
      <w:bookmarkStart w:id="2350" w:name="_Toc387392938"/>
      <w:bookmarkStart w:id="2351" w:name="_Toc439871668"/>
      <w:bookmarkStart w:id="2352" w:name="_Toc199842488"/>
      <w:r w:rsidRPr="008B40AD">
        <w:rPr>
          <w:rFonts w:ascii="Times New Roman" w:hAnsi="Times New Roman" w:cs="Times New Roman"/>
          <w:lang w:val="en-US"/>
        </w:rPr>
        <w:t>Packing and handling Instructions</w:t>
      </w:r>
      <w:bookmarkEnd w:id="2350"/>
      <w:bookmarkEnd w:id="2351"/>
      <w:bookmarkEnd w:id="2352"/>
    </w:p>
    <w:p w14:paraId="01FF82A0" w14:textId="77777777" w:rsidR="00F6285F" w:rsidRPr="008B40AD" w:rsidRDefault="002B0E88">
      <w:pPr>
        <w:pStyle w:val="Heading4"/>
      </w:pPr>
      <w:r w:rsidRPr="008B40AD">
        <w:rPr>
          <w:lang w:val="en-US"/>
        </w:rPr>
        <w:t>Careful handling, packaging is required to ensure safety of Ordered Items</w:t>
      </w:r>
      <w:r w:rsidRPr="008B40AD">
        <w:rPr>
          <w:b/>
          <w:lang w:val="en-US"/>
        </w:rPr>
        <w:t>.</w:t>
      </w:r>
      <w:r w:rsidRPr="008B40AD">
        <w:rPr>
          <w:lang w:val="en-US"/>
        </w:rPr>
        <w:t xml:space="preserve"> </w:t>
      </w:r>
      <w:r w:rsidRPr="008B40AD">
        <w:t>The Contractor/Supplier shall be held responsible</w:t>
      </w:r>
      <w:r w:rsidRPr="008B40AD">
        <w:rPr>
          <w:lang w:val="en-US"/>
        </w:rPr>
        <w:t>, accountable</w:t>
      </w:r>
      <w:r w:rsidRPr="008B40AD">
        <w:t xml:space="preserve"> </w:t>
      </w:r>
      <w:r w:rsidRPr="008B40AD">
        <w:rPr>
          <w:lang w:val="en-US"/>
        </w:rPr>
        <w:t xml:space="preserve">and liable </w:t>
      </w:r>
      <w:r w:rsidRPr="008B40AD">
        <w:t xml:space="preserve">for all </w:t>
      </w:r>
      <w:r w:rsidRPr="008B40AD">
        <w:rPr>
          <w:lang w:val="en-US"/>
        </w:rPr>
        <w:t>loss/</w:t>
      </w:r>
      <w:r w:rsidRPr="008B40AD">
        <w:t xml:space="preserve">damages due to improper </w:t>
      </w:r>
      <w:r w:rsidRPr="008B40AD">
        <w:rPr>
          <w:lang w:val="en-US"/>
        </w:rPr>
        <w:t xml:space="preserve">or poor </w:t>
      </w:r>
      <w:r w:rsidRPr="008B40AD">
        <w:t xml:space="preserve">packing. </w:t>
      </w:r>
    </w:p>
    <w:p w14:paraId="4242EBF2" w14:textId="77777777" w:rsidR="00F6285F" w:rsidRPr="008B40AD" w:rsidRDefault="002B0E88">
      <w:pPr>
        <w:pStyle w:val="Heading4"/>
        <w:tabs>
          <w:tab w:val="left" w:pos="9752"/>
        </w:tabs>
        <w:ind w:right="0"/>
        <w:rPr>
          <w:rFonts w:ascii="Times New Roman" w:hAnsi="Times New Roman"/>
          <w:sz w:val="24"/>
          <w:szCs w:val="24"/>
          <w:lang w:val="en-US" w:eastAsia="en-IN"/>
        </w:rPr>
      </w:pPr>
      <w:r w:rsidRPr="008B40AD">
        <w:rPr>
          <w:rFonts w:ascii="Times New Roman" w:hAnsi="Times New Roman"/>
          <w:sz w:val="24"/>
          <w:szCs w:val="24"/>
        </w:rPr>
        <w:t>Packing should be sturdy and rigid enough to withstand shocks and vibrations during transportation</w:t>
      </w:r>
      <w:r w:rsidRPr="008B40AD">
        <w:rPr>
          <w:rFonts w:ascii="Times New Roman" w:hAnsi="Times New Roman"/>
          <w:sz w:val="24"/>
          <w:szCs w:val="24"/>
          <w:lang w:val="en-US"/>
        </w:rPr>
        <w:t xml:space="preserve"> in and within India. </w:t>
      </w:r>
      <w:r w:rsidRPr="008B40AD">
        <w:rPr>
          <w:rFonts w:ascii="Times New Roman" w:hAnsi="Times New Roman"/>
          <w:sz w:val="24"/>
          <w:szCs w:val="24"/>
        </w:rPr>
        <w:t xml:space="preserve">The Contractor/Supplier shall provide suitable packing such as shock/vibration absorption material to avoid damage during transportation. </w:t>
      </w:r>
      <w:r w:rsidRPr="008B40AD">
        <w:rPr>
          <w:rFonts w:ascii="Times New Roman" w:hAnsi="Times New Roman"/>
          <w:sz w:val="24"/>
          <w:szCs w:val="24"/>
          <w:lang w:eastAsia="en-IN"/>
        </w:rPr>
        <w:t xml:space="preserve">The </w:t>
      </w:r>
      <w:r w:rsidRPr="008B40AD">
        <w:rPr>
          <w:rFonts w:ascii="Times New Roman" w:hAnsi="Times New Roman"/>
          <w:sz w:val="24"/>
          <w:szCs w:val="24"/>
          <w:lang w:val="en-US" w:eastAsia="en-IN"/>
        </w:rPr>
        <w:t>packing arrangement s</w:t>
      </w:r>
      <w:r w:rsidRPr="008B40AD">
        <w:rPr>
          <w:rFonts w:ascii="Times New Roman" w:hAnsi="Times New Roman"/>
          <w:sz w:val="24"/>
          <w:szCs w:val="24"/>
          <w:lang w:eastAsia="en-IN"/>
        </w:rPr>
        <w:t>hall include (but not limited to)</w:t>
      </w:r>
      <w:r w:rsidRPr="008B40AD">
        <w:rPr>
          <w:rFonts w:ascii="Times New Roman" w:hAnsi="Times New Roman"/>
          <w:sz w:val="24"/>
          <w:szCs w:val="24"/>
          <w:lang w:val="en-US" w:eastAsia="en-IN"/>
        </w:rPr>
        <w:t xml:space="preserve"> </w:t>
      </w:r>
      <w:r w:rsidRPr="008B40AD">
        <w:rPr>
          <w:rFonts w:ascii="Times New Roman" w:hAnsi="Times New Roman"/>
          <w:sz w:val="24"/>
          <w:szCs w:val="24"/>
          <w:lang w:eastAsia="en-IN"/>
        </w:rPr>
        <w:t>a necessary list of documentation and appropriate packing, markings, labelling</w:t>
      </w:r>
      <w:r w:rsidRPr="008B40AD">
        <w:rPr>
          <w:rFonts w:ascii="Times New Roman" w:hAnsi="Times New Roman"/>
          <w:sz w:val="24"/>
          <w:szCs w:val="24"/>
          <w:lang w:val="en-US" w:eastAsia="en-IN"/>
        </w:rPr>
        <w:t xml:space="preserve">, handling </w:t>
      </w:r>
      <w:proofErr w:type="gramStart"/>
      <w:r w:rsidRPr="008B40AD">
        <w:rPr>
          <w:rFonts w:ascii="Times New Roman" w:hAnsi="Times New Roman"/>
          <w:sz w:val="24"/>
          <w:szCs w:val="24"/>
          <w:lang w:val="en-US" w:eastAsia="en-IN"/>
        </w:rPr>
        <w:t xml:space="preserve">provisions </w:t>
      </w:r>
      <w:r w:rsidRPr="008B40AD">
        <w:rPr>
          <w:rFonts w:ascii="Times New Roman" w:hAnsi="Times New Roman"/>
          <w:sz w:val="24"/>
          <w:szCs w:val="24"/>
          <w:lang w:eastAsia="en-IN"/>
        </w:rPr>
        <w:t xml:space="preserve"> for</w:t>
      </w:r>
      <w:proofErr w:type="gramEnd"/>
      <w:r w:rsidRPr="008B40AD">
        <w:rPr>
          <w:rFonts w:ascii="Times New Roman" w:hAnsi="Times New Roman"/>
          <w:sz w:val="24"/>
          <w:szCs w:val="24"/>
          <w:lang w:eastAsia="en-IN"/>
        </w:rPr>
        <w:t xml:space="preserve"> the </w:t>
      </w:r>
      <w:r w:rsidRPr="008B40AD">
        <w:rPr>
          <w:rFonts w:ascii="Times New Roman" w:hAnsi="Times New Roman"/>
          <w:sz w:val="24"/>
          <w:szCs w:val="24"/>
          <w:lang w:val="en-US" w:eastAsia="en-IN"/>
        </w:rPr>
        <w:t>items</w:t>
      </w:r>
      <w:r w:rsidRPr="008B40AD">
        <w:rPr>
          <w:rFonts w:ascii="Times New Roman" w:hAnsi="Times New Roman"/>
          <w:sz w:val="24"/>
          <w:szCs w:val="24"/>
          <w:lang w:eastAsia="en-IN"/>
        </w:rPr>
        <w:t>.</w:t>
      </w:r>
    </w:p>
    <w:p w14:paraId="1C62891F" w14:textId="77777777" w:rsidR="00F6285F" w:rsidRPr="008B40AD" w:rsidRDefault="002B0E88">
      <w:pPr>
        <w:pStyle w:val="Heading4"/>
        <w:tabs>
          <w:tab w:val="left" w:pos="9752"/>
        </w:tabs>
        <w:ind w:right="0"/>
        <w:rPr>
          <w:rFonts w:ascii="Times New Roman" w:hAnsi="Times New Roman"/>
          <w:sz w:val="24"/>
          <w:szCs w:val="24"/>
        </w:rPr>
      </w:pPr>
      <w:r w:rsidRPr="008B40AD">
        <w:rPr>
          <w:rFonts w:ascii="Times New Roman" w:hAnsi="Times New Roman"/>
          <w:sz w:val="24"/>
          <w:szCs w:val="24"/>
        </w:rPr>
        <w:t>Any</w:t>
      </w:r>
      <w:r w:rsidRPr="008B40AD">
        <w:rPr>
          <w:rFonts w:ascii="Times New Roman" w:hAnsi="Times New Roman"/>
          <w:sz w:val="24"/>
          <w:szCs w:val="24"/>
          <w:lang w:val="en-US"/>
        </w:rPr>
        <w:t xml:space="preserve"> loss/</w:t>
      </w:r>
      <w:r w:rsidRPr="008B40AD">
        <w:rPr>
          <w:rFonts w:ascii="Times New Roman" w:hAnsi="Times New Roman"/>
          <w:sz w:val="24"/>
          <w:szCs w:val="24"/>
        </w:rPr>
        <w:t>damage to the components during transportation</w:t>
      </w:r>
      <w:r w:rsidRPr="008B40AD">
        <w:rPr>
          <w:rFonts w:ascii="Times New Roman" w:hAnsi="Times New Roman"/>
          <w:sz w:val="24"/>
          <w:szCs w:val="24"/>
          <w:lang w:val="en-US"/>
        </w:rPr>
        <w:t>, unloading</w:t>
      </w:r>
      <w:r w:rsidRPr="008B40AD">
        <w:rPr>
          <w:rFonts w:ascii="Times New Roman" w:hAnsi="Times New Roman"/>
          <w:sz w:val="24"/>
          <w:szCs w:val="24"/>
        </w:rPr>
        <w:t xml:space="preserve"> or due to any other cause</w:t>
      </w:r>
      <w:r w:rsidRPr="008B40AD">
        <w:rPr>
          <w:rFonts w:ascii="Times New Roman" w:hAnsi="Times New Roman"/>
          <w:sz w:val="24"/>
          <w:szCs w:val="24"/>
          <w:lang w:val="en-US"/>
        </w:rPr>
        <w:t>,</w:t>
      </w:r>
      <w:r w:rsidRPr="008B40AD">
        <w:rPr>
          <w:rFonts w:ascii="Times New Roman" w:hAnsi="Times New Roman"/>
          <w:sz w:val="24"/>
          <w:szCs w:val="24"/>
        </w:rPr>
        <w:t xml:space="preserve"> will not be accepted and no compensation shall be paid by ITER-India for the same. The supplier shall take due care regarding packing and forwarding of the </w:t>
      </w:r>
      <w:r w:rsidRPr="008B40AD">
        <w:rPr>
          <w:rFonts w:ascii="Times New Roman" w:hAnsi="Times New Roman"/>
          <w:sz w:val="24"/>
          <w:szCs w:val="24"/>
          <w:lang w:val="en-US"/>
        </w:rPr>
        <w:t>components</w:t>
      </w:r>
      <w:r w:rsidRPr="008B40AD">
        <w:rPr>
          <w:rFonts w:ascii="Times New Roman" w:hAnsi="Times New Roman"/>
          <w:sz w:val="24"/>
          <w:szCs w:val="24"/>
        </w:rPr>
        <w:t xml:space="preserve">. It is the liability of the supplier to deliver the </w:t>
      </w:r>
      <w:r w:rsidRPr="008B40AD">
        <w:rPr>
          <w:rFonts w:ascii="Times New Roman" w:hAnsi="Times New Roman"/>
          <w:sz w:val="24"/>
          <w:szCs w:val="24"/>
          <w:lang w:val="en-US"/>
        </w:rPr>
        <w:t xml:space="preserve">components </w:t>
      </w:r>
      <w:r w:rsidRPr="008B40AD">
        <w:rPr>
          <w:rFonts w:ascii="Times New Roman" w:hAnsi="Times New Roman"/>
          <w:sz w:val="24"/>
          <w:szCs w:val="24"/>
        </w:rPr>
        <w:t xml:space="preserve">in </w:t>
      </w:r>
      <w:r w:rsidRPr="008B40AD">
        <w:rPr>
          <w:rFonts w:ascii="Times New Roman" w:hAnsi="Times New Roman"/>
          <w:sz w:val="24"/>
          <w:szCs w:val="24"/>
          <w:lang w:val="en-US"/>
        </w:rPr>
        <w:t xml:space="preserve">safe and </w:t>
      </w:r>
      <w:r w:rsidRPr="008B40AD">
        <w:rPr>
          <w:rFonts w:ascii="Times New Roman" w:hAnsi="Times New Roman"/>
          <w:sz w:val="24"/>
          <w:szCs w:val="24"/>
        </w:rPr>
        <w:t xml:space="preserve">perfect condition to ITER-India. </w:t>
      </w:r>
      <w:r w:rsidRPr="008B40AD">
        <w:rPr>
          <w:rFonts w:ascii="Times New Roman" w:hAnsi="Times New Roman"/>
          <w:sz w:val="24"/>
          <w:szCs w:val="24"/>
          <w:lang w:val="en-US"/>
        </w:rPr>
        <w:t>In case of damage</w:t>
      </w:r>
      <w:r w:rsidRPr="008B40AD">
        <w:rPr>
          <w:rFonts w:ascii="Times New Roman" w:hAnsi="Times New Roman"/>
          <w:sz w:val="24"/>
          <w:szCs w:val="24"/>
        </w:rPr>
        <w:t xml:space="preserve"> </w:t>
      </w:r>
      <w:r w:rsidRPr="008B40AD">
        <w:rPr>
          <w:rFonts w:ascii="Times New Roman" w:hAnsi="Times New Roman"/>
          <w:sz w:val="24"/>
          <w:szCs w:val="24"/>
          <w:lang w:val="en-US"/>
        </w:rPr>
        <w:t xml:space="preserve">to the </w:t>
      </w:r>
      <w:r w:rsidRPr="008B40AD">
        <w:rPr>
          <w:rFonts w:ascii="Times New Roman" w:hAnsi="Times New Roman"/>
          <w:sz w:val="24"/>
          <w:szCs w:val="24"/>
        </w:rPr>
        <w:t xml:space="preserve">components </w:t>
      </w:r>
      <w:r w:rsidRPr="008B40AD">
        <w:rPr>
          <w:rFonts w:ascii="Times New Roman" w:hAnsi="Times New Roman"/>
          <w:sz w:val="24"/>
          <w:szCs w:val="24"/>
          <w:lang w:val="en-US"/>
        </w:rPr>
        <w:t xml:space="preserve">during transportation or </w:t>
      </w:r>
      <w:r w:rsidRPr="008B40AD">
        <w:rPr>
          <w:rFonts w:ascii="Times New Roman" w:hAnsi="Times New Roman"/>
          <w:sz w:val="24"/>
          <w:szCs w:val="24"/>
        </w:rPr>
        <w:t>unloading</w:t>
      </w:r>
      <w:r w:rsidRPr="008B40AD">
        <w:rPr>
          <w:rFonts w:ascii="Times New Roman" w:hAnsi="Times New Roman"/>
          <w:sz w:val="24"/>
          <w:szCs w:val="24"/>
          <w:lang w:val="en-US"/>
        </w:rPr>
        <w:t>,</w:t>
      </w:r>
      <w:r w:rsidRPr="008B40AD">
        <w:rPr>
          <w:rFonts w:ascii="Times New Roman" w:hAnsi="Times New Roman"/>
          <w:sz w:val="24"/>
          <w:szCs w:val="24"/>
        </w:rPr>
        <w:t xml:space="preserve"> the Supplier shall perform an urgent and effective repair or shall guarantee the replacement of the faulty component </w:t>
      </w:r>
      <w:r w:rsidRPr="008B40AD">
        <w:rPr>
          <w:rFonts w:ascii="Times New Roman" w:hAnsi="Times New Roman"/>
          <w:sz w:val="24"/>
          <w:szCs w:val="24"/>
          <w:lang w:val="en-US"/>
        </w:rPr>
        <w:t>without any cost to the Purchaser</w:t>
      </w:r>
      <w:r w:rsidRPr="008B40AD">
        <w:rPr>
          <w:rFonts w:ascii="Times New Roman" w:hAnsi="Times New Roman"/>
          <w:sz w:val="24"/>
          <w:szCs w:val="24"/>
        </w:rPr>
        <w:t>, managing the repair or replacement by means of a proper non</w:t>
      </w:r>
      <w:r w:rsidRPr="008B40AD">
        <w:rPr>
          <w:rFonts w:ascii="Times New Roman" w:hAnsi="Times New Roman"/>
          <w:sz w:val="24"/>
          <w:szCs w:val="24"/>
          <w:lang w:val="en-US"/>
        </w:rPr>
        <w:t>-</w:t>
      </w:r>
      <w:r w:rsidRPr="008B40AD">
        <w:rPr>
          <w:rFonts w:ascii="Times New Roman" w:hAnsi="Times New Roman"/>
          <w:sz w:val="24"/>
          <w:szCs w:val="24"/>
        </w:rPr>
        <w:t>conformity management procedure.</w:t>
      </w:r>
    </w:p>
    <w:p w14:paraId="0B332B74" w14:textId="77777777" w:rsidR="00F6285F" w:rsidRPr="008B40AD" w:rsidRDefault="002B0E88">
      <w:pPr>
        <w:pStyle w:val="Heading4"/>
        <w:tabs>
          <w:tab w:val="left" w:pos="9752"/>
        </w:tabs>
        <w:ind w:right="0"/>
        <w:rPr>
          <w:rFonts w:ascii="Times New Roman" w:hAnsi="Times New Roman"/>
          <w:sz w:val="24"/>
          <w:szCs w:val="24"/>
          <w:lang w:eastAsia="en-IN"/>
        </w:rPr>
      </w:pPr>
      <w:r w:rsidRPr="008B40AD">
        <w:rPr>
          <w:rFonts w:ascii="Times New Roman" w:hAnsi="Times New Roman"/>
          <w:sz w:val="24"/>
          <w:szCs w:val="24"/>
          <w:lang w:eastAsia="en-IN"/>
        </w:rPr>
        <w:t>The Contractor shall also ensure that one copy of packing list is enclosed in each box/crate in order to facilitate prompt clearance of deliverables upon arrival.</w:t>
      </w:r>
    </w:p>
    <w:p w14:paraId="4516B5AA" w14:textId="77777777" w:rsidR="00F6285F" w:rsidRPr="008B40AD" w:rsidRDefault="002B0E88">
      <w:pPr>
        <w:pStyle w:val="Heading3"/>
        <w:tabs>
          <w:tab w:val="left" w:pos="9752"/>
        </w:tabs>
        <w:rPr>
          <w:rFonts w:ascii="Times New Roman" w:hAnsi="Times New Roman" w:cs="Times New Roman"/>
          <w:lang w:val="en-US"/>
        </w:rPr>
      </w:pPr>
      <w:bookmarkStart w:id="2353" w:name="_Toc387392944"/>
      <w:bookmarkStart w:id="2354" w:name="_Ref393896773"/>
      <w:bookmarkStart w:id="2355" w:name="_Toc439871674"/>
      <w:bookmarkStart w:id="2356" w:name="_Toc199842489"/>
      <w:bookmarkStart w:id="2357" w:name="_Toc387392946"/>
      <w:bookmarkStart w:id="2358" w:name="_Toc439871675"/>
      <w:bookmarkEnd w:id="2344"/>
      <w:r w:rsidRPr="008B40AD">
        <w:rPr>
          <w:rFonts w:ascii="Times New Roman" w:hAnsi="Times New Roman" w:cs="Times New Roman"/>
          <w:lang w:val="en-US"/>
        </w:rPr>
        <w:lastRenderedPageBreak/>
        <w:t>Ultimate Consignee &amp; Delivery Address:</w:t>
      </w:r>
      <w:bookmarkEnd w:id="2353"/>
      <w:bookmarkEnd w:id="2354"/>
      <w:bookmarkEnd w:id="2355"/>
      <w:bookmarkEnd w:id="2356"/>
      <w:r w:rsidRPr="008B40AD">
        <w:rPr>
          <w:rFonts w:ascii="Times New Roman" w:hAnsi="Times New Roman" w:cs="Times New Roman"/>
          <w:lang w:val="en-US"/>
        </w:rPr>
        <w:t xml:space="preserve">  </w:t>
      </w:r>
    </w:p>
    <w:p w14:paraId="13442143" w14:textId="77777777" w:rsidR="00F6285F" w:rsidRPr="008B40AD" w:rsidRDefault="002B0E88">
      <w:pPr>
        <w:pStyle w:val="Heading4"/>
        <w:tabs>
          <w:tab w:val="left" w:pos="9752"/>
        </w:tabs>
        <w:ind w:right="0"/>
        <w:rPr>
          <w:rFonts w:ascii="Times New Roman" w:hAnsi="Times New Roman"/>
          <w:sz w:val="24"/>
          <w:szCs w:val="24"/>
          <w:lang w:val="en-US"/>
        </w:rPr>
      </w:pPr>
      <w:r w:rsidRPr="008B40AD">
        <w:rPr>
          <w:rFonts w:ascii="Times New Roman" w:hAnsi="Times New Roman"/>
          <w:sz w:val="24"/>
          <w:szCs w:val="24"/>
          <w:lang w:val="en-US"/>
        </w:rPr>
        <w:t xml:space="preserve">The ultimate consignee of the Purchaser is: </w:t>
      </w:r>
    </w:p>
    <w:p w14:paraId="37BCCD66" w14:textId="77777777" w:rsidR="00F6285F" w:rsidRPr="008B40AD" w:rsidRDefault="002B0E88">
      <w:pPr>
        <w:tabs>
          <w:tab w:val="left" w:pos="9752"/>
        </w:tabs>
        <w:ind w:left="1726"/>
        <w:rPr>
          <w:rFonts w:ascii="Times New Roman" w:hAnsi="Times New Roman" w:cs="Times New Roman"/>
          <w:sz w:val="24"/>
          <w:szCs w:val="24"/>
          <w:lang w:val="en-US"/>
        </w:rPr>
      </w:pPr>
      <w:r w:rsidRPr="008B40AD">
        <w:rPr>
          <w:rFonts w:ascii="Times New Roman" w:hAnsi="Times New Roman" w:cs="Times New Roman"/>
          <w:sz w:val="24"/>
          <w:szCs w:val="24"/>
          <w:lang w:val="en-US"/>
        </w:rPr>
        <w:t>The Sr. Officer (Purchase &amp; Stores), ITER-India, Ahmedabad</w:t>
      </w:r>
    </w:p>
    <w:p w14:paraId="61209586" w14:textId="77777777" w:rsidR="00F6285F" w:rsidRPr="008B40AD" w:rsidRDefault="002B0E88">
      <w:pPr>
        <w:tabs>
          <w:tab w:val="left" w:pos="9752"/>
        </w:tabs>
        <w:ind w:left="1726"/>
        <w:rPr>
          <w:rFonts w:ascii="Times New Roman" w:hAnsi="Times New Roman" w:cs="Times New Roman"/>
          <w:sz w:val="24"/>
          <w:szCs w:val="24"/>
        </w:rPr>
      </w:pPr>
      <w:r w:rsidRPr="008B40AD">
        <w:rPr>
          <w:rFonts w:ascii="Times New Roman" w:hAnsi="Times New Roman" w:cs="Times New Roman"/>
          <w:sz w:val="24"/>
          <w:szCs w:val="24"/>
        </w:rPr>
        <w:t>Phone: +91–79–23 26 96 56 / +91–79–23 26 95 30</w:t>
      </w:r>
    </w:p>
    <w:p w14:paraId="3A151CDB" w14:textId="77777777" w:rsidR="00F6285F" w:rsidRPr="008B40AD" w:rsidRDefault="002B0E88">
      <w:pPr>
        <w:tabs>
          <w:tab w:val="left" w:pos="9752"/>
        </w:tabs>
        <w:ind w:left="1726"/>
        <w:rPr>
          <w:rFonts w:ascii="Times New Roman" w:eastAsia="Times New Roman" w:hAnsi="Times New Roman" w:cs="Times New Roman"/>
          <w:sz w:val="24"/>
          <w:szCs w:val="24"/>
          <w:lang w:val="en-US"/>
        </w:rPr>
      </w:pPr>
      <w:r w:rsidRPr="008B40AD">
        <w:rPr>
          <w:rFonts w:ascii="Times New Roman" w:eastAsia="Times New Roman" w:hAnsi="Times New Roman" w:cs="Times New Roman"/>
          <w:sz w:val="24"/>
          <w:szCs w:val="24"/>
          <w:lang w:val="en-US"/>
        </w:rPr>
        <w:t xml:space="preserve">E-mail: </w:t>
      </w:r>
      <w:hyperlink r:id="rId16" w:tooltip="mailto:purchase@iterindia." w:history="1">
        <w:r w:rsidRPr="008B40AD">
          <w:rPr>
            <w:rStyle w:val="Hyperlink"/>
            <w:rFonts w:ascii="Times New Roman" w:eastAsia="Times New Roman" w:hAnsi="Times New Roman" w:cs="Times New Roman"/>
            <w:sz w:val="24"/>
            <w:szCs w:val="24"/>
            <w:lang w:val="en-US"/>
          </w:rPr>
          <w:t>purchase@iterindia.</w:t>
        </w:r>
      </w:hyperlink>
      <w:r w:rsidRPr="008B40AD">
        <w:rPr>
          <w:rStyle w:val="Hyperlink"/>
          <w:rFonts w:ascii="Times New Roman" w:eastAsia="Times New Roman" w:hAnsi="Times New Roman" w:cs="Times New Roman"/>
          <w:sz w:val="24"/>
          <w:szCs w:val="24"/>
          <w:lang w:val="en-US"/>
        </w:rPr>
        <w:t>in</w:t>
      </w:r>
      <w:r w:rsidRPr="008B40AD">
        <w:rPr>
          <w:rFonts w:ascii="Times New Roman" w:eastAsia="Times New Roman" w:hAnsi="Times New Roman" w:cs="Times New Roman"/>
          <w:sz w:val="24"/>
          <w:szCs w:val="24"/>
          <w:lang w:val="en-US"/>
        </w:rPr>
        <w:t xml:space="preserve"> </w:t>
      </w:r>
    </w:p>
    <w:p w14:paraId="5700DBF8" w14:textId="77777777" w:rsidR="00F6285F" w:rsidRPr="008B40AD" w:rsidRDefault="002B0E88">
      <w:pPr>
        <w:pStyle w:val="Heading4"/>
        <w:rPr>
          <w:rFonts w:ascii="Times New Roman" w:hAnsi="Times New Roman"/>
          <w:sz w:val="24"/>
          <w:szCs w:val="24"/>
        </w:rPr>
      </w:pPr>
      <w:bookmarkStart w:id="2359" w:name="_Ref2694516"/>
      <w:r w:rsidRPr="008B40AD">
        <w:rPr>
          <w:rFonts w:ascii="Times New Roman" w:hAnsi="Times New Roman"/>
          <w:sz w:val="24"/>
          <w:szCs w:val="24"/>
        </w:rPr>
        <w:t>Delivery Address:</w:t>
      </w:r>
      <w:bookmarkEnd w:id="2359"/>
    </w:p>
    <w:p w14:paraId="57038DD6" w14:textId="77777777" w:rsidR="00F6285F" w:rsidRPr="008B40AD" w:rsidRDefault="002B0E88">
      <w:pPr>
        <w:tabs>
          <w:tab w:val="left" w:pos="9752"/>
        </w:tabs>
        <w:ind w:left="1726"/>
        <w:rPr>
          <w:rFonts w:ascii="Times New Roman" w:hAnsi="Times New Roman" w:cs="Times New Roman"/>
          <w:sz w:val="24"/>
          <w:szCs w:val="24"/>
          <w:lang w:val="en-US"/>
        </w:rPr>
      </w:pPr>
      <w:r w:rsidRPr="008B40AD">
        <w:rPr>
          <w:rFonts w:ascii="Times New Roman" w:hAnsi="Times New Roman" w:cs="Times New Roman"/>
          <w:sz w:val="24"/>
          <w:szCs w:val="24"/>
          <w:lang w:val="en-US"/>
        </w:rPr>
        <w:t xml:space="preserve">ITER-India Lab building </w:t>
      </w:r>
    </w:p>
    <w:p w14:paraId="3E65354A" w14:textId="77777777" w:rsidR="00F6285F" w:rsidRPr="008B40AD" w:rsidRDefault="002B0E88">
      <w:pPr>
        <w:tabs>
          <w:tab w:val="left" w:pos="9752"/>
        </w:tabs>
        <w:ind w:left="1726"/>
        <w:rPr>
          <w:rFonts w:ascii="Times New Roman" w:hAnsi="Times New Roman" w:cs="Times New Roman"/>
          <w:sz w:val="24"/>
          <w:szCs w:val="24"/>
        </w:rPr>
      </w:pPr>
      <w:r w:rsidRPr="008B40AD">
        <w:rPr>
          <w:rFonts w:ascii="Times New Roman" w:hAnsi="Times New Roman" w:cs="Times New Roman"/>
          <w:sz w:val="24"/>
          <w:szCs w:val="24"/>
        </w:rPr>
        <w:t>Institute for Plasma Research Campus</w:t>
      </w:r>
    </w:p>
    <w:p w14:paraId="4BBA3CF6" w14:textId="77777777" w:rsidR="00F6285F" w:rsidRPr="008B40AD" w:rsidRDefault="002B0E88">
      <w:pPr>
        <w:tabs>
          <w:tab w:val="left" w:pos="9752"/>
        </w:tabs>
        <w:ind w:left="1726"/>
        <w:rPr>
          <w:rFonts w:ascii="Times New Roman" w:hAnsi="Times New Roman" w:cs="Times New Roman"/>
          <w:sz w:val="24"/>
          <w:szCs w:val="24"/>
        </w:rPr>
      </w:pPr>
      <w:r w:rsidRPr="008B40AD">
        <w:rPr>
          <w:rFonts w:ascii="Times New Roman" w:hAnsi="Times New Roman" w:cs="Times New Roman"/>
          <w:sz w:val="24"/>
          <w:szCs w:val="24"/>
          <w:lang w:val="en-US"/>
        </w:rPr>
        <w:t xml:space="preserve">Bhat, </w:t>
      </w:r>
      <w:r w:rsidRPr="008B40AD">
        <w:rPr>
          <w:rFonts w:ascii="Times New Roman" w:hAnsi="Times New Roman" w:cs="Times New Roman"/>
          <w:sz w:val="24"/>
          <w:szCs w:val="24"/>
        </w:rPr>
        <w:t>Gandhinagar-382428</w:t>
      </w:r>
    </w:p>
    <w:p w14:paraId="42C1847B" w14:textId="77777777" w:rsidR="00F6285F" w:rsidRPr="008B40AD" w:rsidRDefault="002B0E88">
      <w:pPr>
        <w:tabs>
          <w:tab w:val="left" w:pos="9752"/>
        </w:tabs>
        <w:ind w:left="1726"/>
        <w:rPr>
          <w:rFonts w:ascii="Times New Roman" w:hAnsi="Times New Roman" w:cs="Times New Roman"/>
          <w:sz w:val="24"/>
          <w:szCs w:val="24"/>
          <w:lang w:val="en-US"/>
        </w:rPr>
      </w:pPr>
      <w:r w:rsidRPr="008B40AD">
        <w:rPr>
          <w:rFonts w:ascii="Times New Roman" w:hAnsi="Times New Roman" w:cs="Times New Roman"/>
          <w:sz w:val="24"/>
          <w:szCs w:val="24"/>
          <w:lang w:val="en-US"/>
        </w:rPr>
        <w:t>Gujarat, India</w:t>
      </w:r>
    </w:p>
    <w:p w14:paraId="150437BB" w14:textId="77777777" w:rsidR="00F6285F" w:rsidRPr="008B40AD" w:rsidRDefault="002B0E88">
      <w:pPr>
        <w:pStyle w:val="Heading4"/>
        <w:rPr>
          <w:rFonts w:ascii="Times New Roman" w:hAnsi="Times New Roman"/>
          <w:sz w:val="24"/>
          <w:szCs w:val="24"/>
        </w:rPr>
      </w:pPr>
      <w:r w:rsidRPr="008B40AD">
        <w:rPr>
          <w:rFonts w:ascii="Times New Roman" w:hAnsi="Times New Roman"/>
          <w:sz w:val="24"/>
          <w:szCs w:val="24"/>
        </w:rPr>
        <w:t>Bill To:</w:t>
      </w:r>
    </w:p>
    <w:p w14:paraId="5DDABAA0" w14:textId="77777777" w:rsidR="00F6285F" w:rsidRPr="008B40AD" w:rsidRDefault="002B0E88">
      <w:pPr>
        <w:tabs>
          <w:tab w:val="left" w:pos="9752"/>
        </w:tabs>
        <w:ind w:left="1726"/>
        <w:rPr>
          <w:rFonts w:ascii="Times New Roman" w:hAnsi="Times New Roman" w:cs="Times New Roman"/>
          <w:sz w:val="24"/>
          <w:szCs w:val="24"/>
          <w:lang w:val="en-US"/>
        </w:rPr>
      </w:pPr>
      <w:r w:rsidRPr="008B40AD">
        <w:rPr>
          <w:rFonts w:ascii="Times New Roman" w:hAnsi="Times New Roman" w:cs="Times New Roman"/>
          <w:sz w:val="24"/>
          <w:szCs w:val="24"/>
          <w:lang w:val="en-US"/>
        </w:rPr>
        <w:t>Sr. Officer (Purchase &amp; Stores),</w:t>
      </w:r>
    </w:p>
    <w:p w14:paraId="2B368715" w14:textId="77777777" w:rsidR="00F6285F" w:rsidRPr="008B40AD" w:rsidRDefault="002B0E88">
      <w:pPr>
        <w:tabs>
          <w:tab w:val="left" w:pos="9752"/>
        </w:tabs>
        <w:ind w:left="1726"/>
        <w:rPr>
          <w:rFonts w:ascii="Times New Roman" w:hAnsi="Times New Roman" w:cs="Times New Roman"/>
          <w:sz w:val="24"/>
          <w:szCs w:val="24"/>
          <w:lang w:val="en-US"/>
        </w:rPr>
      </w:pPr>
      <w:r w:rsidRPr="008B40AD">
        <w:rPr>
          <w:rFonts w:ascii="Times New Roman" w:hAnsi="Times New Roman" w:cs="Times New Roman"/>
          <w:sz w:val="24"/>
          <w:szCs w:val="24"/>
          <w:lang w:val="en-US"/>
        </w:rPr>
        <w:t>ITER-India, Institute for Plasma Research</w:t>
      </w:r>
    </w:p>
    <w:p w14:paraId="65E90D3D" w14:textId="77777777" w:rsidR="00F6285F" w:rsidRPr="008B40AD" w:rsidRDefault="002B0E88">
      <w:pPr>
        <w:tabs>
          <w:tab w:val="left" w:pos="9752"/>
        </w:tabs>
        <w:ind w:left="1726"/>
        <w:rPr>
          <w:rFonts w:ascii="Times New Roman" w:hAnsi="Times New Roman" w:cs="Times New Roman"/>
          <w:sz w:val="24"/>
          <w:szCs w:val="24"/>
          <w:lang w:val="en-US"/>
        </w:rPr>
      </w:pPr>
      <w:r w:rsidRPr="008B40AD">
        <w:rPr>
          <w:rFonts w:ascii="Times New Roman" w:hAnsi="Times New Roman" w:cs="Times New Roman"/>
          <w:sz w:val="24"/>
          <w:szCs w:val="24"/>
          <w:lang w:val="en-US"/>
        </w:rPr>
        <w:t xml:space="preserve">Block A, </w:t>
      </w:r>
      <w:proofErr w:type="spellStart"/>
      <w:r w:rsidRPr="008B40AD">
        <w:rPr>
          <w:rFonts w:ascii="Times New Roman" w:hAnsi="Times New Roman" w:cs="Times New Roman"/>
          <w:sz w:val="24"/>
          <w:szCs w:val="24"/>
          <w:lang w:val="en-US"/>
        </w:rPr>
        <w:t>Sangath</w:t>
      </w:r>
      <w:proofErr w:type="spellEnd"/>
      <w:r w:rsidRPr="008B40AD">
        <w:rPr>
          <w:rFonts w:ascii="Times New Roman" w:hAnsi="Times New Roman" w:cs="Times New Roman"/>
          <w:sz w:val="24"/>
          <w:szCs w:val="24"/>
          <w:lang w:val="en-US"/>
        </w:rPr>
        <w:t xml:space="preserve"> </w:t>
      </w:r>
      <w:proofErr w:type="spellStart"/>
      <w:r w:rsidRPr="008B40AD">
        <w:rPr>
          <w:rFonts w:ascii="Times New Roman" w:hAnsi="Times New Roman" w:cs="Times New Roman"/>
          <w:sz w:val="24"/>
          <w:szCs w:val="24"/>
          <w:lang w:val="en-US"/>
        </w:rPr>
        <w:t>Skyz</w:t>
      </w:r>
      <w:proofErr w:type="spellEnd"/>
      <w:r w:rsidRPr="008B40AD">
        <w:rPr>
          <w:rFonts w:ascii="Times New Roman" w:hAnsi="Times New Roman" w:cs="Times New Roman"/>
          <w:sz w:val="24"/>
          <w:szCs w:val="24"/>
          <w:lang w:val="en-US"/>
        </w:rPr>
        <w:t>,</w:t>
      </w:r>
    </w:p>
    <w:p w14:paraId="38ADCA7B" w14:textId="77777777" w:rsidR="00F6285F" w:rsidRPr="008B40AD" w:rsidRDefault="002B0E88">
      <w:pPr>
        <w:tabs>
          <w:tab w:val="left" w:pos="9752"/>
        </w:tabs>
        <w:ind w:left="1726"/>
        <w:rPr>
          <w:rFonts w:ascii="Times New Roman" w:hAnsi="Times New Roman" w:cs="Times New Roman"/>
          <w:sz w:val="24"/>
          <w:szCs w:val="24"/>
          <w:lang w:val="en-US"/>
        </w:rPr>
      </w:pPr>
      <w:r w:rsidRPr="008B40AD">
        <w:rPr>
          <w:rFonts w:ascii="Times New Roman" w:hAnsi="Times New Roman" w:cs="Times New Roman"/>
          <w:sz w:val="24"/>
          <w:szCs w:val="24"/>
          <w:lang w:val="en-US"/>
        </w:rPr>
        <w:t>Bhat-</w:t>
      </w:r>
      <w:proofErr w:type="spellStart"/>
      <w:r w:rsidRPr="008B40AD">
        <w:rPr>
          <w:rFonts w:ascii="Times New Roman" w:hAnsi="Times New Roman" w:cs="Times New Roman"/>
          <w:sz w:val="24"/>
          <w:szCs w:val="24"/>
          <w:lang w:val="en-US"/>
        </w:rPr>
        <w:t>Motera</w:t>
      </w:r>
      <w:proofErr w:type="spellEnd"/>
      <w:r w:rsidRPr="008B40AD">
        <w:rPr>
          <w:rFonts w:ascii="Times New Roman" w:hAnsi="Times New Roman" w:cs="Times New Roman"/>
          <w:sz w:val="24"/>
          <w:szCs w:val="24"/>
          <w:lang w:val="en-US"/>
        </w:rPr>
        <w:t xml:space="preserve"> Road, </w:t>
      </w:r>
      <w:proofErr w:type="spellStart"/>
      <w:r w:rsidRPr="008B40AD">
        <w:rPr>
          <w:rFonts w:ascii="Times New Roman" w:hAnsi="Times New Roman" w:cs="Times New Roman"/>
          <w:sz w:val="24"/>
          <w:szCs w:val="24"/>
          <w:lang w:val="en-US"/>
        </w:rPr>
        <w:t>Koteshwar</w:t>
      </w:r>
      <w:proofErr w:type="spellEnd"/>
      <w:r w:rsidRPr="008B40AD">
        <w:rPr>
          <w:rFonts w:ascii="Times New Roman" w:hAnsi="Times New Roman" w:cs="Times New Roman"/>
          <w:sz w:val="24"/>
          <w:szCs w:val="24"/>
          <w:lang w:val="en-US"/>
        </w:rPr>
        <w:t>,</w:t>
      </w:r>
    </w:p>
    <w:p w14:paraId="7E3DAB0B" w14:textId="77777777" w:rsidR="00F6285F" w:rsidRPr="008B40AD" w:rsidRDefault="002B0E88">
      <w:pPr>
        <w:tabs>
          <w:tab w:val="left" w:pos="9752"/>
        </w:tabs>
        <w:ind w:left="1726"/>
        <w:rPr>
          <w:rFonts w:ascii="Times New Roman" w:hAnsi="Times New Roman" w:cs="Times New Roman"/>
          <w:sz w:val="24"/>
          <w:szCs w:val="24"/>
          <w:lang w:val="en-US"/>
        </w:rPr>
      </w:pPr>
      <w:r w:rsidRPr="008B40AD">
        <w:rPr>
          <w:rFonts w:ascii="Times New Roman" w:hAnsi="Times New Roman" w:cs="Times New Roman"/>
          <w:sz w:val="24"/>
          <w:szCs w:val="24"/>
          <w:lang w:val="en-US"/>
        </w:rPr>
        <w:t>Ahmedabad 380005</w:t>
      </w:r>
    </w:p>
    <w:p w14:paraId="1ED7C773" w14:textId="77777777" w:rsidR="00F6285F" w:rsidRPr="008B40AD" w:rsidRDefault="002B0E88">
      <w:pPr>
        <w:tabs>
          <w:tab w:val="left" w:pos="9752"/>
        </w:tabs>
        <w:ind w:left="1726"/>
        <w:rPr>
          <w:rFonts w:ascii="Times New Roman" w:hAnsi="Times New Roman" w:cs="Times New Roman"/>
          <w:sz w:val="24"/>
          <w:szCs w:val="24"/>
          <w:lang w:val="en-US"/>
        </w:rPr>
      </w:pPr>
      <w:r w:rsidRPr="008B40AD">
        <w:rPr>
          <w:rFonts w:ascii="Times New Roman" w:hAnsi="Times New Roman" w:cs="Times New Roman"/>
          <w:sz w:val="24"/>
          <w:szCs w:val="24"/>
          <w:lang w:val="en-US"/>
        </w:rPr>
        <w:t>Gujarat, India.</w:t>
      </w:r>
    </w:p>
    <w:p w14:paraId="570B4365" w14:textId="77777777" w:rsidR="00F6285F" w:rsidRPr="008B40AD" w:rsidRDefault="002B0E88">
      <w:pPr>
        <w:tabs>
          <w:tab w:val="left" w:pos="9752"/>
        </w:tabs>
        <w:ind w:left="1726"/>
        <w:rPr>
          <w:rFonts w:ascii="Times New Roman" w:hAnsi="Times New Roman" w:cs="Times New Roman"/>
          <w:sz w:val="24"/>
          <w:szCs w:val="24"/>
          <w:lang w:val="en-US"/>
        </w:rPr>
      </w:pPr>
      <w:r w:rsidRPr="008B40AD">
        <w:rPr>
          <w:rFonts w:ascii="Times New Roman" w:hAnsi="Times New Roman" w:cs="Times New Roman"/>
          <w:sz w:val="24"/>
          <w:szCs w:val="24"/>
          <w:lang w:val="en-US"/>
        </w:rPr>
        <w:t>GSTIN 24AAAAI0348C2ZC</w:t>
      </w:r>
    </w:p>
    <w:p w14:paraId="66255181" w14:textId="77777777" w:rsidR="00F6285F" w:rsidRPr="008B40AD" w:rsidRDefault="002B0E88">
      <w:pPr>
        <w:pStyle w:val="Heading3"/>
        <w:tabs>
          <w:tab w:val="left" w:pos="851"/>
          <w:tab w:val="left" w:pos="9752"/>
        </w:tabs>
        <w:rPr>
          <w:rFonts w:ascii="Times New Roman" w:hAnsi="Times New Roman" w:cs="Times New Roman"/>
          <w:lang w:val="en-US"/>
        </w:rPr>
      </w:pPr>
      <w:bookmarkStart w:id="2360" w:name="_Toc199842490"/>
      <w:r w:rsidRPr="008B40AD">
        <w:rPr>
          <w:rFonts w:ascii="Times New Roman" w:hAnsi="Times New Roman" w:cs="Times New Roman"/>
          <w:lang w:val="en-US"/>
        </w:rPr>
        <w:t>Delivery Documents</w:t>
      </w:r>
      <w:bookmarkEnd w:id="2357"/>
      <w:bookmarkEnd w:id="2358"/>
      <w:bookmarkEnd w:id="2360"/>
    </w:p>
    <w:p w14:paraId="40B4BD92" w14:textId="77777777" w:rsidR="00F6285F" w:rsidRPr="008B40AD" w:rsidRDefault="002B0E88">
      <w:pPr>
        <w:pStyle w:val="Heading4"/>
        <w:tabs>
          <w:tab w:val="left" w:pos="9752"/>
        </w:tabs>
        <w:ind w:right="0"/>
        <w:rPr>
          <w:rFonts w:ascii="Times New Roman" w:hAnsi="Times New Roman"/>
          <w:sz w:val="24"/>
          <w:szCs w:val="24"/>
        </w:rPr>
      </w:pPr>
      <w:r w:rsidRPr="008B40AD">
        <w:rPr>
          <w:rFonts w:ascii="Times New Roman" w:hAnsi="Times New Roman"/>
          <w:sz w:val="24"/>
          <w:szCs w:val="24"/>
        </w:rPr>
        <w:t>T</w:t>
      </w:r>
      <w:r w:rsidRPr="008B40AD">
        <w:rPr>
          <w:rFonts w:ascii="Times New Roman" w:hAnsi="Times New Roman"/>
          <w:spacing w:val="-1"/>
          <w:sz w:val="24"/>
          <w:szCs w:val="24"/>
        </w:rPr>
        <w:t>h</w:t>
      </w:r>
      <w:r w:rsidRPr="008B40AD">
        <w:rPr>
          <w:rFonts w:ascii="Times New Roman" w:hAnsi="Times New Roman"/>
          <w:sz w:val="24"/>
          <w:szCs w:val="24"/>
        </w:rPr>
        <w:t>e</w:t>
      </w:r>
      <w:r w:rsidRPr="008B40AD">
        <w:rPr>
          <w:rFonts w:ascii="Times New Roman" w:hAnsi="Times New Roman"/>
          <w:sz w:val="24"/>
          <w:szCs w:val="24"/>
          <w:lang w:val="en-US"/>
        </w:rPr>
        <w:t xml:space="preserve"> </w:t>
      </w:r>
      <w:r w:rsidRPr="008B40AD">
        <w:rPr>
          <w:rFonts w:ascii="Times New Roman" w:hAnsi="Times New Roman"/>
          <w:spacing w:val="1"/>
          <w:sz w:val="24"/>
          <w:szCs w:val="24"/>
        </w:rPr>
        <w:t>Contractor/Supplier</w:t>
      </w:r>
      <w:r w:rsidRPr="008B40AD">
        <w:rPr>
          <w:rFonts w:ascii="Times New Roman" w:hAnsi="Times New Roman"/>
          <w:spacing w:val="28"/>
          <w:sz w:val="24"/>
          <w:szCs w:val="24"/>
        </w:rPr>
        <w:t xml:space="preserve"> </w:t>
      </w:r>
      <w:r w:rsidRPr="008B40AD">
        <w:rPr>
          <w:rFonts w:ascii="Times New Roman" w:hAnsi="Times New Roman"/>
          <w:sz w:val="24"/>
          <w:szCs w:val="24"/>
        </w:rPr>
        <w:t>sh</w:t>
      </w:r>
      <w:r w:rsidRPr="008B40AD">
        <w:rPr>
          <w:rFonts w:ascii="Times New Roman" w:hAnsi="Times New Roman"/>
          <w:spacing w:val="-1"/>
          <w:sz w:val="24"/>
          <w:szCs w:val="24"/>
        </w:rPr>
        <w:t>a</w:t>
      </w:r>
      <w:r w:rsidRPr="008B40AD">
        <w:rPr>
          <w:rFonts w:ascii="Times New Roman" w:hAnsi="Times New Roman"/>
          <w:sz w:val="24"/>
          <w:szCs w:val="24"/>
        </w:rPr>
        <w:t>ll</w:t>
      </w:r>
      <w:r w:rsidRPr="008B40AD">
        <w:rPr>
          <w:rFonts w:ascii="Times New Roman" w:hAnsi="Times New Roman"/>
          <w:spacing w:val="29"/>
          <w:sz w:val="24"/>
          <w:szCs w:val="24"/>
        </w:rPr>
        <w:t xml:space="preserve"> </w:t>
      </w:r>
      <w:r w:rsidRPr="008B40AD">
        <w:rPr>
          <w:rFonts w:ascii="Times New Roman" w:hAnsi="Times New Roman"/>
          <w:spacing w:val="-1"/>
          <w:sz w:val="24"/>
          <w:szCs w:val="24"/>
        </w:rPr>
        <w:t>f</w:t>
      </w:r>
      <w:r w:rsidRPr="008B40AD">
        <w:rPr>
          <w:rFonts w:ascii="Times New Roman" w:hAnsi="Times New Roman"/>
          <w:spacing w:val="2"/>
          <w:sz w:val="24"/>
          <w:szCs w:val="24"/>
        </w:rPr>
        <w:t>or</w:t>
      </w:r>
      <w:r w:rsidRPr="008B40AD">
        <w:rPr>
          <w:rFonts w:ascii="Times New Roman" w:hAnsi="Times New Roman"/>
          <w:sz w:val="24"/>
          <w:szCs w:val="24"/>
        </w:rPr>
        <w:t>w</w:t>
      </w:r>
      <w:r w:rsidRPr="008B40AD">
        <w:rPr>
          <w:rFonts w:ascii="Times New Roman" w:hAnsi="Times New Roman"/>
          <w:spacing w:val="-1"/>
          <w:sz w:val="24"/>
          <w:szCs w:val="24"/>
        </w:rPr>
        <w:t>ar</w:t>
      </w:r>
      <w:r w:rsidRPr="008B40AD">
        <w:rPr>
          <w:rFonts w:ascii="Times New Roman" w:hAnsi="Times New Roman"/>
          <w:sz w:val="24"/>
          <w:szCs w:val="24"/>
        </w:rPr>
        <w:t>d</w:t>
      </w:r>
      <w:r w:rsidRPr="008B40AD">
        <w:rPr>
          <w:rFonts w:ascii="Times New Roman" w:hAnsi="Times New Roman"/>
          <w:spacing w:val="29"/>
          <w:sz w:val="24"/>
          <w:szCs w:val="24"/>
        </w:rPr>
        <w:t xml:space="preserve"> </w:t>
      </w:r>
      <w:r w:rsidRPr="008B40AD">
        <w:rPr>
          <w:rFonts w:ascii="Times New Roman" w:hAnsi="Times New Roman"/>
          <w:sz w:val="24"/>
          <w:szCs w:val="24"/>
        </w:rPr>
        <w:t>in</w:t>
      </w:r>
      <w:r w:rsidRPr="008B40AD">
        <w:rPr>
          <w:rFonts w:ascii="Times New Roman" w:hAnsi="Times New Roman"/>
          <w:spacing w:val="29"/>
          <w:sz w:val="24"/>
          <w:szCs w:val="24"/>
        </w:rPr>
        <w:t xml:space="preserve"> </w:t>
      </w:r>
      <w:r w:rsidRPr="008B40AD">
        <w:rPr>
          <w:rFonts w:ascii="Times New Roman" w:hAnsi="Times New Roman"/>
          <w:spacing w:val="-1"/>
          <w:sz w:val="24"/>
          <w:szCs w:val="24"/>
        </w:rPr>
        <w:t>a</w:t>
      </w:r>
      <w:r w:rsidRPr="008B40AD">
        <w:rPr>
          <w:rFonts w:ascii="Times New Roman" w:hAnsi="Times New Roman"/>
          <w:sz w:val="24"/>
          <w:szCs w:val="24"/>
        </w:rPr>
        <w:t>d</w:t>
      </w:r>
      <w:r w:rsidRPr="008B40AD">
        <w:rPr>
          <w:rFonts w:ascii="Times New Roman" w:hAnsi="Times New Roman"/>
          <w:spacing w:val="2"/>
          <w:sz w:val="24"/>
          <w:szCs w:val="24"/>
        </w:rPr>
        <w:t>v</w:t>
      </w:r>
      <w:r w:rsidRPr="008B40AD">
        <w:rPr>
          <w:rFonts w:ascii="Times New Roman" w:hAnsi="Times New Roman"/>
          <w:spacing w:val="-1"/>
          <w:sz w:val="24"/>
          <w:szCs w:val="24"/>
        </w:rPr>
        <w:t>a</w:t>
      </w:r>
      <w:r w:rsidRPr="008B40AD">
        <w:rPr>
          <w:rFonts w:ascii="Times New Roman" w:hAnsi="Times New Roman"/>
          <w:sz w:val="24"/>
          <w:szCs w:val="24"/>
        </w:rPr>
        <w:t>n</w:t>
      </w:r>
      <w:r w:rsidRPr="008B40AD">
        <w:rPr>
          <w:rFonts w:ascii="Times New Roman" w:hAnsi="Times New Roman"/>
          <w:spacing w:val="1"/>
          <w:sz w:val="24"/>
          <w:szCs w:val="24"/>
        </w:rPr>
        <w:t>c</w:t>
      </w:r>
      <w:r w:rsidRPr="008B40AD">
        <w:rPr>
          <w:rFonts w:ascii="Times New Roman" w:hAnsi="Times New Roman"/>
          <w:sz w:val="24"/>
          <w:szCs w:val="24"/>
        </w:rPr>
        <w:t>e</w:t>
      </w:r>
      <w:r w:rsidRPr="008B40AD">
        <w:rPr>
          <w:rFonts w:ascii="Times New Roman" w:hAnsi="Times New Roman"/>
          <w:spacing w:val="28"/>
          <w:sz w:val="24"/>
          <w:szCs w:val="24"/>
        </w:rPr>
        <w:t xml:space="preserve"> </w:t>
      </w:r>
      <w:r w:rsidRPr="008B40AD">
        <w:rPr>
          <w:rFonts w:ascii="Times New Roman" w:hAnsi="Times New Roman"/>
          <w:sz w:val="24"/>
          <w:szCs w:val="24"/>
        </w:rPr>
        <w:t>to</w:t>
      </w:r>
      <w:r w:rsidRPr="008B40AD">
        <w:rPr>
          <w:rFonts w:ascii="Times New Roman" w:hAnsi="Times New Roman"/>
          <w:spacing w:val="29"/>
          <w:sz w:val="24"/>
          <w:szCs w:val="24"/>
        </w:rPr>
        <w:t xml:space="preserve"> </w:t>
      </w:r>
      <w:r w:rsidRPr="008B40AD">
        <w:rPr>
          <w:rFonts w:ascii="Times New Roman" w:hAnsi="Times New Roman"/>
          <w:sz w:val="24"/>
          <w:szCs w:val="24"/>
        </w:rPr>
        <w:t>the</w:t>
      </w:r>
      <w:r w:rsidRPr="008B40AD">
        <w:rPr>
          <w:rFonts w:ascii="Times New Roman" w:hAnsi="Times New Roman"/>
          <w:spacing w:val="20"/>
          <w:sz w:val="24"/>
          <w:szCs w:val="24"/>
        </w:rPr>
        <w:t xml:space="preserve"> </w:t>
      </w:r>
      <w:r w:rsidRPr="008B40AD">
        <w:rPr>
          <w:rFonts w:ascii="Times New Roman" w:hAnsi="Times New Roman"/>
          <w:spacing w:val="1"/>
          <w:sz w:val="24"/>
          <w:szCs w:val="24"/>
        </w:rPr>
        <w:t>Purchaser</w:t>
      </w:r>
      <w:r w:rsidRPr="008B40AD">
        <w:rPr>
          <w:rFonts w:ascii="Times New Roman" w:hAnsi="Times New Roman"/>
          <w:sz w:val="24"/>
          <w:szCs w:val="24"/>
        </w:rPr>
        <w:t>,</w:t>
      </w:r>
      <w:r w:rsidRPr="008B40AD">
        <w:rPr>
          <w:rFonts w:ascii="Times New Roman" w:hAnsi="Times New Roman"/>
          <w:spacing w:val="29"/>
          <w:sz w:val="24"/>
          <w:szCs w:val="24"/>
        </w:rPr>
        <w:t xml:space="preserve"> </w:t>
      </w:r>
      <w:r w:rsidRPr="008B40AD">
        <w:rPr>
          <w:rFonts w:ascii="Times New Roman" w:hAnsi="Times New Roman"/>
          <w:spacing w:val="5"/>
          <w:sz w:val="24"/>
          <w:szCs w:val="24"/>
        </w:rPr>
        <w:t>b</w:t>
      </w:r>
      <w:r w:rsidRPr="008B40AD">
        <w:rPr>
          <w:rFonts w:ascii="Times New Roman" w:hAnsi="Times New Roman"/>
          <w:sz w:val="24"/>
          <w:szCs w:val="24"/>
        </w:rPr>
        <w:t>y</w:t>
      </w:r>
      <w:r w:rsidRPr="008B40AD">
        <w:rPr>
          <w:rFonts w:ascii="Times New Roman" w:hAnsi="Times New Roman"/>
          <w:spacing w:val="26"/>
          <w:sz w:val="24"/>
          <w:szCs w:val="24"/>
        </w:rPr>
        <w:t xml:space="preserve"> </w:t>
      </w:r>
      <w:r w:rsidRPr="008B40AD">
        <w:rPr>
          <w:rFonts w:ascii="Times New Roman" w:hAnsi="Times New Roman"/>
          <w:spacing w:val="-1"/>
          <w:sz w:val="24"/>
          <w:szCs w:val="24"/>
        </w:rPr>
        <w:t>ra</w:t>
      </w:r>
      <w:r w:rsidRPr="008B40AD">
        <w:rPr>
          <w:rFonts w:ascii="Times New Roman" w:hAnsi="Times New Roman"/>
          <w:sz w:val="24"/>
          <w:szCs w:val="24"/>
        </w:rPr>
        <w:t>pid</w:t>
      </w:r>
      <w:r w:rsidRPr="008B40AD">
        <w:rPr>
          <w:rFonts w:ascii="Times New Roman" w:hAnsi="Times New Roman"/>
          <w:spacing w:val="29"/>
          <w:sz w:val="24"/>
          <w:szCs w:val="24"/>
        </w:rPr>
        <w:t xml:space="preserve"> </w:t>
      </w:r>
      <w:r w:rsidRPr="008B40AD">
        <w:rPr>
          <w:rFonts w:ascii="Times New Roman" w:hAnsi="Times New Roman"/>
          <w:spacing w:val="1"/>
          <w:sz w:val="24"/>
          <w:szCs w:val="24"/>
        </w:rPr>
        <w:t>C</w:t>
      </w:r>
      <w:r w:rsidRPr="008B40AD">
        <w:rPr>
          <w:rFonts w:ascii="Times New Roman" w:hAnsi="Times New Roman"/>
          <w:sz w:val="24"/>
          <w:szCs w:val="24"/>
        </w:rPr>
        <w:t>o</w:t>
      </w:r>
      <w:r w:rsidRPr="008B40AD">
        <w:rPr>
          <w:rFonts w:ascii="Times New Roman" w:hAnsi="Times New Roman"/>
          <w:spacing w:val="2"/>
          <w:sz w:val="24"/>
          <w:szCs w:val="24"/>
        </w:rPr>
        <w:t>u</w:t>
      </w:r>
      <w:r w:rsidRPr="008B40AD">
        <w:rPr>
          <w:rFonts w:ascii="Times New Roman" w:hAnsi="Times New Roman"/>
          <w:spacing w:val="-1"/>
          <w:sz w:val="24"/>
          <w:szCs w:val="24"/>
        </w:rPr>
        <w:t>r</w:t>
      </w:r>
      <w:r w:rsidRPr="008B40AD">
        <w:rPr>
          <w:rFonts w:ascii="Times New Roman" w:hAnsi="Times New Roman"/>
          <w:sz w:val="24"/>
          <w:szCs w:val="24"/>
        </w:rPr>
        <w:t>i</w:t>
      </w:r>
      <w:r w:rsidRPr="008B40AD">
        <w:rPr>
          <w:rFonts w:ascii="Times New Roman" w:hAnsi="Times New Roman"/>
          <w:spacing w:val="-1"/>
          <w:sz w:val="24"/>
          <w:szCs w:val="24"/>
        </w:rPr>
        <w:t>e</w:t>
      </w:r>
      <w:r w:rsidRPr="008B40AD">
        <w:rPr>
          <w:rFonts w:ascii="Times New Roman" w:hAnsi="Times New Roman"/>
          <w:sz w:val="24"/>
          <w:szCs w:val="24"/>
        </w:rPr>
        <w:t>r</w:t>
      </w:r>
      <w:r w:rsidRPr="008B40AD">
        <w:rPr>
          <w:rFonts w:ascii="Times New Roman" w:hAnsi="Times New Roman"/>
          <w:spacing w:val="28"/>
          <w:sz w:val="24"/>
          <w:szCs w:val="24"/>
        </w:rPr>
        <w:t xml:space="preserve"> </w:t>
      </w:r>
      <w:r w:rsidRPr="008B40AD">
        <w:rPr>
          <w:rFonts w:ascii="Times New Roman" w:hAnsi="Times New Roman"/>
          <w:spacing w:val="1"/>
          <w:sz w:val="24"/>
          <w:szCs w:val="24"/>
        </w:rPr>
        <w:t>S</w:t>
      </w:r>
      <w:r w:rsidRPr="008B40AD">
        <w:rPr>
          <w:rFonts w:ascii="Times New Roman" w:hAnsi="Times New Roman"/>
          <w:spacing w:val="-1"/>
          <w:sz w:val="24"/>
          <w:szCs w:val="24"/>
        </w:rPr>
        <w:t>er</w:t>
      </w:r>
      <w:r w:rsidRPr="008B40AD">
        <w:rPr>
          <w:rFonts w:ascii="Times New Roman" w:hAnsi="Times New Roman"/>
          <w:sz w:val="24"/>
          <w:szCs w:val="24"/>
        </w:rPr>
        <w:t>vi</w:t>
      </w:r>
      <w:r w:rsidRPr="008B40AD">
        <w:rPr>
          <w:rFonts w:ascii="Times New Roman" w:hAnsi="Times New Roman"/>
          <w:spacing w:val="1"/>
          <w:sz w:val="24"/>
          <w:szCs w:val="24"/>
        </w:rPr>
        <w:t>c</w:t>
      </w:r>
      <w:r w:rsidRPr="008B40AD">
        <w:rPr>
          <w:rFonts w:ascii="Times New Roman" w:hAnsi="Times New Roman"/>
          <w:spacing w:val="-1"/>
          <w:sz w:val="24"/>
          <w:szCs w:val="24"/>
        </w:rPr>
        <w:t>e</w:t>
      </w:r>
      <w:r w:rsidRPr="008B40AD">
        <w:rPr>
          <w:rFonts w:ascii="Times New Roman" w:hAnsi="Times New Roman"/>
          <w:spacing w:val="-1"/>
          <w:sz w:val="24"/>
          <w:szCs w:val="24"/>
          <w:lang w:val="en-US"/>
        </w:rPr>
        <w:t xml:space="preserve"> and scanned copies through e-mail</w:t>
      </w:r>
      <w:r w:rsidRPr="008B40AD">
        <w:rPr>
          <w:rFonts w:ascii="Times New Roman" w:hAnsi="Times New Roman"/>
          <w:sz w:val="24"/>
          <w:szCs w:val="24"/>
        </w:rPr>
        <w:t xml:space="preserve">, </w:t>
      </w:r>
      <w:r w:rsidRPr="008B40AD">
        <w:rPr>
          <w:rFonts w:ascii="Times New Roman" w:hAnsi="Times New Roman"/>
          <w:sz w:val="24"/>
          <w:szCs w:val="24"/>
          <w:lang w:val="en-US"/>
        </w:rPr>
        <w:t xml:space="preserve">following </w:t>
      </w:r>
      <w:r w:rsidRPr="008B40AD">
        <w:rPr>
          <w:rFonts w:ascii="Times New Roman" w:hAnsi="Times New Roman"/>
          <w:spacing w:val="-1"/>
          <w:sz w:val="24"/>
          <w:szCs w:val="24"/>
        </w:rPr>
        <w:t>do</w:t>
      </w:r>
      <w:r w:rsidRPr="008B40AD">
        <w:rPr>
          <w:rFonts w:ascii="Times New Roman" w:hAnsi="Times New Roman"/>
          <w:spacing w:val="1"/>
          <w:sz w:val="24"/>
          <w:szCs w:val="24"/>
        </w:rPr>
        <w:t>c</w:t>
      </w:r>
      <w:r w:rsidRPr="008B40AD">
        <w:rPr>
          <w:rFonts w:ascii="Times New Roman" w:hAnsi="Times New Roman"/>
          <w:spacing w:val="2"/>
          <w:sz w:val="24"/>
          <w:szCs w:val="24"/>
        </w:rPr>
        <w:t>u</w:t>
      </w:r>
      <w:r w:rsidRPr="008B40AD">
        <w:rPr>
          <w:rFonts w:ascii="Times New Roman" w:hAnsi="Times New Roman"/>
          <w:sz w:val="24"/>
          <w:szCs w:val="24"/>
        </w:rPr>
        <w:t>m</w:t>
      </w:r>
      <w:r w:rsidRPr="008B40AD">
        <w:rPr>
          <w:rFonts w:ascii="Times New Roman" w:hAnsi="Times New Roman"/>
          <w:spacing w:val="-1"/>
          <w:sz w:val="24"/>
          <w:szCs w:val="24"/>
        </w:rPr>
        <w:t>en</w:t>
      </w:r>
      <w:r w:rsidRPr="008B40AD">
        <w:rPr>
          <w:rFonts w:ascii="Times New Roman" w:hAnsi="Times New Roman"/>
          <w:spacing w:val="1"/>
          <w:sz w:val="24"/>
          <w:szCs w:val="24"/>
        </w:rPr>
        <w:t>t</w:t>
      </w:r>
      <w:r w:rsidRPr="008B40AD">
        <w:rPr>
          <w:rFonts w:ascii="Times New Roman" w:hAnsi="Times New Roman"/>
          <w:sz w:val="24"/>
          <w:szCs w:val="24"/>
        </w:rPr>
        <w:t>s:</w:t>
      </w:r>
    </w:p>
    <w:p w14:paraId="70D95F9B" w14:textId="77777777" w:rsidR="00F6285F" w:rsidRPr="008B40AD" w:rsidRDefault="002B0E88">
      <w:pPr>
        <w:pStyle w:val="ListParagraph"/>
        <w:widowControl w:val="0"/>
        <w:numPr>
          <w:ilvl w:val="0"/>
          <w:numId w:val="27"/>
        </w:numPr>
        <w:tabs>
          <w:tab w:val="left" w:pos="9752"/>
        </w:tabs>
        <w:rPr>
          <w:rFonts w:ascii="Times New Roman" w:hAnsi="Times New Roman" w:cs="Times New Roman"/>
          <w:sz w:val="24"/>
          <w:szCs w:val="24"/>
        </w:rPr>
      </w:pPr>
      <w:r w:rsidRPr="008B40AD">
        <w:rPr>
          <w:rFonts w:ascii="Times New Roman" w:hAnsi="Times New Roman" w:cs="Times New Roman"/>
          <w:spacing w:val="-3"/>
          <w:sz w:val="24"/>
          <w:szCs w:val="24"/>
        </w:rPr>
        <w:t>Original Tax I</w:t>
      </w:r>
      <w:r w:rsidRPr="008B40AD">
        <w:rPr>
          <w:rFonts w:ascii="Times New Roman" w:hAnsi="Times New Roman" w:cs="Times New Roman"/>
          <w:sz w:val="24"/>
          <w:szCs w:val="24"/>
        </w:rPr>
        <w:t>nvoi</w:t>
      </w:r>
      <w:r w:rsidRPr="008B40AD">
        <w:rPr>
          <w:rFonts w:ascii="Times New Roman" w:hAnsi="Times New Roman" w:cs="Times New Roman"/>
          <w:spacing w:val="1"/>
          <w:sz w:val="24"/>
          <w:szCs w:val="24"/>
        </w:rPr>
        <w:t>c</w:t>
      </w:r>
      <w:r w:rsidRPr="008B40AD">
        <w:rPr>
          <w:rFonts w:ascii="Times New Roman" w:hAnsi="Times New Roman" w:cs="Times New Roman"/>
          <w:sz w:val="24"/>
          <w:szCs w:val="24"/>
        </w:rPr>
        <w:t>e in triplicate</w:t>
      </w:r>
    </w:p>
    <w:p w14:paraId="5E35A7C8" w14:textId="77777777" w:rsidR="00F6285F" w:rsidRPr="008B40AD" w:rsidRDefault="002B0E88">
      <w:pPr>
        <w:pStyle w:val="ListParagraph"/>
        <w:widowControl w:val="0"/>
        <w:numPr>
          <w:ilvl w:val="0"/>
          <w:numId w:val="27"/>
        </w:numPr>
        <w:tabs>
          <w:tab w:val="left" w:pos="9752"/>
        </w:tabs>
        <w:rPr>
          <w:rFonts w:ascii="Times New Roman" w:hAnsi="Times New Roman" w:cs="Times New Roman"/>
          <w:sz w:val="24"/>
          <w:szCs w:val="24"/>
        </w:rPr>
      </w:pPr>
      <w:r w:rsidRPr="008B40AD">
        <w:rPr>
          <w:rFonts w:ascii="Times New Roman" w:hAnsi="Times New Roman" w:cs="Times New Roman"/>
          <w:sz w:val="24"/>
          <w:szCs w:val="24"/>
        </w:rPr>
        <w:t>Delivery Challan in triplicate</w:t>
      </w:r>
    </w:p>
    <w:p w14:paraId="4B7281D7" w14:textId="77777777" w:rsidR="00F6285F" w:rsidRPr="008B40AD" w:rsidRDefault="002B0E88">
      <w:pPr>
        <w:pStyle w:val="ListParagraph"/>
        <w:widowControl w:val="0"/>
        <w:numPr>
          <w:ilvl w:val="0"/>
          <w:numId w:val="27"/>
        </w:numPr>
        <w:tabs>
          <w:tab w:val="left" w:pos="9752"/>
        </w:tabs>
        <w:rPr>
          <w:rFonts w:ascii="Times New Roman" w:hAnsi="Times New Roman" w:cs="Times New Roman"/>
          <w:sz w:val="24"/>
          <w:szCs w:val="24"/>
        </w:rPr>
      </w:pPr>
      <w:r w:rsidRPr="008B40AD">
        <w:rPr>
          <w:rFonts w:ascii="Times New Roman" w:hAnsi="Times New Roman" w:cs="Times New Roman"/>
          <w:sz w:val="24"/>
          <w:szCs w:val="24"/>
        </w:rPr>
        <w:t>Packing List</w:t>
      </w:r>
    </w:p>
    <w:p w14:paraId="02EBFB50" w14:textId="77777777" w:rsidR="00F6285F" w:rsidRPr="008B40AD" w:rsidRDefault="002B0E88">
      <w:pPr>
        <w:pStyle w:val="CommentText"/>
        <w:numPr>
          <w:ilvl w:val="0"/>
          <w:numId w:val="27"/>
        </w:numPr>
        <w:rPr>
          <w:rFonts w:ascii="Times New Roman" w:hAnsi="Times New Roman" w:cs="Times New Roman"/>
          <w:sz w:val="24"/>
          <w:szCs w:val="24"/>
        </w:rPr>
      </w:pPr>
      <w:r w:rsidRPr="008B40AD">
        <w:rPr>
          <w:rFonts w:ascii="Times New Roman" w:hAnsi="Times New Roman" w:cs="Times New Roman"/>
          <w:sz w:val="24"/>
          <w:szCs w:val="24"/>
        </w:rPr>
        <w:t>Lorry Receipt (LR)</w:t>
      </w:r>
    </w:p>
    <w:p w14:paraId="3214D640" w14:textId="77777777" w:rsidR="00F6285F" w:rsidRPr="008B40AD" w:rsidRDefault="002B0E88">
      <w:pPr>
        <w:pStyle w:val="ListParagraph"/>
        <w:widowControl w:val="0"/>
        <w:numPr>
          <w:ilvl w:val="0"/>
          <w:numId w:val="27"/>
        </w:numPr>
        <w:tabs>
          <w:tab w:val="left" w:pos="9752"/>
        </w:tabs>
        <w:rPr>
          <w:rFonts w:ascii="Times New Roman" w:hAnsi="Times New Roman" w:cs="Times New Roman"/>
          <w:sz w:val="24"/>
          <w:szCs w:val="24"/>
        </w:rPr>
      </w:pPr>
      <w:r w:rsidRPr="008B40AD">
        <w:rPr>
          <w:rFonts w:ascii="Times New Roman" w:hAnsi="Times New Roman" w:cs="Times New Roman"/>
          <w:sz w:val="24"/>
          <w:szCs w:val="24"/>
        </w:rPr>
        <w:t>Despatch clearance note issued by the Purchaser</w:t>
      </w:r>
    </w:p>
    <w:p w14:paraId="646C12D7" w14:textId="77777777" w:rsidR="00F6285F" w:rsidRPr="008B40AD" w:rsidRDefault="002B0E88">
      <w:pPr>
        <w:pStyle w:val="Heading4"/>
        <w:tabs>
          <w:tab w:val="left" w:pos="9752"/>
        </w:tabs>
        <w:ind w:right="0"/>
        <w:rPr>
          <w:rFonts w:ascii="Times New Roman" w:hAnsi="Times New Roman"/>
          <w:sz w:val="24"/>
          <w:szCs w:val="24"/>
          <w:lang w:val="en-US"/>
        </w:rPr>
      </w:pPr>
      <w:r w:rsidRPr="008B40AD">
        <w:rPr>
          <w:rFonts w:ascii="Times New Roman" w:hAnsi="Times New Roman"/>
          <w:sz w:val="24"/>
          <w:szCs w:val="24"/>
        </w:rPr>
        <w:t xml:space="preserve">The dispatch documents such as Invoice, </w:t>
      </w:r>
      <w:r w:rsidRPr="008B40AD">
        <w:rPr>
          <w:rFonts w:ascii="Times New Roman" w:hAnsi="Times New Roman"/>
          <w:sz w:val="24"/>
          <w:szCs w:val="24"/>
          <w:lang w:val="en-US"/>
        </w:rPr>
        <w:t xml:space="preserve">Delivery Challan, </w:t>
      </w:r>
      <w:proofErr w:type="gramStart"/>
      <w:r w:rsidRPr="008B40AD">
        <w:rPr>
          <w:rFonts w:ascii="Times New Roman" w:hAnsi="Times New Roman"/>
          <w:sz w:val="24"/>
          <w:szCs w:val="24"/>
          <w:lang w:val="en-US"/>
        </w:rPr>
        <w:t>Packing</w:t>
      </w:r>
      <w:proofErr w:type="gramEnd"/>
      <w:r w:rsidRPr="008B40AD">
        <w:rPr>
          <w:rFonts w:ascii="Times New Roman" w:hAnsi="Times New Roman"/>
          <w:sz w:val="24"/>
          <w:szCs w:val="24"/>
          <w:lang w:val="en-US"/>
        </w:rPr>
        <w:t xml:space="preserve"> list</w:t>
      </w:r>
      <w:r w:rsidRPr="008B40AD">
        <w:rPr>
          <w:rFonts w:ascii="Times New Roman" w:hAnsi="Times New Roman"/>
          <w:sz w:val="24"/>
          <w:szCs w:val="24"/>
        </w:rPr>
        <w:t xml:space="preserve"> </w:t>
      </w:r>
      <w:r w:rsidRPr="008B40AD">
        <w:rPr>
          <w:rFonts w:ascii="Times New Roman" w:hAnsi="Times New Roman"/>
          <w:sz w:val="24"/>
          <w:szCs w:val="24"/>
          <w:lang w:val="en-US"/>
        </w:rPr>
        <w:t>etc., shall bear the “Contract/Purchase Order Number”, “Contract/Purchase Order Date”, “Destination/Delivery address”</w:t>
      </w:r>
    </w:p>
    <w:p w14:paraId="211BBECA" w14:textId="77777777" w:rsidR="00F6285F" w:rsidRPr="008B40AD" w:rsidRDefault="002B0E88">
      <w:pPr>
        <w:pStyle w:val="Heading3"/>
        <w:tabs>
          <w:tab w:val="left" w:pos="9752"/>
        </w:tabs>
        <w:rPr>
          <w:rFonts w:ascii="Times New Roman" w:hAnsi="Times New Roman" w:cs="Times New Roman"/>
        </w:rPr>
      </w:pPr>
      <w:bookmarkStart w:id="2361" w:name="_Toc387392948"/>
      <w:bookmarkStart w:id="2362" w:name="_Toc439871677"/>
      <w:bookmarkStart w:id="2363" w:name="_Toc199842491"/>
      <w:r w:rsidRPr="008B40AD">
        <w:rPr>
          <w:rFonts w:ascii="Times New Roman" w:hAnsi="Times New Roman" w:cs="Times New Roman"/>
        </w:rPr>
        <w:t xml:space="preserve">Delivery </w:t>
      </w:r>
      <w:bookmarkEnd w:id="2361"/>
      <w:bookmarkEnd w:id="2362"/>
      <w:r w:rsidRPr="008B40AD">
        <w:rPr>
          <w:rFonts w:ascii="Times New Roman" w:hAnsi="Times New Roman" w:cs="Times New Roman"/>
        </w:rPr>
        <w:t>Inspection</w:t>
      </w:r>
      <w:bookmarkEnd w:id="2363"/>
    </w:p>
    <w:p w14:paraId="40730873" w14:textId="77777777" w:rsidR="00F6285F" w:rsidRPr="008B40AD" w:rsidRDefault="002B0E88">
      <w:pPr>
        <w:pStyle w:val="Heading4"/>
        <w:numPr>
          <w:ilvl w:val="0"/>
          <w:numId w:val="0"/>
        </w:numPr>
        <w:tabs>
          <w:tab w:val="left" w:pos="9752"/>
        </w:tabs>
        <w:spacing w:before="240" w:after="240"/>
        <w:ind w:left="720" w:right="0" w:hanging="436"/>
        <w:rPr>
          <w:rFonts w:ascii="Times New Roman" w:hAnsi="Times New Roman"/>
          <w:sz w:val="24"/>
          <w:szCs w:val="24"/>
          <w:lang w:val="en-US"/>
        </w:rPr>
      </w:pPr>
      <w:r w:rsidRPr="008B40AD">
        <w:rPr>
          <w:rFonts w:ascii="Times New Roman" w:hAnsi="Times New Roman"/>
          <w:sz w:val="24"/>
          <w:szCs w:val="24"/>
          <w:lang w:val="en-US"/>
        </w:rPr>
        <w:tab/>
        <w:t xml:space="preserve">The boxes/packages containing the deliverable items, received at the Purchaser’s site will be unpacked for identifying the item &amp; visually inspection for any loss/damage during transit. </w:t>
      </w:r>
    </w:p>
    <w:p w14:paraId="1817FF0B" w14:textId="77777777" w:rsidR="00F6285F" w:rsidRPr="008B40AD" w:rsidRDefault="002B0E88">
      <w:pPr>
        <w:pStyle w:val="Heading2"/>
        <w:tabs>
          <w:tab w:val="left" w:pos="9752"/>
        </w:tabs>
        <w:rPr>
          <w:rFonts w:ascii="Times New Roman" w:hAnsi="Times New Roman" w:cs="Times New Roman"/>
          <w:sz w:val="24"/>
          <w:szCs w:val="24"/>
        </w:rPr>
      </w:pPr>
      <w:bookmarkStart w:id="2364" w:name="_Toc199842492"/>
      <w:r w:rsidRPr="008B40AD">
        <w:rPr>
          <w:rFonts w:ascii="Times New Roman" w:hAnsi="Times New Roman" w:cs="Times New Roman"/>
          <w:sz w:val="24"/>
          <w:szCs w:val="24"/>
        </w:rPr>
        <w:t>Transfer of Ownership and Title</w:t>
      </w:r>
      <w:bookmarkEnd w:id="2364"/>
    </w:p>
    <w:p w14:paraId="6BA0059C" w14:textId="77777777" w:rsidR="00F6285F" w:rsidRPr="008B40AD" w:rsidRDefault="002B0E88">
      <w:pPr>
        <w:pStyle w:val="Heading4"/>
        <w:numPr>
          <w:ilvl w:val="0"/>
          <w:numId w:val="0"/>
        </w:numPr>
        <w:tabs>
          <w:tab w:val="left" w:pos="9752"/>
        </w:tabs>
        <w:spacing w:before="240" w:after="240"/>
        <w:ind w:left="630" w:right="0"/>
        <w:rPr>
          <w:rFonts w:ascii="Times New Roman" w:hAnsi="Times New Roman"/>
          <w:sz w:val="24"/>
          <w:szCs w:val="24"/>
          <w:lang w:val="en-US"/>
        </w:rPr>
      </w:pPr>
      <w:r w:rsidRPr="008B40AD">
        <w:rPr>
          <w:rFonts w:ascii="Times New Roman" w:hAnsi="Times New Roman"/>
          <w:sz w:val="24"/>
          <w:szCs w:val="24"/>
          <w:lang w:val="en-US"/>
        </w:rPr>
        <w:t xml:space="preserve">Transfer of ownership of the Items shall occur upon successful completion of Final Site Acceptance test. </w:t>
      </w:r>
    </w:p>
    <w:p w14:paraId="75042FD9" w14:textId="77777777" w:rsidR="00F6285F" w:rsidRPr="008B40AD" w:rsidRDefault="002B0E88">
      <w:pPr>
        <w:pStyle w:val="Heading2"/>
        <w:tabs>
          <w:tab w:val="left" w:pos="9752"/>
        </w:tabs>
        <w:rPr>
          <w:rFonts w:ascii="Times New Roman" w:hAnsi="Times New Roman" w:cs="Times New Roman"/>
          <w:sz w:val="24"/>
          <w:szCs w:val="24"/>
        </w:rPr>
      </w:pPr>
      <w:bookmarkStart w:id="2365" w:name="_Toc199842493"/>
      <w:bookmarkStart w:id="2366" w:name="_Toc439871678"/>
      <w:r w:rsidRPr="008B40AD">
        <w:rPr>
          <w:rFonts w:ascii="Times New Roman" w:hAnsi="Times New Roman" w:cs="Times New Roman"/>
          <w:sz w:val="24"/>
          <w:szCs w:val="24"/>
        </w:rPr>
        <w:t>Risk of Loss/damages</w:t>
      </w:r>
      <w:bookmarkEnd w:id="2365"/>
      <w:r w:rsidRPr="008B40AD">
        <w:rPr>
          <w:rFonts w:ascii="Times New Roman" w:hAnsi="Times New Roman" w:cs="Times New Roman"/>
          <w:sz w:val="24"/>
          <w:szCs w:val="24"/>
        </w:rPr>
        <w:t xml:space="preserve"> </w:t>
      </w:r>
      <w:bookmarkEnd w:id="2366"/>
    </w:p>
    <w:p w14:paraId="3CAC938A" w14:textId="77777777" w:rsidR="00F6285F" w:rsidRPr="008B40AD" w:rsidRDefault="002B0E88">
      <w:pPr>
        <w:pStyle w:val="Heading4"/>
        <w:numPr>
          <w:ilvl w:val="0"/>
          <w:numId w:val="0"/>
        </w:numPr>
        <w:tabs>
          <w:tab w:val="left" w:pos="9752"/>
        </w:tabs>
        <w:ind w:left="540" w:right="0"/>
        <w:rPr>
          <w:rFonts w:ascii="Times New Roman" w:eastAsia="Calibri" w:hAnsi="Times New Roman"/>
          <w:sz w:val="24"/>
          <w:szCs w:val="24"/>
          <w:lang w:val="en-US"/>
        </w:rPr>
      </w:pPr>
      <w:r w:rsidRPr="008B40AD">
        <w:rPr>
          <w:rFonts w:ascii="Times New Roman" w:eastAsia="Calibri" w:hAnsi="Times New Roman"/>
          <w:sz w:val="24"/>
          <w:szCs w:val="24"/>
        </w:rPr>
        <w:t>The Contractor/Supplier shall be responsible</w:t>
      </w:r>
      <w:r w:rsidRPr="008B40AD">
        <w:rPr>
          <w:rFonts w:ascii="Times New Roman" w:eastAsia="Calibri" w:hAnsi="Times New Roman"/>
          <w:sz w:val="24"/>
          <w:szCs w:val="24"/>
          <w:lang w:val="en-US"/>
        </w:rPr>
        <w:t>, accountable and liable</w:t>
      </w:r>
      <w:r w:rsidRPr="008B40AD">
        <w:rPr>
          <w:rFonts w:ascii="Times New Roman" w:eastAsia="Calibri" w:hAnsi="Times New Roman"/>
          <w:sz w:val="24"/>
          <w:szCs w:val="24"/>
        </w:rPr>
        <w:t xml:space="preserve"> for risk of any loss or damage</w:t>
      </w:r>
      <w:r w:rsidRPr="008B40AD">
        <w:rPr>
          <w:rFonts w:ascii="Times New Roman" w:eastAsia="Calibri" w:hAnsi="Times New Roman"/>
          <w:sz w:val="24"/>
          <w:szCs w:val="24"/>
          <w:lang w:val="en-US"/>
        </w:rPr>
        <w:t>s</w:t>
      </w:r>
      <w:r w:rsidRPr="008B40AD">
        <w:rPr>
          <w:rFonts w:ascii="Times New Roman" w:eastAsia="Calibri" w:hAnsi="Times New Roman"/>
          <w:sz w:val="24"/>
          <w:szCs w:val="24"/>
        </w:rPr>
        <w:t xml:space="preserve"> to deliverable</w:t>
      </w:r>
      <w:r w:rsidRPr="008B40AD">
        <w:rPr>
          <w:rFonts w:ascii="Times New Roman" w:eastAsia="Calibri" w:hAnsi="Times New Roman"/>
          <w:sz w:val="24"/>
          <w:szCs w:val="24"/>
          <w:lang w:val="en-US"/>
        </w:rPr>
        <w:t xml:space="preserve"> items during transportation, </w:t>
      </w:r>
      <w:r w:rsidRPr="008B40AD">
        <w:rPr>
          <w:rFonts w:ascii="Times New Roman" w:eastAsia="Calibri" w:hAnsi="Times New Roman"/>
          <w:sz w:val="24"/>
          <w:szCs w:val="24"/>
        </w:rPr>
        <w:t>till the</w:t>
      </w:r>
      <w:r w:rsidRPr="008B40AD">
        <w:rPr>
          <w:rFonts w:ascii="Times New Roman" w:eastAsia="Calibri" w:hAnsi="Times New Roman"/>
          <w:sz w:val="24"/>
          <w:szCs w:val="24"/>
          <w:lang w:val="en-US"/>
        </w:rPr>
        <w:t xml:space="preserve"> Final Acceptance of complete system/deliverables </w:t>
      </w:r>
      <w:proofErr w:type="gramStart"/>
      <w:r w:rsidRPr="008B40AD">
        <w:rPr>
          <w:rFonts w:ascii="Times New Roman" w:eastAsia="Calibri" w:hAnsi="Times New Roman"/>
          <w:sz w:val="24"/>
          <w:szCs w:val="24"/>
          <w:lang w:val="en-US"/>
        </w:rPr>
        <w:t xml:space="preserve">at </w:t>
      </w:r>
      <w:r w:rsidRPr="008B40AD">
        <w:rPr>
          <w:rFonts w:ascii="Times New Roman" w:eastAsia="Calibri" w:hAnsi="Times New Roman"/>
          <w:sz w:val="24"/>
          <w:szCs w:val="24"/>
        </w:rPr>
        <w:t xml:space="preserve"> the</w:t>
      </w:r>
      <w:proofErr w:type="gramEnd"/>
      <w:r w:rsidRPr="008B40AD">
        <w:rPr>
          <w:rFonts w:ascii="Times New Roman" w:eastAsia="Calibri" w:hAnsi="Times New Roman"/>
          <w:sz w:val="24"/>
          <w:szCs w:val="24"/>
        </w:rPr>
        <w:t xml:space="preserve"> Purchaser’s site </w:t>
      </w:r>
      <w:r w:rsidRPr="008B40AD">
        <w:rPr>
          <w:rFonts w:ascii="Times New Roman" w:eastAsia="Calibri" w:hAnsi="Times New Roman"/>
          <w:sz w:val="24"/>
          <w:szCs w:val="24"/>
          <w:lang w:val="en-US"/>
        </w:rPr>
        <w:t xml:space="preserve">(refer clause No. </w:t>
      </w:r>
      <w:r w:rsidRPr="008B40AD">
        <w:rPr>
          <w:rFonts w:ascii="Times New Roman" w:eastAsiaTheme="minorHAnsi" w:hAnsi="Times New Roman"/>
          <w:b/>
          <w:color w:val="0070C0"/>
          <w:sz w:val="24"/>
          <w:szCs w:val="24"/>
          <w:u w:val="single"/>
          <w:lang w:eastAsia="en-IN"/>
        </w:rPr>
        <w:fldChar w:fldCharType="begin"/>
      </w:r>
      <w:r w:rsidRPr="008B40AD">
        <w:rPr>
          <w:rFonts w:ascii="Times New Roman" w:eastAsiaTheme="minorHAnsi" w:hAnsi="Times New Roman"/>
          <w:b/>
          <w:color w:val="0070C0"/>
          <w:sz w:val="24"/>
          <w:szCs w:val="24"/>
          <w:u w:val="single"/>
          <w:lang w:eastAsia="en-IN"/>
        </w:rPr>
        <w:instrText xml:space="preserve"> REF _Ref2694516 \r \h  \* MERGEFORMAT </w:instrText>
      </w:r>
      <w:r w:rsidRPr="008B40AD">
        <w:rPr>
          <w:rFonts w:ascii="Times New Roman" w:eastAsiaTheme="minorHAnsi" w:hAnsi="Times New Roman"/>
          <w:b/>
          <w:color w:val="0070C0"/>
          <w:sz w:val="24"/>
          <w:szCs w:val="24"/>
          <w:u w:val="single"/>
          <w:lang w:eastAsia="en-IN"/>
        </w:rPr>
      </w:r>
      <w:r w:rsidRPr="008B40AD">
        <w:rPr>
          <w:rFonts w:ascii="Times New Roman" w:eastAsiaTheme="minorHAnsi" w:hAnsi="Times New Roman"/>
          <w:b/>
          <w:color w:val="0070C0"/>
          <w:sz w:val="24"/>
          <w:szCs w:val="24"/>
          <w:u w:val="single"/>
          <w:lang w:eastAsia="en-IN"/>
        </w:rPr>
        <w:fldChar w:fldCharType="separate"/>
      </w:r>
      <w:r w:rsidRPr="008B40AD">
        <w:rPr>
          <w:rFonts w:ascii="Times New Roman" w:eastAsiaTheme="minorHAnsi" w:hAnsi="Times New Roman"/>
          <w:b/>
          <w:color w:val="0070C0"/>
          <w:sz w:val="24"/>
          <w:szCs w:val="24"/>
          <w:u w:val="single"/>
          <w:lang w:eastAsia="en-IN"/>
        </w:rPr>
        <w:t>1.8.2.2</w:t>
      </w:r>
      <w:r w:rsidRPr="008B40AD">
        <w:rPr>
          <w:rFonts w:ascii="Times New Roman" w:eastAsiaTheme="minorHAnsi" w:hAnsi="Times New Roman"/>
          <w:b/>
          <w:color w:val="0070C0"/>
          <w:sz w:val="24"/>
          <w:szCs w:val="24"/>
          <w:u w:val="single"/>
          <w:lang w:eastAsia="en-IN"/>
        </w:rPr>
        <w:fldChar w:fldCharType="end"/>
      </w:r>
      <w:r w:rsidRPr="008B40AD">
        <w:rPr>
          <w:rFonts w:ascii="Times New Roman" w:eastAsia="Calibri" w:hAnsi="Times New Roman"/>
          <w:sz w:val="24"/>
          <w:szCs w:val="24"/>
          <w:lang w:val="en-US"/>
        </w:rPr>
        <w:t>)</w:t>
      </w:r>
      <w:r w:rsidRPr="008B40AD">
        <w:rPr>
          <w:rFonts w:ascii="Times New Roman" w:eastAsia="Calibri" w:hAnsi="Times New Roman"/>
          <w:sz w:val="24"/>
          <w:szCs w:val="24"/>
        </w:rPr>
        <w:t xml:space="preserve">. </w:t>
      </w:r>
    </w:p>
    <w:p w14:paraId="43A4EAC7" w14:textId="77777777" w:rsidR="00F6285F" w:rsidRPr="008B40AD" w:rsidRDefault="002B0E88">
      <w:pPr>
        <w:pStyle w:val="Heading2"/>
        <w:tabs>
          <w:tab w:val="left" w:pos="9752"/>
        </w:tabs>
        <w:rPr>
          <w:rFonts w:ascii="Times New Roman" w:hAnsi="Times New Roman" w:cs="Times New Roman"/>
          <w:sz w:val="24"/>
          <w:szCs w:val="24"/>
        </w:rPr>
      </w:pPr>
      <w:bookmarkStart w:id="2367" w:name="_Toc387392950"/>
      <w:bookmarkStart w:id="2368" w:name="_Toc439871679"/>
      <w:bookmarkStart w:id="2369" w:name="_Toc199842494"/>
      <w:r w:rsidRPr="008B40AD">
        <w:rPr>
          <w:rFonts w:ascii="Times New Roman" w:hAnsi="Times New Roman" w:cs="Times New Roman"/>
          <w:sz w:val="24"/>
          <w:szCs w:val="24"/>
        </w:rPr>
        <w:lastRenderedPageBreak/>
        <w:t>Delay, Extension &amp; Postponement</w:t>
      </w:r>
      <w:bookmarkEnd w:id="2367"/>
      <w:bookmarkEnd w:id="2368"/>
      <w:bookmarkEnd w:id="2369"/>
    </w:p>
    <w:p w14:paraId="28CF9F5F" w14:textId="77777777" w:rsidR="00F6285F" w:rsidRPr="008B40AD" w:rsidRDefault="002B0E88">
      <w:pPr>
        <w:pStyle w:val="Heading3"/>
        <w:tabs>
          <w:tab w:val="left" w:pos="9752"/>
        </w:tabs>
        <w:rPr>
          <w:rFonts w:ascii="Times New Roman" w:hAnsi="Times New Roman" w:cs="Times New Roman"/>
        </w:rPr>
      </w:pPr>
      <w:bookmarkStart w:id="2370" w:name="_Toc387392951"/>
      <w:bookmarkStart w:id="2371" w:name="_Toc439871680"/>
      <w:bookmarkStart w:id="2372" w:name="_Toc199842495"/>
      <w:r w:rsidRPr="008B40AD">
        <w:rPr>
          <w:rFonts w:ascii="Times New Roman" w:hAnsi="Times New Roman" w:cs="Times New Roman"/>
        </w:rPr>
        <w:t>Extension of Time (due to Contractor/Supplier)</w:t>
      </w:r>
      <w:bookmarkEnd w:id="2370"/>
      <w:bookmarkEnd w:id="2371"/>
      <w:bookmarkEnd w:id="2372"/>
    </w:p>
    <w:p w14:paraId="4021D980" w14:textId="77777777" w:rsidR="00F6285F" w:rsidRPr="008B40AD" w:rsidRDefault="002B0E88">
      <w:pPr>
        <w:pStyle w:val="Heading4"/>
        <w:tabs>
          <w:tab w:val="left" w:pos="9752"/>
        </w:tabs>
        <w:ind w:right="0"/>
        <w:rPr>
          <w:rFonts w:ascii="Times New Roman" w:hAnsi="Times New Roman"/>
          <w:sz w:val="24"/>
          <w:szCs w:val="24"/>
          <w:lang w:val="en-US"/>
        </w:rPr>
      </w:pPr>
      <w:bookmarkStart w:id="2373" w:name="_Toc386130075"/>
      <w:r w:rsidRPr="008B40AD">
        <w:rPr>
          <w:rFonts w:ascii="Times New Roman" w:hAnsi="Times New Roman"/>
          <w:sz w:val="24"/>
          <w:szCs w:val="24"/>
        </w:rPr>
        <w:t xml:space="preserve">In the event, the contractual delivery dates cannot be adhered to </w:t>
      </w:r>
      <w:proofErr w:type="gramStart"/>
      <w:r w:rsidRPr="008B40AD">
        <w:rPr>
          <w:rFonts w:ascii="Times New Roman" w:hAnsi="Times New Roman"/>
          <w:sz w:val="24"/>
          <w:szCs w:val="24"/>
        </w:rPr>
        <w:t>for  any</w:t>
      </w:r>
      <w:proofErr w:type="gramEnd"/>
      <w:r w:rsidRPr="008B40AD">
        <w:rPr>
          <w:rFonts w:ascii="Times New Roman" w:hAnsi="Times New Roman"/>
          <w:sz w:val="24"/>
          <w:szCs w:val="24"/>
        </w:rPr>
        <w:t xml:space="preserve"> cause(s) attributable to the </w:t>
      </w:r>
      <w:r w:rsidRPr="008B40AD">
        <w:rPr>
          <w:rFonts w:ascii="Times New Roman" w:hAnsi="Times New Roman"/>
          <w:sz w:val="24"/>
          <w:szCs w:val="24"/>
          <w:lang w:val="en-US"/>
        </w:rPr>
        <w:t>Contractor/Supplier</w:t>
      </w:r>
      <w:r w:rsidRPr="008B40AD">
        <w:rPr>
          <w:rFonts w:ascii="Times New Roman" w:hAnsi="Times New Roman"/>
          <w:sz w:val="24"/>
          <w:szCs w:val="24"/>
        </w:rPr>
        <w:t xml:space="preserve">, an application for extension of time with sufficient reasons shall be made by the </w:t>
      </w:r>
      <w:r w:rsidRPr="008B40AD">
        <w:rPr>
          <w:rFonts w:ascii="Times New Roman" w:hAnsi="Times New Roman"/>
          <w:sz w:val="24"/>
          <w:szCs w:val="24"/>
          <w:lang w:val="en-US"/>
        </w:rPr>
        <w:t>Contractor/Supplier</w:t>
      </w:r>
      <w:r w:rsidRPr="008B40AD">
        <w:rPr>
          <w:rFonts w:ascii="Times New Roman" w:hAnsi="Times New Roman"/>
          <w:sz w:val="24"/>
          <w:szCs w:val="24"/>
        </w:rPr>
        <w:t xml:space="preserve"> to the Purchaser. If failure, on the part of the </w:t>
      </w:r>
      <w:r w:rsidRPr="008B40AD">
        <w:rPr>
          <w:rFonts w:ascii="Times New Roman" w:hAnsi="Times New Roman"/>
          <w:sz w:val="24"/>
          <w:szCs w:val="24"/>
          <w:lang w:val="en-US"/>
        </w:rPr>
        <w:t>Contractor/Supplier</w:t>
      </w:r>
      <w:r w:rsidRPr="008B40AD">
        <w:rPr>
          <w:rFonts w:ascii="Times New Roman" w:hAnsi="Times New Roman"/>
          <w:sz w:val="24"/>
          <w:szCs w:val="24"/>
        </w:rPr>
        <w:t xml:space="preserve"> to deliver the items/completion of work in scheduled time shall have arisen from any causes which the Purchaser may find as reasonable ground for an extension of time (and his decision shall be final), he may allow such additional time </w:t>
      </w:r>
      <w:r w:rsidRPr="008B40AD">
        <w:rPr>
          <w:rFonts w:ascii="Times New Roman" w:hAnsi="Times New Roman"/>
          <w:sz w:val="24"/>
          <w:szCs w:val="24"/>
          <w:lang w:val="en-US"/>
        </w:rPr>
        <w:t xml:space="preserve">with or without provisions to levy Liquidated </w:t>
      </w:r>
      <w:proofErr w:type="gramStart"/>
      <w:r w:rsidRPr="008B40AD">
        <w:rPr>
          <w:rFonts w:ascii="Times New Roman" w:hAnsi="Times New Roman"/>
          <w:sz w:val="24"/>
          <w:szCs w:val="24"/>
          <w:lang w:val="en-US"/>
        </w:rPr>
        <w:t>Damages(</w:t>
      </w:r>
      <w:proofErr w:type="gramEnd"/>
      <w:r w:rsidRPr="008B40AD">
        <w:rPr>
          <w:rFonts w:ascii="Times New Roman" w:hAnsi="Times New Roman"/>
          <w:sz w:val="24"/>
          <w:szCs w:val="24"/>
          <w:lang w:val="en-US"/>
        </w:rPr>
        <w:t>LD)</w:t>
      </w:r>
      <w:r w:rsidRPr="008B40AD">
        <w:rPr>
          <w:rFonts w:ascii="Times New Roman" w:hAnsi="Times New Roman"/>
          <w:sz w:val="24"/>
          <w:szCs w:val="24"/>
        </w:rPr>
        <w:t xml:space="preserve"> as he may consider justified in the circumstances of the case through a formal </w:t>
      </w:r>
      <w:r w:rsidRPr="008B40AD">
        <w:rPr>
          <w:rFonts w:ascii="Times New Roman" w:hAnsi="Times New Roman"/>
          <w:sz w:val="24"/>
          <w:szCs w:val="24"/>
          <w:lang w:val="en-US"/>
        </w:rPr>
        <w:t xml:space="preserve">notification. </w:t>
      </w:r>
      <w:r w:rsidRPr="008B40AD">
        <w:rPr>
          <w:rFonts w:ascii="Times New Roman" w:hAnsi="Times New Roman"/>
          <w:sz w:val="24"/>
          <w:szCs w:val="24"/>
        </w:rPr>
        <w:t xml:space="preserve"> The </w:t>
      </w:r>
      <w:r w:rsidRPr="008B40AD">
        <w:rPr>
          <w:rFonts w:ascii="Times New Roman" w:hAnsi="Times New Roman"/>
          <w:sz w:val="24"/>
          <w:szCs w:val="24"/>
          <w:lang w:val="en-US"/>
        </w:rPr>
        <w:t>Contractor/Supplier</w:t>
      </w:r>
      <w:r w:rsidRPr="008B40AD">
        <w:rPr>
          <w:rFonts w:ascii="Times New Roman" w:hAnsi="Times New Roman"/>
          <w:sz w:val="24"/>
          <w:szCs w:val="24"/>
        </w:rPr>
        <w:t xml:space="preserve"> shall </w:t>
      </w:r>
      <w:r w:rsidRPr="008B40AD">
        <w:rPr>
          <w:rStyle w:val="Heading4Char"/>
          <w:rFonts w:ascii="Times New Roman" w:eastAsiaTheme="majorEastAsia" w:hAnsi="Times New Roman"/>
          <w:sz w:val="24"/>
          <w:szCs w:val="24"/>
        </w:rPr>
        <w:t>not become entitled to receive additional payment towards escalation or increased statutory levies</w:t>
      </w:r>
      <w:bookmarkEnd w:id="2373"/>
      <w:r w:rsidRPr="008B40AD">
        <w:rPr>
          <w:rFonts w:ascii="Times New Roman" w:hAnsi="Times New Roman"/>
          <w:sz w:val="24"/>
          <w:szCs w:val="24"/>
        </w:rPr>
        <w:t xml:space="preserve"> (if any) beyond the</w:t>
      </w:r>
      <w:r w:rsidRPr="008B40AD">
        <w:rPr>
          <w:rFonts w:ascii="Times New Roman" w:hAnsi="Times New Roman"/>
          <w:sz w:val="24"/>
          <w:szCs w:val="24"/>
          <w:lang w:val="en-US"/>
        </w:rPr>
        <w:t xml:space="preserve"> </w:t>
      </w:r>
      <w:r w:rsidRPr="008B40AD">
        <w:rPr>
          <w:rFonts w:ascii="Times New Roman" w:hAnsi="Times New Roman"/>
          <w:sz w:val="24"/>
          <w:szCs w:val="24"/>
        </w:rPr>
        <w:t xml:space="preserve">contractual </w:t>
      </w:r>
      <w:r w:rsidRPr="008B40AD">
        <w:rPr>
          <w:rFonts w:ascii="Times New Roman" w:hAnsi="Times New Roman"/>
          <w:sz w:val="24"/>
          <w:szCs w:val="24"/>
          <w:lang w:val="en-US"/>
        </w:rPr>
        <w:t>delivery date</w:t>
      </w:r>
      <w:r w:rsidRPr="008B40AD">
        <w:rPr>
          <w:rFonts w:ascii="Times New Roman" w:hAnsi="Times New Roman"/>
          <w:sz w:val="24"/>
          <w:szCs w:val="24"/>
        </w:rPr>
        <w:t xml:space="preserve"> / completion </w:t>
      </w:r>
      <w:r w:rsidRPr="008B40AD">
        <w:rPr>
          <w:rFonts w:ascii="Times New Roman" w:hAnsi="Times New Roman"/>
          <w:sz w:val="24"/>
          <w:szCs w:val="24"/>
          <w:lang w:val="en-US"/>
        </w:rPr>
        <w:t>time.</w:t>
      </w:r>
    </w:p>
    <w:p w14:paraId="6DA1E31B" w14:textId="77777777" w:rsidR="00F6285F" w:rsidRPr="008B40AD" w:rsidRDefault="002B0E88">
      <w:pPr>
        <w:pStyle w:val="Heading4"/>
        <w:tabs>
          <w:tab w:val="left" w:pos="9752"/>
        </w:tabs>
        <w:ind w:right="0"/>
        <w:rPr>
          <w:rFonts w:ascii="Times New Roman" w:hAnsi="Times New Roman"/>
          <w:sz w:val="24"/>
          <w:szCs w:val="24"/>
        </w:rPr>
      </w:pPr>
      <w:r w:rsidRPr="008B40AD">
        <w:rPr>
          <w:rFonts w:ascii="Times New Roman" w:hAnsi="Times New Roman"/>
          <w:sz w:val="24"/>
          <w:szCs w:val="24"/>
        </w:rPr>
        <w:t xml:space="preserve">If the </w:t>
      </w:r>
      <w:r w:rsidRPr="008B40AD">
        <w:rPr>
          <w:rFonts w:ascii="Times New Roman" w:hAnsi="Times New Roman"/>
          <w:sz w:val="24"/>
          <w:szCs w:val="24"/>
          <w:lang w:val="en-US"/>
        </w:rPr>
        <w:t>Contractor/Supplier</w:t>
      </w:r>
      <w:r w:rsidRPr="008B40AD">
        <w:rPr>
          <w:rFonts w:ascii="Times New Roman" w:hAnsi="Times New Roman"/>
          <w:sz w:val="24"/>
          <w:szCs w:val="24"/>
        </w:rPr>
        <w:t xml:space="preserve"> fails to apply and secure extension of </w:t>
      </w:r>
      <w:r w:rsidRPr="008B40AD">
        <w:rPr>
          <w:rFonts w:ascii="Times New Roman" w:hAnsi="Times New Roman"/>
          <w:sz w:val="24"/>
          <w:szCs w:val="24"/>
          <w:lang w:val="en-US"/>
        </w:rPr>
        <w:t>Contract/Purchase Order delivery</w:t>
      </w:r>
      <w:r w:rsidRPr="008B40AD">
        <w:rPr>
          <w:rFonts w:ascii="Times New Roman" w:hAnsi="Times New Roman"/>
          <w:sz w:val="24"/>
          <w:szCs w:val="24"/>
        </w:rPr>
        <w:t xml:space="preserve"> date(s) (before effecting the supply of the items as in the </w:t>
      </w:r>
      <w:r w:rsidRPr="008B40AD">
        <w:rPr>
          <w:rFonts w:ascii="Times New Roman" w:hAnsi="Times New Roman"/>
          <w:sz w:val="24"/>
          <w:szCs w:val="24"/>
          <w:lang w:val="en-US"/>
        </w:rPr>
        <w:t>Contract/Purchase Order</w:t>
      </w:r>
      <w:r w:rsidRPr="008B40AD">
        <w:rPr>
          <w:rFonts w:ascii="Times New Roman" w:hAnsi="Times New Roman"/>
          <w:sz w:val="24"/>
          <w:szCs w:val="24"/>
        </w:rPr>
        <w:t xml:space="preserve">) acceptance of such supplies by the Purchaser, shall not entitle the </w:t>
      </w:r>
      <w:r w:rsidRPr="008B40AD">
        <w:rPr>
          <w:rFonts w:ascii="Times New Roman" w:hAnsi="Times New Roman"/>
          <w:sz w:val="24"/>
          <w:szCs w:val="24"/>
          <w:lang w:val="en-US"/>
        </w:rPr>
        <w:t>Contractor/Supplier</w:t>
      </w:r>
      <w:r w:rsidRPr="008B40AD">
        <w:rPr>
          <w:rFonts w:ascii="Times New Roman" w:hAnsi="Times New Roman"/>
          <w:sz w:val="24"/>
          <w:szCs w:val="24"/>
        </w:rPr>
        <w:t xml:space="preserve"> to claim payment on account of escalation or extra payment on account of increase of statutory levies</w:t>
      </w:r>
      <w:r w:rsidRPr="008B40AD">
        <w:rPr>
          <w:rFonts w:ascii="Times New Roman" w:hAnsi="Times New Roman"/>
          <w:sz w:val="24"/>
          <w:szCs w:val="24"/>
          <w:lang w:val="en-US"/>
        </w:rPr>
        <w:t xml:space="preserve"> or new statutory levies</w:t>
      </w:r>
      <w:r w:rsidRPr="008B40AD">
        <w:rPr>
          <w:rFonts w:ascii="Times New Roman" w:hAnsi="Times New Roman"/>
          <w:sz w:val="24"/>
          <w:szCs w:val="24"/>
        </w:rPr>
        <w:t xml:space="preserve"> that may be payable at higher rate</w:t>
      </w:r>
      <w:r w:rsidRPr="008B40AD">
        <w:rPr>
          <w:rFonts w:ascii="Times New Roman" w:hAnsi="Times New Roman"/>
          <w:sz w:val="24"/>
          <w:szCs w:val="24"/>
          <w:lang w:val="en-US"/>
        </w:rPr>
        <w:t xml:space="preserve"> </w:t>
      </w:r>
      <w:r w:rsidRPr="008B40AD">
        <w:rPr>
          <w:rFonts w:ascii="Times New Roman" w:hAnsi="Times New Roman"/>
          <w:sz w:val="24"/>
          <w:szCs w:val="24"/>
        </w:rPr>
        <w:t xml:space="preserve">after the expiry of </w:t>
      </w:r>
      <w:r w:rsidRPr="008B40AD">
        <w:rPr>
          <w:rFonts w:ascii="Times New Roman" w:hAnsi="Times New Roman"/>
          <w:sz w:val="24"/>
          <w:szCs w:val="24"/>
          <w:lang w:val="en-US"/>
        </w:rPr>
        <w:t>Contract/Purchase Order</w:t>
      </w:r>
      <w:r w:rsidRPr="008B40AD">
        <w:rPr>
          <w:rFonts w:ascii="Times New Roman" w:hAnsi="Times New Roman"/>
          <w:sz w:val="24"/>
          <w:szCs w:val="24"/>
        </w:rPr>
        <w:t xml:space="preserve"> </w:t>
      </w:r>
      <w:r w:rsidRPr="008B40AD">
        <w:rPr>
          <w:rFonts w:ascii="Times New Roman" w:hAnsi="Times New Roman"/>
          <w:sz w:val="24"/>
          <w:szCs w:val="24"/>
          <w:lang w:val="en-US"/>
        </w:rPr>
        <w:t>delivery dates / completion date (</w:t>
      </w:r>
      <w:r w:rsidRPr="008B40AD">
        <w:rPr>
          <w:rFonts w:ascii="Times New Roman" w:hAnsi="Times New Roman"/>
          <w:sz w:val="24"/>
          <w:szCs w:val="24"/>
        </w:rPr>
        <w:t>clause</w:t>
      </w:r>
      <w:r w:rsidRPr="008B40AD">
        <w:rPr>
          <w:rFonts w:ascii="Times New Roman" w:eastAsiaTheme="minorHAnsi" w:hAnsi="Times New Roman"/>
          <w:color w:val="0070C0"/>
          <w:sz w:val="24"/>
          <w:szCs w:val="24"/>
          <w:u w:val="single"/>
          <w:lang w:eastAsia="en-IN"/>
        </w:rPr>
        <w:t xml:space="preserve"> </w:t>
      </w:r>
      <w:r w:rsidRPr="008B40AD">
        <w:rPr>
          <w:rFonts w:ascii="Times New Roman" w:hAnsi="Times New Roman"/>
          <w:b/>
          <w:color w:val="0070C0"/>
          <w:sz w:val="24"/>
          <w:szCs w:val="24"/>
          <w:u w:val="single"/>
          <w:lang w:eastAsia="en-IN"/>
        </w:rPr>
        <w:fldChar w:fldCharType="begin"/>
      </w:r>
      <w:r w:rsidRPr="008B40AD">
        <w:rPr>
          <w:rFonts w:ascii="Times New Roman" w:eastAsiaTheme="minorHAnsi" w:hAnsi="Times New Roman"/>
          <w:b/>
          <w:color w:val="0070C0"/>
          <w:sz w:val="24"/>
          <w:szCs w:val="24"/>
          <w:u w:val="single"/>
          <w:lang w:eastAsia="en-IN"/>
        </w:rPr>
        <w:instrText xml:space="preserve"> REF _Ref393909345 \w \h  \* MERGEFORMAT </w:instrText>
      </w:r>
      <w:r w:rsidRPr="008B40AD">
        <w:rPr>
          <w:rFonts w:ascii="Times New Roman" w:hAnsi="Times New Roman"/>
          <w:b/>
          <w:color w:val="0070C0"/>
          <w:sz w:val="24"/>
          <w:szCs w:val="24"/>
          <w:u w:val="single"/>
          <w:lang w:eastAsia="en-IN"/>
        </w:rPr>
      </w:r>
      <w:r w:rsidRPr="008B40AD">
        <w:rPr>
          <w:rFonts w:ascii="Times New Roman" w:hAnsi="Times New Roman"/>
          <w:b/>
          <w:color w:val="0070C0"/>
          <w:sz w:val="24"/>
          <w:szCs w:val="24"/>
          <w:u w:val="single"/>
          <w:lang w:eastAsia="en-IN"/>
        </w:rPr>
        <w:fldChar w:fldCharType="separate"/>
      </w:r>
      <w:r w:rsidRPr="008B40AD">
        <w:rPr>
          <w:rFonts w:ascii="Times New Roman" w:eastAsiaTheme="minorHAnsi" w:hAnsi="Times New Roman"/>
          <w:b/>
          <w:color w:val="0070C0"/>
          <w:sz w:val="24"/>
          <w:szCs w:val="24"/>
          <w:u w:val="single"/>
          <w:lang w:eastAsia="en-IN"/>
        </w:rPr>
        <w:t>1.11.2</w:t>
      </w:r>
      <w:r w:rsidRPr="008B40AD">
        <w:rPr>
          <w:rFonts w:ascii="Times New Roman" w:hAnsi="Times New Roman"/>
          <w:b/>
          <w:color w:val="0070C0"/>
          <w:sz w:val="24"/>
          <w:szCs w:val="24"/>
          <w:u w:val="single"/>
          <w:lang w:eastAsia="en-IN"/>
        </w:rPr>
        <w:fldChar w:fldCharType="end"/>
      </w:r>
      <w:r w:rsidRPr="008B40AD">
        <w:rPr>
          <w:rFonts w:ascii="Times New Roman" w:eastAsiaTheme="minorHAnsi" w:hAnsi="Times New Roman"/>
          <w:sz w:val="24"/>
          <w:szCs w:val="24"/>
          <w:lang w:eastAsia="en-IN"/>
        </w:rPr>
        <w:t xml:space="preserve"> )</w:t>
      </w:r>
      <w:r w:rsidRPr="008B40AD">
        <w:rPr>
          <w:rFonts w:ascii="Times New Roman" w:hAnsi="Times New Roman"/>
          <w:sz w:val="24"/>
          <w:szCs w:val="24"/>
        </w:rPr>
        <w:t xml:space="preserve">. </w:t>
      </w:r>
      <w:r w:rsidRPr="008B40AD">
        <w:rPr>
          <w:rFonts w:ascii="Times New Roman" w:hAnsi="Times New Roman"/>
          <w:sz w:val="24"/>
          <w:szCs w:val="24"/>
          <w:lang w:val="en-US"/>
        </w:rPr>
        <w:t xml:space="preserve"> </w:t>
      </w:r>
    </w:p>
    <w:p w14:paraId="76927A51" w14:textId="77777777" w:rsidR="00F6285F" w:rsidRPr="008B40AD" w:rsidRDefault="002B0E88">
      <w:pPr>
        <w:pStyle w:val="Heading3"/>
        <w:tabs>
          <w:tab w:val="left" w:pos="9752"/>
        </w:tabs>
        <w:rPr>
          <w:rFonts w:ascii="Times New Roman" w:hAnsi="Times New Roman" w:cs="Times New Roman"/>
        </w:rPr>
      </w:pPr>
      <w:bookmarkStart w:id="2374" w:name="_Toc387392953"/>
      <w:bookmarkStart w:id="2375" w:name="_Ref393909345"/>
      <w:bookmarkStart w:id="2376" w:name="_Toc439871682"/>
      <w:bookmarkStart w:id="2377" w:name="_Ref444087440"/>
      <w:bookmarkStart w:id="2378" w:name="_Toc199842496"/>
      <w:r w:rsidRPr="008B40AD">
        <w:rPr>
          <w:rFonts w:ascii="Times New Roman" w:hAnsi="Times New Roman" w:cs="Times New Roman"/>
        </w:rPr>
        <w:t>Delay in delivery dates/completion time</w:t>
      </w:r>
      <w:bookmarkEnd w:id="2374"/>
      <w:bookmarkEnd w:id="2375"/>
      <w:bookmarkEnd w:id="2376"/>
      <w:bookmarkEnd w:id="2377"/>
      <w:bookmarkEnd w:id="2378"/>
    </w:p>
    <w:p w14:paraId="6C6B6AD6" w14:textId="77777777" w:rsidR="00F6285F" w:rsidRPr="008B40AD" w:rsidRDefault="002B0E88">
      <w:pPr>
        <w:pStyle w:val="Heading4"/>
        <w:tabs>
          <w:tab w:val="left" w:pos="9752"/>
        </w:tabs>
        <w:ind w:right="0"/>
        <w:rPr>
          <w:rFonts w:ascii="Times New Roman" w:hAnsi="Times New Roman"/>
          <w:sz w:val="24"/>
          <w:szCs w:val="24"/>
        </w:rPr>
      </w:pPr>
      <w:r w:rsidRPr="008B40AD">
        <w:rPr>
          <w:rFonts w:ascii="Times New Roman" w:hAnsi="Times New Roman"/>
          <w:sz w:val="24"/>
          <w:szCs w:val="24"/>
        </w:rPr>
        <w:t>Should the Contractor/Supplier fails to comply with contractual delivery dates and the reasons for such failures are attributed to the Contractor/Supplier, it shall be construed as a breach of the Contract/</w:t>
      </w:r>
      <w:r w:rsidRPr="008B40AD">
        <w:rPr>
          <w:rFonts w:ascii="Times New Roman" w:hAnsi="Times New Roman"/>
          <w:sz w:val="24"/>
          <w:szCs w:val="24"/>
          <w:lang w:val="en-US"/>
        </w:rPr>
        <w:t>Purchase Order</w:t>
      </w:r>
      <w:r w:rsidRPr="008B40AD">
        <w:rPr>
          <w:rFonts w:ascii="Times New Roman" w:hAnsi="Times New Roman"/>
          <w:sz w:val="24"/>
          <w:szCs w:val="24"/>
        </w:rPr>
        <w:t xml:space="preserve"> and the Purchaser shall be entitled at his option to the </w:t>
      </w:r>
      <w:proofErr w:type="gramStart"/>
      <w:r w:rsidRPr="008B40AD">
        <w:rPr>
          <w:rFonts w:ascii="Times New Roman" w:hAnsi="Times New Roman"/>
          <w:sz w:val="24"/>
          <w:szCs w:val="24"/>
        </w:rPr>
        <w:t>following:-</w:t>
      </w:r>
      <w:proofErr w:type="gramEnd"/>
    </w:p>
    <w:p w14:paraId="6FEE85DB" w14:textId="77777777" w:rsidR="00F6285F" w:rsidRPr="008B40AD" w:rsidRDefault="002B0E88">
      <w:pPr>
        <w:pStyle w:val="Heading5"/>
        <w:tabs>
          <w:tab w:val="left" w:pos="9752"/>
        </w:tabs>
        <w:ind w:left="1701" w:hanging="1134"/>
        <w:rPr>
          <w:rFonts w:ascii="Times New Roman" w:hAnsi="Times New Roman"/>
          <w:sz w:val="24"/>
        </w:rPr>
      </w:pPr>
      <w:r w:rsidRPr="008B40AD">
        <w:rPr>
          <w:rFonts w:ascii="Times New Roman" w:hAnsi="Times New Roman"/>
          <w:sz w:val="24"/>
        </w:rPr>
        <w:t xml:space="preserve">To receive the deliverable items under the </w:t>
      </w:r>
      <w:r w:rsidRPr="008B40AD">
        <w:rPr>
          <w:rFonts w:ascii="Times New Roman" w:hAnsi="Times New Roman"/>
          <w:sz w:val="24"/>
          <w:lang w:val="en-US"/>
        </w:rPr>
        <w:t>Contract/Purchase Order</w:t>
      </w:r>
      <w:r w:rsidRPr="008B40AD">
        <w:rPr>
          <w:rFonts w:ascii="Times New Roman" w:hAnsi="Times New Roman"/>
          <w:sz w:val="24"/>
        </w:rPr>
        <w:t xml:space="preserve"> after prescribed date of delivery with the right to </w:t>
      </w:r>
      <w:r w:rsidRPr="008B40AD">
        <w:rPr>
          <w:rFonts w:ascii="Times New Roman" w:hAnsi="Times New Roman"/>
          <w:sz w:val="24"/>
          <w:lang w:val="en-US"/>
        </w:rPr>
        <w:t>impose LD on the Contractor.</w:t>
      </w:r>
      <w:r w:rsidRPr="008B40AD">
        <w:rPr>
          <w:rFonts w:ascii="Times New Roman" w:hAnsi="Times New Roman"/>
          <w:sz w:val="24"/>
        </w:rPr>
        <w:t xml:space="preserve"> </w:t>
      </w:r>
    </w:p>
    <w:p w14:paraId="2C9214FA" w14:textId="260740E9" w:rsidR="00F6285F" w:rsidRPr="008B40AD" w:rsidRDefault="002B0E88">
      <w:pPr>
        <w:pStyle w:val="Heading5"/>
        <w:tabs>
          <w:tab w:val="left" w:pos="9752"/>
        </w:tabs>
        <w:ind w:left="1701" w:hanging="1134"/>
        <w:rPr>
          <w:rFonts w:ascii="Times New Roman" w:hAnsi="Times New Roman"/>
          <w:sz w:val="24"/>
        </w:rPr>
      </w:pPr>
      <w:r w:rsidRPr="008B40AD">
        <w:rPr>
          <w:rFonts w:ascii="Times New Roman" w:hAnsi="Times New Roman"/>
          <w:sz w:val="24"/>
        </w:rPr>
        <w:t>To terminate the total Contract/</w:t>
      </w:r>
      <w:r w:rsidRPr="008B40AD">
        <w:rPr>
          <w:rFonts w:ascii="Times New Roman" w:hAnsi="Times New Roman"/>
          <w:sz w:val="24"/>
          <w:lang w:val="en-US"/>
        </w:rPr>
        <w:t>Purchase Order</w:t>
      </w:r>
      <w:r w:rsidRPr="008B40AD">
        <w:rPr>
          <w:rFonts w:ascii="Times New Roman" w:hAnsi="Times New Roman"/>
          <w:sz w:val="24"/>
        </w:rPr>
        <w:t xml:space="preserve">, as per clause </w:t>
      </w:r>
      <w:r w:rsidRPr="008B40AD">
        <w:rPr>
          <w:rFonts w:ascii="Times New Roman" w:hAnsi="Times New Roman"/>
          <w:b/>
          <w:bCs w:val="0"/>
          <w:color w:val="0070C0"/>
          <w:sz w:val="24"/>
          <w:u w:val="single"/>
          <w:lang w:eastAsia="en-IN"/>
        </w:rPr>
        <w:fldChar w:fldCharType="begin"/>
      </w:r>
      <w:r w:rsidRPr="008B40AD">
        <w:rPr>
          <w:rFonts w:ascii="Times New Roman" w:eastAsiaTheme="minorHAnsi" w:hAnsi="Times New Roman"/>
          <w:b/>
          <w:bCs w:val="0"/>
          <w:color w:val="0070C0"/>
          <w:sz w:val="24"/>
          <w:u w:val="single"/>
          <w:lang w:eastAsia="en-IN"/>
        </w:rPr>
        <w:instrText xml:space="preserve"> REF _Ref6829251 \r \h  \* MERGEFORMAT </w:instrText>
      </w:r>
      <w:r w:rsidRPr="008B40AD">
        <w:rPr>
          <w:rFonts w:ascii="Times New Roman" w:hAnsi="Times New Roman"/>
          <w:b/>
          <w:bCs w:val="0"/>
          <w:color w:val="0070C0"/>
          <w:sz w:val="24"/>
          <w:u w:val="single"/>
          <w:lang w:eastAsia="en-IN"/>
        </w:rPr>
      </w:r>
      <w:r w:rsidRPr="008B40AD">
        <w:rPr>
          <w:rFonts w:ascii="Times New Roman" w:hAnsi="Times New Roman"/>
          <w:b/>
          <w:bCs w:val="0"/>
          <w:color w:val="0070C0"/>
          <w:sz w:val="24"/>
          <w:u w:val="single"/>
          <w:lang w:eastAsia="en-IN"/>
        </w:rPr>
        <w:fldChar w:fldCharType="separate"/>
      </w:r>
      <w:r w:rsidR="007771C3">
        <w:rPr>
          <w:rFonts w:ascii="Times New Roman" w:eastAsiaTheme="minorHAnsi" w:hAnsi="Times New Roman"/>
          <w:b/>
          <w:bCs w:val="0"/>
          <w:color w:val="0070C0"/>
          <w:sz w:val="24"/>
          <w:u w:val="single"/>
          <w:lang w:eastAsia="en-IN"/>
        </w:rPr>
        <w:t>1.20</w:t>
      </w:r>
      <w:r w:rsidRPr="008B40AD">
        <w:rPr>
          <w:rFonts w:ascii="Times New Roman" w:hAnsi="Times New Roman"/>
          <w:b/>
          <w:bCs w:val="0"/>
          <w:color w:val="0070C0"/>
          <w:sz w:val="24"/>
          <w:u w:val="single"/>
          <w:lang w:eastAsia="en-IN"/>
        </w:rPr>
        <w:fldChar w:fldCharType="end"/>
      </w:r>
      <w:r w:rsidR="007771C3">
        <w:rPr>
          <w:rFonts w:ascii="Times New Roman" w:hAnsi="Times New Roman"/>
          <w:b/>
          <w:bCs w:val="0"/>
          <w:color w:val="0070C0"/>
          <w:sz w:val="24"/>
          <w:u w:val="single"/>
          <w:lang w:eastAsia="en-IN"/>
        </w:rPr>
        <w:t>.1</w:t>
      </w:r>
      <w:r w:rsidRPr="008B40AD">
        <w:rPr>
          <w:rFonts w:ascii="Times New Roman" w:hAnsi="Times New Roman"/>
          <w:sz w:val="24"/>
        </w:rPr>
        <w:t>. However, the Purchaser will inform in writing</w:t>
      </w:r>
      <w:r w:rsidRPr="008B40AD">
        <w:rPr>
          <w:rFonts w:ascii="Times New Roman" w:hAnsi="Times New Roman"/>
          <w:sz w:val="24"/>
          <w:lang w:val="en-US"/>
        </w:rPr>
        <w:t xml:space="preserve"> one month in advance</w:t>
      </w:r>
      <w:r w:rsidRPr="008B40AD">
        <w:rPr>
          <w:rFonts w:ascii="Times New Roman" w:hAnsi="Times New Roman"/>
          <w:sz w:val="24"/>
        </w:rPr>
        <w:t xml:space="preserve"> to the Contractor/Supplier before exercising</w:t>
      </w:r>
      <w:r w:rsidRPr="008B40AD">
        <w:rPr>
          <w:rFonts w:ascii="Times New Roman" w:hAnsi="Times New Roman"/>
          <w:sz w:val="24"/>
          <w:lang w:val="en-US"/>
        </w:rPr>
        <w:t xml:space="preserve"> this </w:t>
      </w:r>
      <w:r w:rsidRPr="008B40AD">
        <w:rPr>
          <w:rFonts w:ascii="Times New Roman" w:hAnsi="Times New Roman"/>
          <w:sz w:val="24"/>
        </w:rPr>
        <w:t>clause.</w:t>
      </w:r>
    </w:p>
    <w:p w14:paraId="7B3B7C61" w14:textId="77777777" w:rsidR="00F6285F" w:rsidRPr="008B40AD" w:rsidRDefault="002B0E88">
      <w:pPr>
        <w:pStyle w:val="Heading4"/>
        <w:tabs>
          <w:tab w:val="left" w:pos="9752"/>
        </w:tabs>
        <w:ind w:right="0"/>
      </w:pPr>
      <w:r w:rsidRPr="008B40AD">
        <w:rPr>
          <w:rFonts w:ascii="Times New Roman" w:hAnsi="Times New Roman"/>
          <w:sz w:val="24"/>
          <w:szCs w:val="24"/>
          <w:lang w:val="en-US"/>
        </w:rPr>
        <w:t>The Contractor is required to maintain Hindrance Register for reporting hindrance if any, while executing the work and supply related issues, in an approved format. The Contractor shall get record of hindrances in the Hindrance Register approved / endorsed by the Purchaser’s representative. Such hindrance in the Work or Supply endorsed by the Purchaser’s representative will only be taken into consideration for granting time extension. Format of Hindrance Register is as per Annexure-B3.</w:t>
      </w:r>
    </w:p>
    <w:p w14:paraId="341F92F8" w14:textId="77777777" w:rsidR="00F6285F" w:rsidRPr="008B40AD" w:rsidRDefault="002B0E88">
      <w:pPr>
        <w:pStyle w:val="Heading2"/>
        <w:keepNext w:val="0"/>
        <w:widowControl w:val="0"/>
        <w:tabs>
          <w:tab w:val="left" w:pos="9752"/>
        </w:tabs>
        <w:rPr>
          <w:rFonts w:ascii="Times New Roman" w:hAnsi="Times New Roman" w:cs="Times New Roman"/>
          <w:sz w:val="24"/>
          <w:szCs w:val="24"/>
        </w:rPr>
      </w:pPr>
      <w:bookmarkStart w:id="2379" w:name="_Ref390702530"/>
      <w:bookmarkStart w:id="2380" w:name="_Toc439871683"/>
      <w:bookmarkStart w:id="2381" w:name="_Toc92187917"/>
      <w:bookmarkStart w:id="2382" w:name="_Toc199842497"/>
      <w:r w:rsidRPr="008B40AD">
        <w:rPr>
          <w:rFonts w:ascii="Times New Roman" w:hAnsi="Times New Roman" w:cs="Times New Roman"/>
          <w:sz w:val="24"/>
          <w:szCs w:val="24"/>
        </w:rPr>
        <w:t>Liquidated Damages (LD)</w:t>
      </w:r>
      <w:bookmarkEnd w:id="2379"/>
      <w:bookmarkEnd w:id="2380"/>
      <w:bookmarkEnd w:id="2381"/>
      <w:bookmarkEnd w:id="2382"/>
    </w:p>
    <w:p w14:paraId="3A560624" w14:textId="77777777" w:rsidR="00F6285F" w:rsidRPr="008B40AD" w:rsidRDefault="002B0E88">
      <w:pPr>
        <w:pStyle w:val="Heading4"/>
        <w:rPr>
          <w:rFonts w:ascii="Times New Roman" w:hAnsi="Times New Roman"/>
          <w:sz w:val="24"/>
          <w:szCs w:val="24"/>
        </w:rPr>
      </w:pPr>
      <w:bookmarkStart w:id="2383" w:name="_Toc109738539"/>
      <w:bookmarkStart w:id="2384" w:name="_Toc111212906"/>
      <w:bookmarkStart w:id="2385" w:name="_Toc439871684"/>
      <w:r w:rsidRPr="008B40AD">
        <w:rPr>
          <w:rFonts w:ascii="Times New Roman" w:hAnsi="Times New Roman"/>
          <w:sz w:val="24"/>
          <w:szCs w:val="24"/>
        </w:rPr>
        <w:t xml:space="preserve">If the Contractor/Supplier fails to deliver the ordered items within the time specified in clause No. </w:t>
      </w:r>
      <w:r w:rsidRPr="008B40AD">
        <w:rPr>
          <w:rFonts w:ascii="Times New Roman" w:eastAsiaTheme="minorHAnsi" w:hAnsi="Times New Roman"/>
          <w:b/>
          <w:color w:val="0070C0"/>
          <w:sz w:val="24"/>
          <w:szCs w:val="24"/>
          <w:u w:val="single"/>
          <w:lang w:eastAsia="en-IN"/>
        </w:rPr>
        <w:fldChar w:fldCharType="begin"/>
      </w:r>
      <w:r w:rsidRPr="008B40AD">
        <w:rPr>
          <w:rFonts w:ascii="Times New Roman" w:eastAsiaTheme="minorHAnsi" w:hAnsi="Times New Roman"/>
          <w:b/>
          <w:color w:val="0070C0"/>
          <w:sz w:val="24"/>
          <w:szCs w:val="24"/>
          <w:u w:val="single"/>
          <w:lang w:eastAsia="en-IN"/>
        </w:rPr>
        <w:instrText xml:space="preserve"> REF _Ref536194057 \r \h  \* MERGEFORMAT </w:instrText>
      </w:r>
      <w:r w:rsidRPr="008B40AD">
        <w:rPr>
          <w:rFonts w:ascii="Times New Roman" w:eastAsiaTheme="minorHAnsi" w:hAnsi="Times New Roman"/>
          <w:b/>
          <w:color w:val="0070C0"/>
          <w:sz w:val="24"/>
          <w:szCs w:val="24"/>
          <w:u w:val="single"/>
          <w:lang w:eastAsia="en-IN"/>
        </w:rPr>
      </w:r>
      <w:r w:rsidRPr="008B40AD">
        <w:rPr>
          <w:rFonts w:ascii="Times New Roman" w:eastAsiaTheme="minorHAnsi" w:hAnsi="Times New Roman"/>
          <w:b/>
          <w:color w:val="0070C0"/>
          <w:sz w:val="24"/>
          <w:szCs w:val="24"/>
          <w:u w:val="single"/>
          <w:lang w:eastAsia="en-IN"/>
        </w:rPr>
        <w:fldChar w:fldCharType="separate"/>
      </w:r>
      <w:r w:rsidRPr="008B40AD">
        <w:rPr>
          <w:rFonts w:ascii="Times New Roman" w:eastAsiaTheme="minorHAnsi" w:hAnsi="Times New Roman"/>
          <w:b/>
          <w:color w:val="0070C0"/>
          <w:sz w:val="24"/>
          <w:szCs w:val="24"/>
          <w:u w:val="single"/>
          <w:lang w:eastAsia="en-IN"/>
        </w:rPr>
        <w:t>1.4.2.1</w:t>
      </w:r>
      <w:r w:rsidRPr="008B40AD">
        <w:rPr>
          <w:rFonts w:ascii="Times New Roman" w:eastAsiaTheme="minorHAnsi" w:hAnsi="Times New Roman"/>
          <w:b/>
          <w:color w:val="0070C0"/>
          <w:sz w:val="24"/>
          <w:szCs w:val="24"/>
          <w:u w:val="single"/>
          <w:lang w:eastAsia="en-IN"/>
        </w:rPr>
        <w:fldChar w:fldCharType="end"/>
      </w:r>
      <w:r w:rsidRPr="008B40AD">
        <w:rPr>
          <w:rFonts w:ascii="Times New Roman" w:hAnsi="Times New Roman"/>
          <w:sz w:val="24"/>
          <w:szCs w:val="24"/>
        </w:rPr>
        <w:t xml:space="preserve"> </w:t>
      </w:r>
      <w:r w:rsidRPr="008B40AD">
        <w:t xml:space="preserve">and the delay or part thereof is attributable to the Contractor/Supplier, the Purchaser shall recover from the Contractor/Supplier as liquidated damages sum of half percent (0.5 percent) of the Contract </w:t>
      </w:r>
      <w:r w:rsidRPr="008B40AD">
        <w:rPr>
          <w:lang w:val="en-US"/>
        </w:rPr>
        <w:t>value</w:t>
      </w:r>
      <w:r w:rsidRPr="008B40AD">
        <w:t xml:space="preserve"> for each calendar week or part thereof for the delay that is attributable to the Contractor. The total liquidated damages shall not exceed five percent (5%) of contract </w:t>
      </w:r>
      <w:bookmarkEnd w:id="2383"/>
      <w:bookmarkEnd w:id="2384"/>
      <w:r w:rsidRPr="008B40AD">
        <w:rPr>
          <w:lang w:val="en-US"/>
        </w:rPr>
        <w:t>value</w:t>
      </w:r>
    </w:p>
    <w:p w14:paraId="113668F3" w14:textId="77777777" w:rsidR="00F6285F" w:rsidRPr="008B40AD" w:rsidRDefault="002B0E88">
      <w:pPr>
        <w:pStyle w:val="Heading4"/>
        <w:rPr>
          <w:rFonts w:ascii="Times New Roman" w:hAnsi="Times New Roman"/>
          <w:sz w:val="24"/>
          <w:szCs w:val="24"/>
        </w:rPr>
      </w:pPr>
      <w:bookmarkStart w:id="2386" w:name="_Toc109738540"/>
      <w:bookmarkStart w:id="2387" w:name="_Toc111212907"/>
      <w:r w:rsidRPr="008B40AD">
        <w:rPr>
          <w:rFonts w:ascii="Times New Roman" w:hAnsi="Times New Roman"/>
          <w:sz w:val="24"/>
          <w:szCs w:val="24"/>
        </w:rPr>
        <w:t>Items will be deemed to have been delivered only when all its items and component parts are also delivered. If certain items/components are not delivered in time, the items will be considered as delayed until such time as the missing parts are delivered.</w:t>
      </w:r>
      <w:bookmarkEnd w:id="2386"/>
      <w:bookmarkEnd w:id="2387"/>
    </w:p>
    <w:p w14:paraId="6F64EBE5" w14:textId="77777777" w:rsidR="00F6285F" w:rsidRPr="008B40AD" w:rsidRDefault="002B0E88">
      <w:pPr>
        <w:pStyle w:val="Heading4"/>
        <w:rPr>
          <w:rFonts w:ascii="Times New Roman" w:hAnsi="Times New Roman"/>
          <w:sz w:val="24"/>
          <w:szCs w:val="24"/>
        </w:rPr>
      </w:pPr>
      <w:bookmarkStart w:id="2388" w:name="_Toc109738541"/>
      <w:bookmarkStart w:id="2389" w:name="_Toc111212908"/>
      <w:r w:rsidRPr="008B40AD">
        <w:rPr>
          <w:rFonts w:ascii="Times New Roman" w:hAnsi="Times New Roman"/>
          <w:sz w:val="24"/>
          <w:szCs w:val="24"/>
        </w:rPr>
        <w:lastRenderedPageBreak/>
        <w:t>However, the payment of liquidated damages shall not in any way relieve the Contractor/Supplier from any of its obligations to complete the supplies and work scope or from any other obligations and liabilities of the Contractor/Supplier under the Contract/Purchase Order.</w:t>
      </w:r>
      <w:bookmarkEnd w:id="2388"/>
      <w:bookmarkEnd w:id="2389"/>
    </w:p>
    <w:p w14:paraId="0DBAA42F" w14:textId="77777777" w:rsidR="00F6285F" w:rsidRPr="008B40AD" w:rsidRDefault="002B0E88">
      <w:pPr>
        <w:pStyle w:val="Heading2"/>
        <w:keepNext w:val="0"/>
        <w:widowControl w:val="0"/>
        <w:tabs>
          <w:tab w:val="left" w:pos="9752"/>
        </w:tabs>
        <w:rPr>
          <w:rFonts w:ascii="Times New Roman" w:hAnsi="Times New Roman" w:cs="Times New Roman"/>
          <w:sz w:val="24"/>
          <w:szCs w:val="24"/>
        </w:rPr>
      </w:pPr>
      <w:bookmarkStart w:id="2390" w:name="_Toc199842498"/>
      <w:r w:rsidRPr="008B40AD">
        <w:rPr>
          <w:rFonts w:ascii="Times New Roman" w:hAnsi="Times New Roman" w:cs="Times New Roman"/>
          <w:sz w:val="24"/>
          <w:szCs w:val="24"/>
        </w:rPr>
        <w:t>Force Majeure</w:t>
      </w:r>
      <w:bookmarkEnd w:id="2385"/>
      <w:bookmarkEnd w:id="2390"/>
    </w:p>
    <w:p w14:paraId="4C395971" w14:textId="77777777" w:rsidR="00F6285F" w:rsidRPr="008B40AD" w:rsidRDefault="002B0E88">
      <w:pPr>
        <w:pStyle w:val="Heading4"/>
      </w:pPr>
      <w:bookmarkStart w:id="2391" w:name="_Toc107916896"/>
      <w:bookmarkStart w:id="2392" w:name="_Toc108176137"/>
      <w:bookmarkStart w:id="2393" w:name="_Toc109738543"/>
      <w:bookmarkStart w:id="2394" w:name="_Toc111212910"/>
      <w:bookmarkStart w:id="2395" w:name="_Toc127787013"/>
      <w:bookmarkStart w:id="2396" w:name="_Toc131687949"/>
      <w:r w:rsidRPr="008B40AD">
        <w:t xml:space="preserve">Force Majeure is herein defined as any </w:t>
      </w:r>
      <w:proofErr w:type="gramStart"/>
      <w:r w:rsidRPr="008B40AD">
        <w:t>cause</w:t>
      </w:r>
      <w:proofErr w:type="gramEnd"/>
      <w:r w:rsidRPr="008B40AD">
        <w:t xml:space="preserve"> which is beyond the control of the Contractor/Supplier or the Purchaser, as the case may be which they could not foresee or with a reasonable amount of diligence could not have foreseen and which substantially affects the performance of the Contract/Purchase Order, such as: Natural Phenomena, including but not limited to floods, droughts, earthquakes, and epidemics.</w:t>
      </w:r>
      <w:bookmarkEnd w:id="2391"/>
      <w:bookmarkEnd w:id="2392"/>
      <w:bookmarkEnd w:id="2393"/>
      <w:bookmarkEnd w:id="2394"/>
      <w:bookmarkEnd w:id="2395"/>
      <w:bookmarkEnd w:id="2396"/>
    </w:p>
    <w:p w14:paraId="4F2930FF" w14:textId="77777777" w:rsidR="00F6285F" w:rsidRPr="008B40AD" w:rsidRDefault="002B0E88">
      <w:pPr>
        <w:pStyle w:val="Heading4"/>
      </w:pPr>
      <w:bookmarkStart w:id="2397" w:name="_Toc107916897"/>
      <w:bookmarkStart w:id="2398" w:name="_Toc108176138"/>
      <w:bookmarkStart w:id="2399" w:name="_Toc109738544"/>
      <w:bookmarkStart w:id="2400" w:name="_Toc111212911"/>
      <w:bookmarkStart w:id="2401" w:name="_Toc127787014"/>
      <w:bookmarkStart w:id="2402" w:name="_Toc131687950"/>
      <w:r w:rsidRPr="008B40AD">
        <w:t>Acts of any Government, domestic or foreign including but not limited to war-declared or undeclared, priorities, quarantines, embargoes.</w:t>
      </w:r>
      <w:bookmarkEnd w:id="2397"/>
      <w:bookmarkEnd w:id="2398"/>
      <w:bookmarkEnd w:id="2399"/>
      <w:bookmarkEnd w:id="2400"/>
      <w:bookmarkEnd w:id="2401"/>
      <w:bookmarkEnd w:id="2402"/>
    </w:p>
    <w:p w14:paraId="7A498485" w14:textId="77777777" w:rsidR="00F6285F" w:rsidRPr="008B40AD" w:rsidRDefault="002B0E88">
      <w:pPr>
        <w:pStyle w:val="Heading4"/>
      </w:pPr>
      <w:bookmarkStart w:id="2403" w:name="_Toc107916898"/>
      <w:bookmarkStart w:id="2404" w:name="_Toc108176139"/>
      <w:bookmarkStart w:id="2405" w:name="_Toc109738545"/>
      <w:bookmarkStart w:id="2406" w:name="_Toc111212912"/>
      <w:bookmarkStart w:id="2407" w:name="_Toc127787015"/>
      <w:bookmarkStart w:id="2408" w:name="_Toc131687951"/>
      <w:r w:rsidRPr="008B40AD">
        <w:t>Other Phenomena including but not limited to hostilities riots, civil commotion and declared lock-down in Contractor/Supplier’s works.</w:t>
      </w:r>
      <w:bookmarkEnd w:id="2403"/>
      <w:bookmarkEnd w:id="2404"/>
      <w:bookmarkEnd w:id="2405"/>
      <w:bookmarkEnd w:id="2406"/>
      <w:bookmarkEnd w:id="2407"/>
      <w:bookmarkEnd w:id="2408"/>
    </w:p>
    <w:p w14:paraId="716DD302" w14:textId="77777777" w:rsidR="00F6285F" w:rsidRPr="008B40AD" w:rsidRDefault="002B0E88">
      <w:pPr>
        <w:pStyle w:val="Heading4"/>
      </w:pPr>
      <w:bookmarkStart w:id="2409" w:name="_Toc107916899"/>
      <w:bookmarkStart w:id="2410" w:name="_Toc108176140"/>
      <w:bookmarkStart w:id="2411" w:name="_Toc109738546"/>
      <w:bookmarkStart w:id="2412" w:name="_Toc111212913"/>
      <w:bookmarkStart w:id="2413" w:name="_Toc127787016"/>
      <w:bookmarkStart w:id="2414" w:name="_Toc131687952"/>
      <w:r w:rsidRPr="008B40AD">
        <w:t>Provided that Parties shall not be liable for delay in performing its obligations resulting from any Force Majeure causes as referred to/or defined above. The date of completion will subject to hereinafter provided, be extended by reasonable time even though such cause may occur after Contractor/Supplier’s performance of his obligations has been delayed for other cause. However, the Contractor/Supplier is not entitled to increase in statutory levies that has come into force during the extended delivery period.</w:t>
      </w:r>
      <w:bookmarkEnd w:id="2409"/>
      <w:bookmarkEnd w:id="2410"/>
      <w:bookmarkEnd w:id="2411"/>
      <w:bookmarkEnd w:id="2412"/>
      <w:bookmarkEnd w:id="2413"/>
      <w:bookmarkEnd w:id="2414"/>
    </w:p>
    <w:p w14:paraId="1D44D4C3" w14:textId="77777777" w:rsidR="00F6285F" w:rsidRPr="008B40AD" w:rsidRDefault="002B0E88">
      <w:pPr>
        <w:pStyle w:val="Heading2"/>
        <w:tabs>
          <w:tab w:val="left" w:pos="9752"/>
        </w:tabs>
        <w:rPr>
          <w:rFonts w:ascii="Times New Roman" w:hAnsi="Times New Roman" w:cs="Times New Roman"/>
          <w:sz w:val="24"/>
          <w:szCs w:val="24"/>
        </w:rPr>
      </w:pPr>
      <w:bookmarkStart w:id="2415" w:name="_Toc92187919"/>
      <w:bookmarkStart w:id="2416" w:name="_Toc199842499"/>
      <w:bookmarkStart w:id="2417" w:name="_Toc387392957"/>
      <w:bookmarkStart w:id="2418" w:name="_Ref393897442"/>
      <w:bookmarkStart w:id="2419" w:name="_Ref393897646"/>
      <w:bookmarkStart w:id="2420" w:name="_Toc439871686"/>
      <w:r w:rsidRPr="008B40AD">
        <w:rPr>
          <w:rFonts w:ascii="Times New Roman" w:hAnsi="Times New Roman" w:cs="Times New Roman"/>
          <w:sz w:val="24"/>
          <w:szCs w:val="24"/>
        </w:rPr>
        <w:t>Acceptance Tests at ITER-India Laboratory /Site Acceptance Tests:</w:t>
      </w:r>
      <w:bookmarkEnd w:id="2415"/>
      <w:bookmarkEnd w:id="2416"/>
      <w:r w:rsidRPr="008B40AD">
        <w:rPr>
          <w:rFonts w:ascii="Times New Roman" w:hAnsi="Times New Roman" w:cs="Times New Roman"/>
          <w:sz w:val="24"/>
          <w:szCs w:val="24"/>
        </w:rPr>
        <w:t xml:space="preserve"> </w:t>
      </w:r>
    </w:p>
    <w:p w14:paraId="74A2F901" w14:textId="77777777" w:rsidR="00F6285F" w:rsidRPr="008B40AD" w:rsidRDefault="002B0E88">
      <w:pPr>
        <w:pStyle w:val="Heading3"/>
        <w:tabs>
          <w:tab w:val="left" w:pos="9752"/>
        </w:tabs>
        <w:ind w:right="-29"/>
        <w:rPr>
          <w:rFonts w:ascii="Times New Roman" w:hAnsi="Times New Roman" w:cs="Times New Roman"/>
          <w:lang w:val="en-US"/>
        </w:rPr>
      </w:pPr>
      <w:bookmarkStart w:id="2421" w:name="_Toc199842500"/>
      <w:bookmarkStart w:id="2422" w:name="_Ref390702597"/>
      <w:bookmarkStart w:id="2423" w:name="_Toc439871693"/>
      <w:bookmarkEnd w:id="2417"/>
      <w:bookmarkEnd w:id="2418"/>
      <w:bookmarkEnd w:id="2419"/>
      <w:bookmarkEnd w:id="2420"/>
      <w:r w:rsidRPr="008B40AD">
        <w:rPr>
          <w:rFonts w:ascii="Times New Roman" w:hAnsi="Times New Roman" w:cs="Times New Roman"/>
          <w:lang w:val="en-US"/>
        </w:rPr>
        <w:t>Final Acceptance</w:t>
      </w:r>
      <w:bookmarkEnd w:id="2421"/>
      <w:bookmarkEnd w:id="2422"/>
      <w:bookmarkEnd w:id="2423"/>
    </w:p>
    <w:p w14:paraId="2B379619" w14:textId="77777777" w:rsidR="00F6285F" w:rsidRPr="008B40AD" w:rsidRDefault="002B0E88">
      <w:pPr>
        <w:pStyle w:val="Heading4"/>
        <w:numPr>
          <w:ilvl w:val="0"/>
          <w:numId w:val="0"/>
        </w:numPr>
        <w:ind w:left="720"/>
        <w:rPr>
          <w:rFonts w:ascii="Times New Roman" w:hAnsi="Times New Roman"/>
          <w:sz w:val="24"/>
          <w:szCs w:val="24"/>
        </w:rPr>
      </w:pPr>
      <w:r w:rsidRPr="008B40AD">
        <w:rPr>
          <w:rFonts w:ascii="Times New Roman" w:hAnsi="Times New Roman"/>
          <w:sz w:val="24"/>
          <w:szCs w:val="24"/>
          <w:lang w:val="en-US"/>
        </w:rPr>
        <w:t>Final / Site Acceptance</w:t>
      </w:r>
      <w:r w:rsidRPr="008B40AD">
        <w:rPr>
          <w:rFonts w:ascii="Times New Roman" w:hAnsi="Times New Roman"/>
          <w:sz w:val="24"/>
          <w:szCs w:val="24"/>
        </w:rPr>
        <w:t xml:space="preserve"> of </w:t>
      </w:r>
      <w:r w:rsidRPr="008B40AD">
        <w:rPr>
          <w:rFonts w:ascii="Times New Roman" w:hAnsi="Times New Roman"/>
          <w:sz w:val="24"/>
          <w:szCs w:val="24"/>
          <w:lang w:val="en-US"/>
        </w:rPr>
        <w:t>the Items/components</w:t>
      </w:r>
      <w:r w:rsidRPr="008B40AD">
        <w:rPr>
          <w:rFonts w:ascii="Times New Roman" w:hAnsi="Times New Roman"/>
          <w:sz w:val="24"/>
          <w:szCs w:val="24"/>
        </w:rPr>
        <w:t xml:space="preserve"> will be subject to the fulfilment of requirements given in Technical Specifications.</w:t>
      </w:r>
    </w:p>
    <w:p w14:paraId="0E8604F1" w14:textId="77777777" w:rsidR="00F6285F" w:rsidRPr="008B40AD" w:rsidRDefault="002B0E88">
      <w:pPr>
        <w:pStyle w:val="Heading4"/>
        <w:numPr>
          <w:ilvl w:val="0"/>
          <w:numId w:val="0"/>
        </w:numPr>
        <w:ind w:left="720"/>
        <w:rPr>
          <w:rFonts w:ascii="Times New Roman" w:hAnsi="Times New Roman"/>
          <w:sz w:val="24"/>
          <w:szCs w:val="24"/>
          <w:lang w:val="en-US"/>
        </w:rPr>
      </w:pPr>
      <w:r w:rsidRPr="008B40AD">
        <w:rPr>
          <w:rFonts w:ascii="Times New Roman" w:hAnsi="Times New Roman"/>
          <w:sz w:val="24"/>
          <w:szCs w:val="24"/>
          <w:lang w:val="en-US"/>
        </w:rPr>
        <w:t>Note: The Contractor has to carry out Site Work in a protected area and shall strictly follow ITER-India/IPR Security &amp; Safety Protocol during execution</w:t>
      </w:r>
      <w:r w:rsidRPr="008B40AD">
        <w:rPr>
          <w:rFonts w:ascii="Times New Roman" w:hAnsi="Times New Roman"/>
          <w:color w:val="FF0000"/>
          <w:sz w:val="24"/>
          <w:szCs w:val="24"/>
          <w:lang w:val="en-US"/>
        </w:rPr>
        <w:t xml:space="preserve"> </w:t>
      </w:r>
      <w:r w:rsidRPr="008B40AD">
        <w:rPr>
          <w:rFonts w:ascii="Times New Roman" w:hAnsi="Times New Roman"/>
          <w:sz w:val="24"/>
          <w:szCs w:val="24"/>
          <w:lang w:val="en-US"/>
        </w:rPr>
        <w:t>of Site Work.</w:t>
      </w:r>
    </w:p>
    <w:p w14:paraId="46784C72" w14:textId="77777777" w:rsidR="00F6285F" w:rsidRPr="008B40AD" w:rsidRDefault="002B0E88">
      <w:pPr>
        <w:pStyle w:val="Heading2"/>
        <w:tabs>
          <w:tab w:val="left" w:pos="9752"/>
        </w:tabs>
        <w:ind w:right="-29"/>
        <w:rPr>
          <w:rFonts w:ascii="Times New Roman" w:hAnsi="Times New Roman" w:cs="Times New Roman"/>
          <w:sz w:val="24"/>
          <w:szCs w:val="24"/>
        </w:rPr>
      </w:pPr>
      <w:bookmarkStart w:id="2424" w:name="_Toc387392964"/>
      <w:bookmarkStart w:id="2425" w:name="_Ref388019068"/>
      <w:bookmarkStart w:id="2426" w:name="_Ref388020523"/>
      <w:bookmarkStart w:id="2427" w:name="_Toc439871698"/>
      <w:bookmarkStart w:id="2428" w:name="_Toc199842501"/>
      <w:r w:rsidRPr="008B40AD">
        <w:rPr>
          <w:rFonts w:ascii="Times New Roman" w:hAnsi="Times New Roman" w:cs="Times New Roman"/>
          <w:sz w:val="24"/>
          <w:szCs w:val="24"/>
        </w:rPr>
        <w:t>Rejection of defective goods &amp; Contractor/Supplier’s Liability</w:t>
      </w:r>
      <w:bookmarkEnd w:id="2424"/>
      <w:bookmarkEnd w:id="2425"/>
      <w:bookmarkEnd w:id="2426"/>
      <w:bookmarkEnd w:id="2427"/>
      <w:bookmarkEnd w:id="2428"/>
      <w:r w:rsidRPr="008B40AD">
        <w:rPr>
          <w:rFonts w:ascii="Times New Roman" w:hAnsi="Times New Roman" w:cs="Times New Roman"/>
          <w:sz w:val="24"/>
          <w:szCs w:val="24"/>
        </w:rPr>
        <w:t xml:space="preserve"> </w:t>
      </w:r>
    </w:p>
    <w:p w14:paraId="1019826A" w14:textId="77777777" w:rsidR="00F6285F" w:rsidRPr="008B40AD" w:rsidRDefault="002B0E88">
      <w:pPr>
        <w:pStyle w:val="Heading3"/>
        <w:tabs>
          <w:tab w:val="left" w:pos="9752"/>
        </w:tabs>
        <w:ind w:right="-29"/>
        <w:rPr>
          <w:rFonts w:ascii="Times New Roman" w:hAnsi="Times New Roman" w:cs="Times New Roman"/>
          <w:lang w:val="en-US"/>
        </w:rPr>
      </w:pPr>
      <w:bookmarkStart w:id="2429" w:name="_Toc439871699"/>
      <w:bookmarkStart w:id="2430" w:name="_Toc199842502"/>
      <w:r w:rsidRPr="008B40AD">
        <w:rPr>
          <w:rFonts w:ascii="Times New Roman" w:hAnsi="Times New Roman" w:cs="Times New Roman"/>
          <w:lang w:val="en-US"/>
        </w:rPr>
        <w:t>Rejection against Damages during Transit:</w:t>
      </w:r>
      <w:bookmarkEnd w:id="2429"/>
      <w:bookmarkEnd w:id="2430"/>
      <w:r w:rsidRPr="008B40AD">
        <w:rPr>
          <w:rFonts w:ascii="Times New Roman" w:hAnsi="Times New Roman" w:cs="Times New Roman"/>
          <w:lang w:val="en-US"/>
        </w:rPr>
        <w:t xml:space="preserve">  </w:t>
      </w:r>
    </w:p>
    <w:p w14:paraId="3DACDD8C" w14:textId="77777777" w:rsidR="00F6285F" w:rsidRPr="008B40AD" w:rsidRDefault="002B0E88">
      <w:pPr>
        <w:pStyle w:val="Heading4"/>
        <w:numPr>
          <w:ilvl w:val="0"/>
          <w:numId w:val="0"/>
        </w:numPr>
        <w:tabs>
          <w:tab w:val="left" w:pos="9752"/>
        </w:tabs>
        <w:ind w:left="1148" w:right="-29"/>
        <w:rPr>
          <w:rFonts w:ascii="Times New Roman" w:hAnsi="Times New Roman"/>
          <w:sz w:val="24"/>
          <w:szCs w:val="24"/>
          <w:lang w:val="en-US"/>
        </w:rPr>
      </w:pPr>
      <w:r w:rsidRPr="008B40AD">
        <w:rPr>
          <w:rFonts w:ascii="Times New Roman" w:hAnsi="Times New Roman"/>
          <w:sz w:val="24"/>
          <w:szCs w:val="24"/>
        </w:rPr>
        <w:t>If the items/ components or any portion thereof is damaged</w:t>
      </w:r>
      <w:r w:rsidRPr="008B40AD">
        <w:rPr>
          <w:rFonts w:ascii="Times New Roman" w:hAnsi="Times New Roman"/>
          <w:sz w:val="24"/>
          <w:szCs w:val="24"/>
          <w:lang w:val="en-US"/>
        </w:rPr>
        <w:t>/lost</w:t>
      </w:r>
      <w:r w:rsidRPr="008B40AD">
        <w:rPr>
          <w:rFonts w:ascii="Times New Roman" w:hAnsi="Times New Roman"/>
          <w:sz w:val="24"/>
          <w:szCs w:val="24"/>
        </w:rPr>
        <w:t xml:space="preserve"> during transit, the Purchaser shall give notice to the Contractor/Supplier setting forth particulars of such items/ Components damaged</w:t>
      </w:r>
      <w:r w:rsidRPr="008B40AD">
        <w:rPr>
          <w:rFonts w:ascii="Times New Roman" w:hAnsi="Times New Roman"/>
          <w:sz w:val="24"/>
          <w:szCs w:val="24"/>
          <w:lang w:val="en-US"/>
        </w:rPr>
        <w:t>/lost</w:t>
      </w:r>
      <w:r w:rsidRPr="008B40AD">
        <w:rPr>
          <w:rFonts w:ascii="Times New Roman" w:hAnsi="Times New Roman"/>
          <w:sz w:val="24"/>
          <w:szCs w:val="24"/>
        </w:rPr>
        <w:t xml:space="preserve"> during transit. The replacement of such Components/Items shall be </w:t>
      </w:r>
      <w:proofErr w:type="gramStart"/>
      <w:r w:rsidRPr="008B40AD">
        <w:rPr>
          <w:rFonts w:ascii="Times New Roman" w:hAnsi="Times New Roman"/>
          <w:sz w:val="24"/>
          <w:szCs w:val="24"/>
        </w:rPr>
        <w:t>effected</w:t>
      </w:r>
      <w:proofErr w:type="gramEnd"/>
      <w:r w:rsidRPr="008B40AD">
        <w:rPr>
          <w:rFonts w:ascii="Times New Roman" w:hAnsi="Times New Roman"/>
          <w:sz w:val="24"/>
          <w:szCs w:val="24"/>
        </w:rPr>
        <w:t xml:space="preserve"> by the Contractor/Supplier within a reasonable time to avoid unnecessary delay in the intended usage of the </w:t>
      </w:r>
      <w:r w:rsidRPr="008B40AD">
        <w:rPr>
          <w:rFonts w:ascii="Times New Roman" w:hAnsi="Times New Roman"/>
          <w:sz w:val="24"/>
          <w:szCs w:val="24"/>
          <w:lang w:val="en-US"/>
        </w:rPr>
        <w:t>Components</w:t>
      </w:r>
      <w:r w:rsidRPr="008B40AD">
        <w:rPr>
          <w:rFonts w:ascii="Times New Roman" w:hAnsi="Times New Roman"/>
          <w:sz w:val="24"/>
          <w:szCs w:val="24"/>
        </w:rPr>
        <w:t>/Items</w:t>
      </w:r>
      <w:r w:rsidRPr="008B40AD">
        <w:rPr>
          <w:rFonts w:ascii="Times New Roman" w:hAnsi="Times New Roman"/>
          <w:sz w:val="24"/>
          <w:szCs w:val="24"/>
          <w:lang w:val="en-US"/>
        </w:rPr>
        <w:t xml:space="preserve"> and such replacement shall be without any additional cost to the Purchaser</w:t>
      </w:r>
      <w:r w:rsidRPr="008B40AD">
        <w:rPr>
          <w:rFonts w:ascii="Times New Roman" w:hAnsi="Times New Roman"/>
          <w:sz w:val="24"/>
          <w:szCs w:val="24"/>
        </w:rPr>
        <w:t xml:space="preserve">. The </w:t>
      </w:r>
      <w:r w:rsidRPr="008B40AD">
        <w:rPr>
          <w:rFonts w:ascii="Times New Roman" w:hAnsi="Times New Roman"/>
          <w:sz w:val="24"/>
          <w:szCs w:val="24"/>
          <w:lang w:val="en-US"/>
        </w:rPr>
        <w:t>costs</w:t>
      </w:r>
      <w:r w:rsidRPr="008B40AD">
        <w:rPr>
          <w:rFonts w:ascii="Times New Roman" w:hAnsi="Times New Roman"/>
          <w:sz w:val="24"/>
          <w:szCs w:val="24"/>
        </w:rPr>
        <w:t xml:space="preserve"> of replaced items shall be </w:t>
      </w:r>
      <w:proofErr w:type="gramStart"/>
      <w:r w:rsidRPr="008B40AD">
        <w:rPr>
          <w:rFonts w:ascii="Times New Roman" w:hAnsi="Times New Roman"/>
          <w:sz w:val="24"/>
          <w:szCs w:val="24"/>
        </w:rPr>
        <w:t>borne  by</w:t>
      </w:r>
      <w:proofErr w:type="gramEnd"/>
      <w:r w:rsidRPr="008B40AD">
        <w:rPr>
          <w:rFonts w:ascii="Times New Roman" w:hAnsi="Times New Roman"/>
          <w:sz w:val="24"/>
          <w:szCs w:val="24"/>
        </w:rPr>
        <w:t xml:space="preserve"> </w:t>
      </w:r>
      <w:r w:rsidRPr="008B40AD">
        <w:rPr>
          <w:rFonts w:ascii="Times New Roman" w:hAnsi="Times New Roman"/>
          <w:sz w:val="24"/>
          <w:szCs w:val="24"/>
          <w:lang w:val="en-US"/>
        </w:rPr>
        <w:t xml:space="preserve">the </w:t>
      </w:r>
      <w:r w:rsidRPr="008B40AD">
        <w:rPr>
          <w:rFonts w:ascii="Times New Roman" w:hAnsi="Times New Roman"/>
          <w:sz w:val="24"/>
          <w:szCs w:val="24"/>
        </w:rPr>
        <w:t>Contractor/Supplier</w:t>
      </w:r>
      <w:r w:rsidRPr="008B40AD">
        <w:rPr>
          <w:rFonts w:ascii="Times New Roman" w:hAnsi="Times New Roman"/>
          <w:sz w:val="24"/>
          <w:szCs w:val="24"/>
          <w:lang w:val="en-US"/>
        </w:rPr>
        <w:t>.</w:t>
      </w:r>
    </w:p>
    <w:p w14:paraId="2BBC10D0" w14:textId="77777777" w:rsidR="00F6285F" w:rsidRPr="008B40AD" w:rsidRDefault="002B0E88">
      <w:pPr>
        <w:pStyle w:val="Heading3"/>
        <w:tabs>
          <w:tab w:val="left" w:pos="9752"/>
        </w:tabs>
        <w:rPr>
          <w:rFonts w:ascii="Times New Roman" w:hAnsi="Times New Roman" w:cs="Times New Roman"/>
          <w:lang w:val="en-US"/>
        </w:rPr>
      </w:pPr>
      <w:bookmarkStart w:id="2431" w:name="_Toc439871700"/>
      <w:bookmarkStart w:id="2432" w:name="_Toc199842503"/>
      <w:r w:rsidRPr="008B40AD">
        <w:rPr>
          <w:rFonts w:ascii="Times New Roman" w:hAnsi="Times New Roman" w:cs="Times New Roman"/>
          <w:lang w:val="en-US"/>
        </w:rPr>
        <w:t>Rejection before final acceptance:</w:t>
      </w:r>
      <w:bookmarkEnd w:id="2431"/>
      <w:bookmarkEnd w:id="2432"/>
    </w:p>
    <w:p w14:paraId="68DDC3F1" w14:textId="77777777" w:rsidR="00F6285F" w:rsidRPr="008B40AD" w:rsidRDefault="002B0E88">
      <w:pPr>
        <w:pStyle w:val="Heading4"/>
        <w:tabs>
          <w:tab w:val="left" w:pos="9752"/>
        </w:tabs>
        <w:ind w:right="0"/>
        <w:rPr>
          <w:rFonts w:ascii="Times New Roman" w:hAnsi="Times New Roman"/>
          <w:sz w:val="24"/>
          <w:szCs w:val="24"/>
        </w:rPr>
      </w:pPr>
      <w:r w:rsidRPr="008B40AD">
        <w:rPr>
          <w:rFonts w:ascii="Times New Roman" w:hAnsi="Times New Roman"/>
          <w:sz w:val="24"/>
          <w:szCs w:val="24"/>
        </w:rPr>
        <w:t xml:space="preserve">In the event that any of the items/components supplied by the Contractor/Supplier </w:t>
      </w:r>
      <w:r w:rsidRPr="008B40AD">
        <w:rPr>
          <w:rFonts w:ascii="Times New Roman" w:hAnsi="Times New Roman"/>
          <w:sz w:val="24"/>
          <w:szCs w:val="24"/>
          <w:lang w:val="en-US"/>
        </w:rPr>
        <w:t>are</w:t>
      </w:r>
      <w:r w:rsidRPr="008B40AD">
        <w:rPr>
          <w:rFonts w:ascii="Times New Roman" w:hAnsi="Times New Roman"/>
          <w:sz w:val="24"/>
          <w:szCs w:val="24"/>
        </w:rPr>
        <w:t xml:space="preserve"> found defective in material or workmanship</w:t>
      </w:r>
      <w:r w:rsidRPr="008B40AD">
        <w:rPr>
          <w:rFonts w:ascii="Times New Roman" w:hAnsi="Times New Roman"/>
          <w:sz w:val="24"/>
          <w:szCs w:val="24"/>
          <w:lang w:val="en-US"/>
        </w:rPr>
        <w:t xml:space="preserve"> or</w:t>
      </w:r>
      <w:r w:rsidRPr="008B40AD">
        <w:rPr>
          <w:rFonts w:ascii="Times New Roman" w:hAnsi="Times New Roman"/>
          <w:sz w:val="24"/>
          <w:szCs w:val="24"/>
        </w:rPr>
        <w:t xml:space="preserve"> not in conformity with the requirements of the Contract/</w:t>
      </w:r>
      <w:r w:rsidRPr="008B40AD">
        <w:rPr>
          <w:rFonts w:ascii="Times New Roman" w:hAnsi="Times New Roman"/>
          <w:sz w:val="24"/>
          <w:szCs w:val="24"/>
          <w:lang w:val="en-US"/>
        </w:rPr>
        <w:t>Purchase Order</w:t>
      </w:r>
      <w:r w:rsidRPr="008B40AD">
        <w:rPr>
          <w:rFonts w:ascii="Times New Roman" w:hAnsi="Times New Roman"/>
          <w:sz w:val="24"/>
          <w:szCs w:val="24"/>
        </w:rPr>
        <w:t xml:space="preserve"> specification</w:t>
      </w:r>
      <w:r w:rsidRPr="008B40AD">
        <w:rPr>
          <w:rFonts w:ascii="Times New Roman" w:hAnsi="Times New Roman"/>
          <w:sz w:val="24"/>
          <w:szCs w:val="24"/>
          <w:lang w:val="en-US"/>
        </w:rPr>
        <w:t>s</w:t>
      </w:r>
      <w:r w:rsidRPr="008B40AD">
        <w:rPr>
          <w:rFonts w:ascii="Times New Roman" w:hAnsi="Times New Roman"/>
          <w:sz w:val="24"/>
          <w:szCs w:val="24"/>
        </w:rPr>
        <w:t xml:space="preserve">, </w:t>
      </w:r>
      <w:r w:rsidRPr="008B40AD">
        <w:rPr>
          <w:rFonts w:ascii="Times New Roman" w:hAnsi="Times New Roman"/>
          <w:sz w:val="24"/>
          <w:szCs w:val="24"/>
          <w:lang w:val="en-US"/>
        </w:rPr>
        <w:t>before the final acceptance, the</w:t>
      </w:r>
      <w:r w:rsidRPr="008B40AD">
        <w:rPr>
          <w:rFonts w:ascii="Times New Roman" w:hAnsi="Times New Roman"/>
          <w:sz w:val="24"/>
          <w:szCs w:val="24"/>
        </w:rPr>
        <w:t xml:space="preserve"> Purchaser shall reject</w:t>
      </w:r>
      <w:r w:rsidRPr="008B40AD">
        <w:rPr>
          <w:rFonts w:ascii="Times New Roman" w:hAnsi="Times New Roman"/>
          <w:sz w:val="24"/>
          <w:szCs w:val="24"/>
          <w:lang w:val="en-US"/>
        </w:rPr>
        <w:t xml:space="preserve"> the same and </w:t>
      </w:r>
      <w:r w:rsidRPr="008B40AD">
        <w:rPr>
          <w:rFonts w:ascii="Times New Roman" w:hAnsi="Times New Roman"/>
          <w:sz w:val="24"/>
          <w:szCs w:val="24"/>
        </w:rPr>
        <w:t>request the Contractor/Supplier in writing to repair</w:t>
      </w:r>
      <w:r w:rsidRPr="008B40AD">
        <w:rPr>
          <w:rFonts w:ascii="Times New Roman" w:hAnsi="Times New Roman"/>
          <w:sz w:val="24"/>
          <w:szCs w:val="24"/>
          <w:lang w:val="en-US"/>
        </w:rPr>
        <w:t xml:space="preserve"> or to replace</w:t>
      </w:r>
      <w:r w:rsidRPr="008B40AD">
        <w:rPr>
          <w:rFonts w:ascii="Times New Roman" w:hAnsi="Times New Roman"/>
          <w:sz w:val="24"/>
          <w:szCs w:val="24"/>
        </w:rPr>
        <w:t xml:space="preserve"> the </w:t>
      </w:r>
      <w:r w:rsidRPr="008B40AD">
        <w:rPr>
          <w:rFonts w:ascii="Times New Roman" w:hAnsi="Times New Roman"/>
          <w:sz w:val="24"/>
          <w:szCs w:val="24"/>
          <w:lang w:val="en-US"/>
        </w:rPr>
        <w:t xml:space="preserve">defective items </w:t>
      </w:r>
      <w:r w:rsidRPr="008B40AD">
        <w:rPr>
          <w:rFonts w:ascii="Times New Roman" w:hAnsi="Times New Roman"/>
          <w:sz w:val="24"/>
          <w:szCs w:val="24"/>
        </w:rPr>
        <w:t>free of cost to the Purchaser</w:t>
      </w:r>
      <w:r w:rsidRPr="008B40AD">
        <w:rPr>
          <w:rFonts w:ascii="Times New Roman" w:hAnsi="Times New Roman"/>
          <w:sz w:val="24"/>
          <w:szCs w:val="24"/>
          <w:lang w:val="en-US"/>
        </w:rPr>
        <w:t xml:space="preserve"> within a mutually agreed time period</w:t>
      </w:r>
      <w:r w:rsidRPr="008B40AD">
        <w:rPr>
          <w:rFonts w:ascii="Times New Roman" w:hAnsi="Times New Roman"/>
          <w:sz w:val="24"/>
          <w:szCs w:val="24"/>
        </w:rPr>
        <w:t>.</w:t>
      </w:r>
      <w:r w:rsidRPr="008B40AD">
        <w:rPr>
          <w:rFonts w:ascii="Times New Roman" w:hAnsi="Times New Roman"/>
          <w:sz w:val="24"/>
          <w:szCs w:val="24"/>
          <w:lang w:val="en-US"/>
        </w:rPr>
        <w:t xml:space="preserve"> </w:t>
      </w:r>
    </w:p>
    <w:p w14:paraId="1EB2E03A" w14:textId="77777777" w:rsidR="00F6285F" w:rsidRPr="008B40AD" w:rsidRDefault="002B0E88">
      <w:pPr>
        <w:pStyle w:val="Heading3"/>
        <w:tabs>
          <w:tab w:val="left" w:pos="9752"/>
        </w:tabs>
        <w:rPr>
          <w:rFonts w:ascii="Times New Roman" w:hAnsi="Times New Roman" w:cs="Times New Roman"/>
        </w:rPr>
      </w:pPr>
      <w:bookmarkStart w:id="2433" w:name="_Toc444076439"/>
      <w:bookmarkStart w:id="2434" w:name="_Toc444076614"/>
      <w:bookmarkStart w:id="2435" w:name="_Toc387398214"/>
      <w:bookmarkStart w:id="2436" w:name="_Toc306352020"/>
      <w:bookmarkStart w:id="2437" w:name="_Toc387392965"/>
      <w:bookmarkStart w:id="2438" w:name="_Toc439871704"/>
      <w:bookmarkStart w:id="2439" w:name="_Toc199842504"/>
      <w:bookmarkStart w:id="2440" w:name="_Toc387392966"/>
      <w:bookmarkStart w:id="2441" w:name="_Toc439871705"/>
      <w:bookmarkEnd w:id="2433"/>
      <w:bookmarkEnd w:id="2434"/>
      <w:bookmarkEnd w:id="2435"/>
      <w:r w:rsidRPr="008B40AD">
        <w:rPr>
          <w:rFonts w:ascii="Times New Roman" w:hAnsi="Times New Roman" w:cs="Times New Roman"/>
        </w:rPr>
        <w:lastRenderedPageBreak/>
        <w:t>Limitation of liability</w:t>
      </w:r>
      <w:bookmarkEnd w:id="2436"/>
      <w:bookmarkEnd w:id="2437"/>
      <w:bookmarkEnd w:id="2438"/>
      <w:bookmarkEnd w:id="2439"/>
      <w:r w:rsidRPr="008B40AD">
        <w:rPr>
          <w:rFonts w:ascii="Times New Roman" w:hAnsi="Times New Roman" w:cs="Times New Roman"/>
        </w:rPr>
        <w:t xml:space="preserve"> </w:t>
      </w:r>
    </w:p>
    <w:p w14:paraId="4F50C538" w14:textId="77777777" w:rsidR="00F6285F" w:rsidRPr="008B40AD" w:rsidRDefault="002B0E88">
      <w:pPr>
        <w:pStyle w:val="Heading4"/>
        <w:tabs>
          <w:tab w:val="left" w:pos="9752"/>
        </w:tabs>
        <w:ind w:right="0"/>
        <w:rPr>
          <w:rFonts w:ascii="Times New Roman" w:hAnsi="Times New Roman"/>
          <w:sz w:val="24"/>
          <w:szCs w:val="24"/>
        </w:rPr>
      </w:pPr>
      <w:r w:rsidRPr="008B40AD">
        <w:rPr>
          <w:rFonts w:ascii="Times New Roman" w:hAnsi="Times New Roman"/>
          <w:sz w:val="24"/>
          <w:szCs w:val="24"/>
        </w:rPr>
        <w:t xml:space="preserve">Except in cases of criminal negligence or </w:t>
      </w:r>
      <w:proofErr w:type="spellStart"/>
      <w:r w:rsidRPr="008B40AD">
        <w:rPr>
          <w:rFonts w:ascii="Times New Roman" w:hAnsi="Times New Roman"/>
          <w:sz w:val="24"/>
          <w:szCs w:val="24"/>
        </w:rPr>
        <w:t>willful</w:t>
      </w:r>
      <w:proofErr w:type="spellEnd"/>
      <w:r w:rsidRPr="008B40AD">
        <w:rPr>
          <w:rFonts w:ascii="Times New Roman" w:hAnsi="Times New Roman"/>
          <w:sz w:val="24"/>
          <w:szCs w:val="24"/>
        </w:rPr>
        <w:t xml:space="preserve"> misconduct, the aggregate liability of the Contractor/Supplier to the </w:t>
      </w:r>
      <w:r w:rsidRPr="008B40AD">
        <w:rPr>
          <w:rFonts w:ascii="Times New Roman" w:hAnsi="Times New Roman"/>
          <w:sz w:val="24"/>
          <w:szCs w:val="24"/>
          <w:lang w:val="en-US"/>
        </w:rPr>
        <w:t>Purchaser</w:t>
      </w:r>
      <w:r w:rsidRPr="008B40AD">
        <w:rPr>
          <w:rFonts w:ascii="Times New Roman" w:hAnsi="Times New Roman"/>
          <w:sz w:val="24"/>
          <w:szCs w:val="24"/>
        </w:rPr>
        <w:t xml:space="preserve">, whether </w:t>
      </w:r>
      <w:r w:rsidRPr="008B40AD">
        <w:rPr>
          <w:rFonts w:ascii="Times New Roman" w:hAnsi="Times New Roman"/>
          <w:sz w:val="24"/>
          <w:szCs w:val="24"/>
          <w:lang w:val="en-US"/>
        </w:rPr>
        <w:t xml:space="preserve">under the contract, </w:t>
      </w:r>
      <w:r w:rsidRPr="008B40AD">
        <w:rPr>
          <w:rFonts w:ascii="Times New Roman" w:hAnsi="Times New Roman"/>
          <w:sz w:val="24"/>
          <w:szCs w:val="24"/>
        </w:rPr>
        <w:t>in tort or otherwise, shall not exceed the total Contract/</w:t>
      </w:r>
      <w:r w:rsidRPr="008B40AD">
        <w:rPr>
          <w:rFonts w:ascii="Times New Roman" w:hAnsi="Times New Roman"/>
          <w:sz w:val="24"/>
          <w:szCs w:val="24"/>
          <w:lang w:val="en-US"/>
        </w:rPr>
        <w:t>Purchase Order</w:t>
      </w:r>
      <w:r w:rsidRPr="008B40AD">
        <w:rPr>
          <w:rFonts w:ascii="Times New Roman" w:hAnsi="Times New Roman"/>
          <w:sz w:val="24"/>
          <w:szCs w:val="24"/>
        </w:rPr>
        <w:t xml:space="preserve"> price, provided that this limitation shall not apply to the cost of repairing or replacing defective equipment, or to any obligation of the contractor to indemnify the purchaser with respect to Intellectual Propriety Rights infringement.</w:t>
      </w:r>
    </w:p>
    <w:p w14:paraId="68AADF5D" w14:textId="77777777" w:rsidR="00F6285F" w:rsidRPr="008B40AD" w:rsidRDefault="002B0E88">
      <w:pPr>
        <w:pStyle w:val="Heading4"/>
        <w:tabs>
          <w:tab w:val="left" w:pos="9752"/>
        </w:tabs>
        <w:ind w:right="0"/>
        <w:rPr>
          <w:rFonts w:ascii="Times New Roman" w:hAnsi="Times New Roman"/>
          <w:sz w:val="24"/>
          <w:szCs w:val="24"/>
          <w:lang w:val="en-US"/>
        </w:rPr>
      </w:pPr>
      <w:r w:rsidRPr="008B40AD">
        <w:rPr>
          <w:rFonts w:ascii="Times New Roman" w:hAnsi="Times New Roman"/>
          <w:sz w:val="24"/>
          <w:szCs w:val="24"/>
          <w:lang w:val="en-US"/>
        </w:rPr>
        <w:t>The Purchaser being a research institute, indirect losses, that is loss of production and loss of profit is not applicable.</w:t>
      </w:r>
    </w:p>
    <w:p w14:paraId="7E47F3CF" w14:textId="77777777" w:rsidR="00F6285F" w:rsidRPr="008B40AD" w:rsidRDefault="002B0E88">
      <w:pPr>
        <w:pStyle w:val="Heading2"/>
        <w:keepNext w:val="0"/>
        <w:keepLines w:val="0"/>
        <w:tabs>
          <w:tab w:val="left" w:pos="851"/>
          <w:tab w:val="left" w:pos="993"/>
        </w:tabs>
        <w:spacing w:before="200" w:after="0" w:line="276" w:lineRule="auto"/>
        <w:rPr>
          <w:rFonts w:ascii="Times New Roman" w:hAnsi="Times New Roman" w:cs="Times New Roman"/>
          <w:sz w:val="24"/>
          <w:szCs w:val="24"/>
        </w:rPr>
      </w:pPr>
      <w:bookmarkStart w:id="2442" w:name="_Toc199842505"/>
      <w:r w:rsidRPr="008B40AD">
        <w:rPr>
          <w:rFonts w:ascii="Times New Roman" w:hAnsi="Times New Roman" w:cs="Times New Roman"/>
          <w:sz w:val="24"/>
          <w:szCs w:val="24"/>
        </w:rPr>
        <w:t>Indemnity</w:t>
      </w:r>
      <w:bookmarkEnd w:id="2440"/>
      <w:bookmarkEnd w:id="2441"/>
      <w:bookmarkEnd w:id="2442"/>
      <w:r w:rsidRPr="008B40AD">
        <w:rPr>
          <w:rFonts w:ascii="Times New Roman" w:hAnsi="Times New Roman" w:cs="Times New Roman"/>
          <w:sz w:val="24"/>
          <w:szCs w:val="24"/>
        </w:rPr>
        <w:t xml:space="preserve"> </w:t>
      </w:r>
    </w:p>
    <w:p w14:paraId="29614429" w14:textId="77777777" w:rsidR="00F6285F" w:rsidRPr="008B40AD" w:rsidRDefault="002B0E88">
      <w:pPr>
        <w:pStyle w:val="Heading4"/>
        <w:numPr>
          <w:ilvl w:val="0"/>
          <w:numId w:val="0"/>
        </w:numPr>
        <w:spacing w:after="0"/>
        <w:ind w:left="1152" w:right="29"/>
        <w:rPr>
          <w:rFonts w:ascii="Times New Roman" w:eastAsiaTheme="minorHAnsi" w:hAnsi="Times New Roman"/>
          <w:sz w:val="24"/>
          <w:szCs w:val="24"/>
        </w:rPr>
      </w:pPr>
      <w:r w:rsidRPr="008B40AD">
        <w:rPr>
          <w:rFonts w:ascii="Times New Roman" w:eastAsiaTheme="minorHAnsi" w:hAnsi="Times New Roman"/>
          <w:sz w:val="24"/>
          <w:szCs w:val="24"/>
        </w:rPr>
        <w:t>The Contractor/Supplier shall at all times indemnify and hold harmless the Purchaser and its employees and officers from and against all claims which may be made in respect of supplies covered by this Contract/Purchase Order against infringement of any right protected by patent registration, law of designs, trademarks, utility model, copyright and other intellectual property rights registered or otherwise existing.</w:t>
      </w:r>
    </w:p>
    <w:p w14:paraId="1380AB65" w14:textId="77777777" w:rsidR="00F6285F" w:rsidRPr="008B40AD" w:rsidRDefault="00F6285F"/>
    <w:p w14:paraId="4A3BF4A4" w14:textId="77777777" w:rsidR="00F6285F" w:rsidRPr="008B40AD" w:rsidRDefault="002B0E88">
      <w:pPr>
        <w:pStyle w:val="Heading2"/>
        <w:tabs>
          <w:tab w:val="left" w:pos="9752"/>
        </w:tabs>
        <w:rPr>
          <w:rFonts w:ascii="Times New Roman" w:hAnsi="Times New Roman" w:cs="Times New Roman"/>
          <w:sz w:val="24"/>
          <w:szCs w:val="24"/>
        </w:rPr>
      </w:pPr>
      <w:bookmarkStart w:id="2443" w:name="_Toc305750920"/>
      <w:bookmarkStart w:id="2444" w:name="_Toc305750924"/>
      <w:bookmarkStart w:id="2445" w:name="_Ref388020502"/>
      <w:bookmarkStart w:id="2446" w:name="_Toc439871696"/>
      <w:bookmarkStart w:id="2447" w:name="_Toc387392962"/>
      <w:bookmarkStart w:id="2448" w:name="_Toc199842506"/>
      <w:bookmarkEnd w:id="141"/>
      <w:bookmarkEnd w:id="2443"/>
      <w:bookmarkEnd w:id="2444"/>
      <w:r w:rsidRPr="008B40AD">
        <w:rPr>
          <w:rFonts w:ascii="Times New Roman" w:hAnsi="Times New Roman" w:cs="Times New Roman"/>
          <w:sz w:val="24"/>
          <w:szCs w:val="24"/>
        </w:rPr>
        <w:t>Warranty</w:t>
      </w:r>
      <w:bookmarkEnd w:id="2445"/>
      <w:bookmarkEnd w:id="2446"/>
      <w:bookmarkEnd w:id="2447"/>
      <w:r w:rsidRPr="008B40AD">
        <w:rPr>
          <w:rFonts w:ascii="Times New Roman" w:hAnsi="Times New Roman" w:cs="Times New Roman"/>
          <w:sz w:val="24"/>
          <w:szCs w:val="24"/>
        </w:rPr>
        <w:t>, Defect Liability, Latent defect</w:t>
      </w:r>
      <w:bookmarkEnd w:id="2448"/>
    </w:p>
    <w:p w14:paraId="79252532" w14:textId="77777777" w:rsidR="00F6285F" w:rsidRPr="008B40AD" w:rsidRDefault="002B0E88">
      <w:pPr>
        <w:pStyle w:val="Heading3"/>
        <w:tabs>
          <w:tab w:val="left" w:pos="9752"/>
        </w:tabs>
        <w:rPr>
          <w:rFonts w:ascii="Times New Roman" w:hAnsi="Times New Roman" w:cs="Times New Roman"/>
        </w:rPr>
      </w:pPr>
      <w:bookmarkStart w:id="2449" w:name="_Toc387392963"/>
      <w:bookmarkStart w:id="2450" w:name="_Ref388019130"/>
      <w:bookmarkStart w:id="2451" w:name="_Ref390085959"/>
      <w:bookmarkStart w:id="2452" w:name="_Ref390168313"/>
      <w:bookmarkStart w:id="2453" w:name="_Toc439871697"/>
      <w:bookmarkStart w:id="2454" w:name="_Toc199842507"/>
      <w:r w:rsidRPr="008B40AD">
        <w:rPr>
          <w:rFonts w:ascii="Times New Roman" w:hAnsi="Times New Roman" w:cs="Times New Roman"/>
        </w:rPr>
        <w:t>Warranty</w:t>
      </w:r>
      <w:bookmarkEnd w:id="2449"/>
      <w:bookmarkEnd w:id="2450"/>
      <w:bookmarkEnd w:id="2451"/>
      <w:bookmarkEnd w:id="2452"/>
      <w:bookmarkEnd w:id="2453"/>
      <w:bookmarkEnd w:id="2454"/>
      <w:r w:rsidRPr="008B40AD">
        <w:rPr>
          <w:rFonts w:ascii="Times New Roman" w:hAnsi="Times New Roman" w:cs="Times New Roman"/>
        </w:rPr>
        <w:t xml:space="preserve"> </w:t>
      </w:r>
    </w:p>
    <w:p w14:paraId="2110E567" w14:textId="77777777" w:rsidR="00F6285F" w:rsidRPr="008B40AD" w:rsidRDefault="002B0E88">
      <w:pPr>
        <w:pStyle w:val="Heading4"/>
      </w:pPr>
      <w:r w:rsidRPr="008B40AD">
        <w:t>The Contractor/Supplier shall warrant that the items</w:t>
      </w:r>
      <w:r w:rsidRPr="008B40AD">
        <w:rPr>
          <w:lang w:val="en-US"/>
        </w:rPr>
        <w:t xml:space="preserve">/system i.e. </w:t>
      </w:r>
      <w:r w:rsidRPr="008B40AD">
        <w:rPr>
          <w:rFonts w:ascii="Times New Roman" w:hAnsi="Times New Roman"/>
          <w:b/>
          <w:sz w:val="24"/>
          <w:szCs w:val="24"/>
          <w:lang w:val="en-US"/>
        </w:rPr>
        <w:t>Ceramic Based Vacuum feed throughs</w:t>
      </w:r>
      <w:r w:rsidRPr="008B40AD">
        <w:rPr>
          <w:rFonts w:ascii="Times New Roman" w:hAnsi="Times New Roman"/>
          <w:sz w:val="24"/>
          <w:szCs w:val="24"/>
          <w:lang w:val="en-US"/>
        </w:rPr>
        <w:t xml:space="preserve"> </w:t>
      </w:r>
      <w:r w:rsidRPr="008B40AD">
        <w:t xml:space="preserve">supplied under this </w:t>
      </w:r>
      <w:r w:rsidRPr="008B40AD">
        <w:rPr>
          <w:lang w:val="en-US"/>
        </w:rPr>
        <w:t>Contract/Purchase Order</w:t>
      </w:r>
      <w:r w:rsidRPr="008B40AD">
        <w:t xml:space="preserve"> comply fully with the </w:t>
      </w:r>
      <w:r w:rsidRPr="008B40AD">
        <w:rPr>
          <w:lang w:val="en-US"/>
        </w:rPr>
        <w:t xml:space="preserve">design, </w:t>
      </w:r>
      <w:r w:rsidRPr="008B40AD">
        <w:t xml:space="preserve">specifications laid down, for </w:t>
      </w:r>
      <w:r w:rsidRPr="008B40AD">
        <w:rPr>
          <w:lang w:val="en-US"/>
        </w:rPr>
        <w:t>the items/system</w:t>
      </w:r>
      <w:r w:rsidRPr="008B40AD">
        <w:t>, workmanship</w:t>
      </w:r>
      <w:r w:rsidRPr="008B40AD">
        <w:rPr>
          <w:lang w:val="en-US"/>
        </w:rPr>
        <w:t>, manufacturing defects</w:t>
      </w:r>
      <w:r w:rsidRPr="008B40AD">
        <w:t xml:space="preserve"> and performance. The items shall be new, unused and free from any defects.</w:t>
      </w:r>
    </w:p>
    <w:p w14:paraId="203D6C2C" w14:textId="77777777" w:rsidR="00F6285F" w:rsidRPr="008B40AD" w:rsidRDefault="002B0E88">
      <w:pPr>
        <w:pStyle w:val="Heading4"/>
        <w:ind w:right="32"/>
        <w:rPr>
          <w:rFonts w:ascii="Times New Roman" w:hAnsi="Times New Roman"/>
          <w:sz w:val="24"/>
          <w:szCs w:val="24"/>
        </w:rPr>
      </w:pPr>
      <w:r w:rsidRPr="008B40AD">
        <w:rPr>
          <w:rFonts w:ascii="Times New Roman" w:hAnsi="Times New Roman"/>
          <w:sz w:val="24"/>
          <w:szCs w:val="24"/>
        </w:rPr>
        <w:t>The Contractor/Supplier shall provide a warranty covering repair or replacement of the Items</w:t>
      </w:r>
      <w:r w:rsidRPr="008B40AD">
        <w:rPr>
          <w:rFonts w:ascii="Times New Roman" w:hAnsi="Times New Roman"/>
          <w:sz w:val="24"/>
          <w:szCs w:val="24"/>
          <w:lang w:val="en-US"/>
        </w:rPr>
        <w:t xml:space="preserve">/components </w:t>
      </w:r>
      <w:r w:rsidRPr="008B40AD">
        <w:rPr>
          <w:rFonts w:ascii="Times New Roman" w:hAnsi="Times New Roman"/>
          <w:sz w:val="24"/>
          <w:szCs w:val="24"/>
        </w:rPr>
        <w:t xml:space="preserve">up to </w:t>
      </w:r>
      <w:r w:rsidRPr="008B40AD">
        <w:rPr>
          <w:rFonts w:ascii="Times New Roman" w:hAnsi="Times New Roman"/>
          <w:b/>
          <w:bCs/>
          <w:sz w:val="24"/>
          <w:szCs w:val="24"/>
          <w:lang w:val="en-US"/>
        </w:rPr>
        <w:t>01 (One) year</w:t>
      </w:r>
      <w:r w:rsidRPr="008B40AD">
        <w:rPr>
          <w:rFonts w:ascii="Times New Roman" w:hAnsi="Times New Roman"/>
          <w:sz w:val="24"/>
          <w:szCs w:val="24"/>
        </w:rPr>
        <w:t xml:space="preserve"> from the date of final acceptance </w:t>
      </w:r>
      <w:r w:rsidRPr="008B40AD">
        <w:rPr>
          <w:rFonts w:ascii="Times New Roman" w:hAnsi="Times New Roman"/>
          <w:sz w:val="24"/>
          <w:szCs w:val="24"/>
          <w:lang w:val="en-US"/>
        </w:rPr>
        <w:t>at On-Site</w:t>
      </w:r>
      <w:r w:rsidRPr="008B40AD">
        <w:rPr>
          <w:rFonts w:ascii="Times New Roman" w:hAnsi="Times New Roman"/>
          <w:sz w:val="24"/>
          <w:szCs w:val="24"/>
        </w:rPr>
        <w:t>.</w:t>
      </w:r>
      <w:r w:rsidRPr="008B40AD">
        <w:rPr>
          <w:rFonts w:ascii="Times New Roman" w:hAnsi="Times New Roman"/>
          <w:sz w:val="24"/>
          <w:szCs w:val="24"/>
          <w:lang w:val="en-US"/>
        </w:rPr>
        <w:t xml:space="preserve"> Warranty of (OEM) bought out items / procured components (if any), if more than 1 year shall be intimated by the Contractor and will be applicable for all such items. </w:t>
      </w:r>
    </w:p>
    <w:p w14:paraId="6F6B9FF6" w14:textId="77777777" w:rsidR="00F6285F" w:rsidRPr="008B40AD" w:rsidRDefault="002B0E88">
      <w:pPr>
        <w:pStyle w:val="Heading4"/>
        <w:ind w:right="-29"/>
        <w:rPr>
          <w:rFonts w:ascii="Times New Roman" w:hAnsi="Times New Roman"/>
          <w:sz w:val="24"/>
          <w:szCs w:val="24"/>
        </w:rPr>
      </w:pPr>
      <w:r w:rsidRPr="008B40AD">
        <w:rPr>
          <w:rFonts w:ascii="Times New Roman" w:hAnsi="Times New Roman"/>
          <w:sz w:val="24"/>
          <w:szCs w:val="24"/>
        </w:rPr>
        <w:t xml:space="preserve">The Purchaser may accept the supplies, if it is complete in all respects or alternatively accept the same on such terms as may be considered appropriate. If the supplies, after the acceptance thereof is discovered to have defects, latent or otherwise, notwithstanding that such defects could have been discovered at the time of inspection, or any defects therein are found to have developed during the warranty/defect liability period,  the Purchaser shall be entitled  to give a notice to the </w:t>
      </w:r>
      <w:r w:rsidRPr="008B40AD">
        <w:rPr>
          <w:rFonts w:ascii="Times New Roman" w:hAnsi="Times New Roman"/>
          <w:sz w:val="24"/>
          <w:szCs w:val="24"/>
          <w:lang w:val="en-US"/>
        </w:rPr>
        <w:t>Contractor/Supplier</w:t>
      </w:r>
      <w:r w:rsidRPr="008B40AD">
        <w:rPr>
          <w:rFonts w:ascii="Times New Roman" w:hAnsi="Times New Roman"/>
          <w:sz w:val="24"/>
          <w:szCs w:val="24"/>
        </w:rPr>
        <w:t xml:space="preserve"> and within 60 days thereafter, setting forth details of such defects or failure and </w:t>
      </w:r>
      <w:r w:rsidRPr="008B40AD">
        <w:rPr>
          <w:rFonts w:ascii="Times New Roman" w:hAnsi="Times New Roman"/>
          <w:sz w:val="24"/>
          <w:szCs w:val="24"/>
          <w:lang w:val="en-US"/>
        </w:rPr>
        <w:t>Contractor/Supplier</w:t>
      </w:r>
      <w:r w:rsidRPr="008B40AD">
        <w:rPr>
          <w:rFonts w:ascii="Times New Roman" w:hAnsi="Times New Roman"/>
          <w:sz w:val="24"/>
          <w:szCs w:val="24"/>
        </w:rPr>
        <w:t xml:space="preserve"> shall forthwith make the defective supplies good or alter the same to make it comply with the requirements of the </w:t>
      </w:r>
      <w:r w:rsidRPr="008B40AD">
        <w:rPr>
          <w:rFonts w:ascii="Times New Roman" w:hAnsi="Times New Roman"/>
          <w:sz w:val="24"/>
          <w:szCs w:val="24"/>
          <w:lang w:val="en-US"/>
        </w:rPr>
        <w:t>Contract/Purchase Order</w:t>
      </w:r>
      <w:r w:rsidRPr="008B40AD">
        <w:rPr>
          <w:rFonts w:ascii="Times New Roman" w:hAnsi="Times New Roman"/>
          <w:sz w:val="24"/>
          <w:szCs w:val="24"/>
        </w:rPr>
        <w:t xml:space="preserve"> at his own cost. </w:t>
      </w:r>
    </w:p>
    <w:p w14:paraId="0EE48141" w14:textId="77777777" w:rsidR="00F6285F" w:rsidRPr="008B40AD" w:rsidRDefault="002B0E88">
      <w:pPr>
        <w:pStyle w:val="Heading4"/>
        <w:tabs>
          <w:tab w:val="left" w:pos="9752"/>
        </w:tabs>
        <w:ind w:right="0"/>
        <w:rPr>
          <w:rFonts w:ascii="Times New Roman" w:hAnsi="Times New Roman"/>
          <w:sz w:val="24"/>
          <w:szCs w:val="24"/>
          <w:lang w:val="en-US"/>
        </w:rPr>
      </w:pPr>
      <w:r w:rsidRPr="008B40AD">
        <w:rPr>
          <w:rFonts w:ascii="Times New Roman" w:hAnsi="Times New Roman"/>
          <w:sz w:val="24"/>
          <w:szCs w:val="24"/>
          <w:lang w:val="en-US"/>
        </w:rPr>
        <w:t xml:space="preserve">A reasonable time limit for repair or replacement of defective item(s) under warranty shall be guaranteed by the Contractor/Supplier and agreed by the Purchaser. </w:t>
      </w:r>
    </w:p>
    <w:p w14:paraId="6F3F48D7" w14:textId="77777777" w:rsidR="00F6285F" w:rsidRPr="008B40AD" w:rsidRDefault="002B0E88">
      <w:pPr>
        <w:pStyle w:val="Heading4"/>
        <w:tabs>
          <w:tab w:val="left" w:pos="9752"/>
        </w:tabs>
        <w:ind w:right="0"/>
        <w:rPr>
          <w:rFonts w:ascii="Times New Roman" w:hAnsi="Times New Roman"/>
          <w:sz w:val="24"/>
          <w:szCs w:val="24"/>
          <w:lang w:val="en-US"/>
        </w:rPr>
      </w:pPr>
      <w:r w:rsidRPr="008B40AD">
        <w:rPr>
          <w:rFonts w:ascii="Times New Roman" w:hAnsi="Times New Roman"/>
          <w:sz w:val="24"/>
          <w:szCs w:val="24"/>
          <w:lang w:val="en-US"/>
        </w:rPr>
        <w:t xml:space="preserve">The repair or replacement of items under warranty by the Contractor/Supplier shall be on Free Door Delivery basis at On-Site address as per clause no. </w:t>
      </w:r>
      <w:r w:rsidRPr="008B40AD">
        <w:rPr>
          <w:rFonts w:ascii="Times New Roman" w:eastAsiaTheme="minorHAnsi" w:hAnsi="Times New Roman"/>
          <w:b/>
          <w:color w:val="0070C0"/>
          <w:sz w:val="24"/>
          <w:szCs w:val="24"/>
          <w:u w:val="single"/>
          <w:lang w:eastAsia="en-IN"/>
        </w:rPr>
        <w:fldChar w:fldCharType="begin"/>
      </w:r>
      <w:r w:rsidRPr="008B40AD">
        <w:rPr>
          <w:rFonts w:ascii="Times New Roman" w:eastAsiaTheme="minorHAnsi" w:hAnsi="Times New Roman"/>
          <w:b/>
          <w:color w:val="0070C0"/>
          <w:sz w:val="24"/>
          <w:szCs w:val="24"/>
          <w:u w:val="single"/>
          <w:lang w:eastAsia="en-IN"/>
        </w:rPr>
        <w:instrText xml:space="preserve"> REF _Ref2694516 \r \h  \* MERGEFORMAT </w:instrText>
      </w:r>
      <w:r w:rsidRPr="008B40AD">
        <w:rPr>
          <w:rFonts w:ascii="Times New Roman" w:eastAsiaTheme="minorHAnsi" w:hAnsi="Times New Roman"/>
          <w:b/>
          <w:color w:val="0070C0"/>
          <w:sz w:val="24"/>
          <w:szCs w:val="24"/>
          <w:u w:val="single"/>
          <w:lang w:eastAsia="en-IN"/>
        </w:rPr>
      </w:r>
      <w:r w:rsidRPr="008B40AD">
        <w:rPr>
          <w:rFonts w:ascii="Times New Roman" w:eastAsiaTheme="minorHAnsi" w:hAnsi="Times New Roman"/>
          <w:b/>
          <w:color w:val="0070C0"/>
          <w:sz w:val="24"/>
          <w:szCs w:val="24"/>
          <w:u w:val="single"/>
          <w:lang w:eastAsia="en-IN"/>
        </w:rPr>
        <w:fldChar w:fldCharType="separate"/>
      </w:r>
      <w:r w:rsidRPr="008B40AD">
        <w:rPr>
          <w:rFonts w:ascii="Times New Roman" w:eastAsiaTheme="minorHAnsi" w:hAnsi="Times New Roman"/>
          <w:b/>
          <w:color w:val="0070C0"/>
          <w:sz w:val="24"/>
          <w:szCs w:val="24"/>
          <w:u w:val="single"/>
          <w:lang w:eastAsia="en-IN"/>
        </w:rPr>
        <w:t>1.8.2.2</w:t>
      </w:r>
      <w:r w:rsidRPr="008B40AD">
        <w:rPr>
          <w:rFonts w:ascii="Times New Roman" w:eastAsiaTheme="minorHAnsi" w:hAnsi="Times New Roman"/>
          <w:b/>
          <w:color w:val="0070C0"/>
          <w:sz w:val="24"/>
          <w:szCs w:val="24"/>
          <w:u w:val="single"/>
          <w:lang w:eastAsia="en-IN"/>
        </w:rPr>
        <w:fldChar w:fldCharType="end"/>
      </w:r>
      <w:r w:rsidRPr="008B40AD">
        <w:rPr>
          <w:rFonts w:ascii="Times New Roman" w:hAnsi="Times New Roman"/>
          <w:sz w:val="24"/>
          <w:szCs w:val="24"/>
          <w:lang w:val="en-US"/>
        </w:rPr>
        <w:t xml:space="preserve">.  </w:t>
      </w:r>
    </w:p>
    <w:p w14:paraId="69DA6314" w14:textId="77777777" w:rsidR="00F6285F" w:rsidRPr="008B40AD" w:rsidRDefault="002B0E88">
      <w:pPr>
        <w:pStyle w:val="Heading4"/>
        <w:tabs>
          <w:tab w:val="left" w:pos="9752"/>
        </w:tabs>
        <w:ind w:right="0"/>
        <w:rPr>
          <w:rFonts w:ascii="Times New Roman" w:hAnsi="Times New Roman"/>
          <w:sz w:val="24"/>
          <w:szCs w:val="24"/>
        </w:rPr>
      </w:pPr>
      <w:r w:rsidRPr="008B40AD">
        <w:rPr>
          <w:rFonts w:ascii="Times New Roman" w:hAnsi="Times New Roman"/>
          <w:sz w:val="24"/>
          <w:szCs w:val="24"/>
        </w:rPr>
        <w:t xml:space="preserve">If any supplied item is repaired/replaced </w:t>
      </w:r>
      <w:r w:rsidRPr="008B40AD">
        <w:rPr>
          <w:rFonts w:ascii="Times New Roman" w:hAnsi="Times New Roman"/>
          <w:sz w:val="24"/>
          <w:szCs w:val="24"/>
          <w:lang w:val="en-US"/>
        </w:rPr>
        <w:t>during the warranty period</w:t>
      </w:r>
      <w:r w:rsidRPr="008B40AD">
        <w:rPr>
          <w:rFonts w:ascii="Times New Roman" w:hAnsi="Times New Roman"/>
          <w:sz w:val="24"/>
          <w:szCs w:val="24"/>
        </w:rPr>
        <w:t>,</w:t>
      </w:r>
      <w:r w:rsidRPr="008B40AD">
        <w:rPr>
          <w:rFonts w:ascii="Times New Roman" w:hAnsi="Times New Roman"/>
          <w:sz w:val="24"/>
          <w:szCs w:val="24"/>
          <w:lang w:val="en-US"/>
        </w:rPr>
        <w:t xml:space="preserve"> </w:t>
      </w:r>
      <w:r w:rsidRPr="008B40AD">
        <w:rPr>
          <w:rFonts w:ascii="Times New Roman" w:hAnsi="Times New Roman"/>
          <w:sz w:val="24"/>
          <w:szCs w:val="24"/>
        </w:rPr>
        <w:t xml:space="preserve">the </w:t>
      </w:r>
      <w:r w:rsidRPr="008B40AD">
        <w:rPr>
          <w:rFonts w:ascii="Times New Roman" w:hAnsi="Times New Roman"/>
          <w:sz w:val="24"/>
          <w:szCs w:val="24"/>
          <w:lang w:val="en-US"/>
        </w:rPr>
        <w:t>Contractor/Supplier shall warrant all such items</w:t>
      </w:r>
      <w:r w:rsidRPr="008B40AD">
        <w:rPr>
          <w:rFonts w:ascii="Times New Roman" w:hAnsi="Times New Roman"/>
          <w:sz w:val="24"/>
          <w:szCs w:val="24"/>
        </w:rPr>
        <w:t xml:space="preserve"> for a </w:t>
      </w:r>
      <w:r w:rsidRPr="008B40AD">
        <w:rPr>
          <w:rFonts w:ascii="Times New Roman" w:hAnsi="Times New Roman"/>
          <w:sz w:val="24"/>
          <w:szCs w:val="24"/>
          <w:lang w:val="en-US"/>
        </w:rPr>
        <w:t xml:space="preserve">further </w:t>
      </w:r>
      <w:r w:rsidRPr="008B40AD">
        <w:rPr>
          <w:rFonts w:ascii="Times New Roman" w:hAnsi="Times New Roman"/>
          <w:sz w:val="24"/>
          <w:szCs w:val="24"/>
        </w:rPr>
        <w:t xml:space="preserve">period of at least </w:t>
      </w:r>
      <w:r w:rsidRPr="008B40AD">
        <w:rPr>
          <w:rFonts w:ascii="Times New Roman" w:hAnsi="Times New Roman"/>
          <w:sz w:val="24"/>
          <w:szCs w:val="24"/>
          <w:lang w:val="en-US"/>
        </w:rPr>
        <w:t>12</w:t>
      </w:r>
      <w:r w:rsidRPr="008B40AD">
        <w:rPr>
          <w:rFonts w:ascii="Times New Roman" w:hAnsi="Times New Roman"/>
          <w:sz w:val="24"/>
          <w:szCs w:val="24"/>
        </w:rPr>
        <w:t xml:space="preserve"> months from the date of repair/replacement, or remaining original warranty period, whichever is longer.</w:t>
      </w:r>
    </w:p>
    <w:p w14:paraId="7A17E395" w14:textId="77777777" w:rsidR="00F6285F" w:rsidRPr="008B40AD" w:rsidRDefault="002B0E88">
      <w:pPr>
        <w:pStyle w:val="Heading4"/>
        <w:ind w:right="-29"/>
        <w:rPr>
          <w:rFonts w:ascii="Times New Roman" w:hAnsi="Times New Roman"/>
          <w:sz w:val="24"/>
          <w:szCs w:val="24"/>
          <w:lang w:val="en-US"/>
        </w:rPr>
      </w:pPr>
      <w:r w:rsidRPr="008B40AD">
        <w:rPr>
          <w:rFonts w:ascii="Times New Roman" w:hAnsi="Times New Roman"/>
          <w:sz w:val="24"/>
          <w:szCs w:val="24"/>
        </w:rPr>
        <w:lastRenderedPageBreak/>
        <w:t xml:space="preserve">Further, if in the opinion of the Purchaser, defects are of such a nature that the same cannot be made good or repaired without impairing the efficiency or workability of the </w:t>
      </w:r>
      <w:r w:rsidRPr="008B40AD">
        <w:rPr>
          <w:rFonts w:ascii="Times New Roman" w:hAnsi="Times New Roman"/>
          <w:sz w:val="24"/>
          <w:szCs w:val="24"/>
          <w:lang w:val="en-US"/>
        </w:rPr>
        <w:t xml:space="preserve">components </w:t>
      </w:r>
      <w:r w:rsidRPr="008B40AD">
        <w:rPr>
          <w:rFonts w:ascii="Times New Roman" w:hAnsi="Times New Roman"/>
          <w:sz w:val="24"/>
          <w:szCs w:val="24"/>
        </w:rPr>
        <w:t xml:space="preserve">or if in the opinion of the Purchaser, such opinion being final, the components cannot be repaired or altered to make it comply with the requirements of the </w:t>
      </w:r>
      <w:r w:rsidRPr="008B40AD">
        <w:rPr>
          <w:rFonts w:ascii="Times New Roman" w:hAnsi="Times New Roman"/>
          <w:sz w:val="24"/>
          <w:szCs w:val="24"/>
          <w:lang w:val="en-US"/>
        </w:rPr>
        <w:t>Contract/Purchase Order</w:t>
      </w:r>
      <w:r w:rsidRPr="008B40AD">
        <w:rPr>
          <w:rFonts w:ascii="Times New Roman" w:hAnsi="Times New Roman"/>
          <w:sz w:val="24"/>
          <w:szCs w:val="24"/>
        </w:rPr>
        <w:t xml:space="preserve">, the </w:t>
      </w:r>
      <w:r w:rsidRPr="008B40AD">
        <w:rPr>
          <w:rFonts w:ascii="Times New Roman" w:hAnsi="Times New Roman"/>
          <w:sz w:val="24"/>
          <w:szCs w:val="24"/>
          <w:lang w:val="en-US"/>
        </w:rPr>
        <w:t>Contractor/Supplier</w:t>
      </w:r>
      <w:r w:rsidRPr="008B40AD">
        <w:rPr>
          <w:rFonts w:ascii="Times New Roman" w:hAnsi="Times New Roman"/>
          <w:sz w:val="24"/>
          <w:szCs w:val="24"/>
        </w:rPr>
        <w:t xml:space="preserve"> shall remove and replace the defective component confirming in all respects to the stipulated specifications at the </w:t>
      </w:r>
      <w:r w:rsidRPr="008B40AD">
        <w:rPr>
          <w:rFonts w:ascii="Times New Roman" w:hAnsi="Times New Roman"/>
          <w:sz w:val="24"/>
          <w:szCs w:val="24"/>
          <w:lang w:val="en-US"/>
        </w:rPr>
        <w:t>Contractor/Supplier</w:t>
      </w:r>
      <w:r w:rsidRPr="008B40AD">
        <w:rPr>
          <w:rFonts w:ascii="Times New Roman" w:hAnsi="Times New Roman"/>
          <w:sz w:val="24"/>
          <w:szCs w:val="24"/>
        </w:rPr>
        <w:t xml:space="preserve">'s own cost. </w:t>
      </w:r>
    </w:p>
    <w:p w14:paraId="0182CBDC" w14:textId="77777777" w:rsidR="00F6285F" w:rsidRPr="008B40AD" w:rsidRDefault="002B0E88">
      <w:pPr>
        <w:pStyle w:val="Heading3"/>
        <w:tabs>
          <w:tab w:val="left" w:pos="9752"/>
        </w:tabs>
        <w:rPr>
          <w:rFonts w:ascii="Times New Roman" w:hAnsi="Times New Roman" w:cs="Times New Roman"/>
          <w:lang w:val="en-US"/>
        </w:rPr>
      </w:pPr>
      <w:bookmarkStart w:id="2455" w:name="_Toc439871702"/>
      <w:bookmarkStart w:id="2456" w:name="_Toc199842508"/>
      <w:r w:rsidRPr="008B40AD">
        <w:rPr>
          <w:rFonts w:ascii="Times New Roman" w:hAnsi="Times New Roman" w:cs="Times New Roman"/>
          <w:lang w:val="en-US"/>
        </w:rPr>
        <w:t>Contractor/Supplier’s Failure to Repair/Replacement of defective Goods</w:t>
      </w:r>
      <w:bookmarkEnd w:id="2455"/>
      <w:bookmarkEnd w:id="2456"/>
    </w:p>
    <w:p w14:paraId="11D36CCC" w14:textId="77777777" w:rsidR="00F6285F" w:rsidRPr="008B40AD" w:rsidRDefault="002B0E88">
      <w:pPr>
        <w:pStyle w:val="Heading4"/>
        <w:tabs>
          <w:tab w:val="left" w:pos="9752"/>
        </w:tabs>
        <w:ind w:right="0"/>
        <w:rPr>
          <w:rFonts w:ascii="Times New Roman" w:hAnsi="Times New Roman"/>
          <w:sz w:val="24"/>
          <w:szCs w:val="24"/>
        </w:rPr>
      </w:pPr>
      <w:r w:rsidRPr="008B40AD">
        <w:rPr>
          <w:rFonts w:ascii="Times New Roman" w:hAnsi="Times New Roman"/>
          <w:sz w:val="24"/>
          <w:szCs w:val="24"/>
        </w:rPr>
        <w:t>If the Contractor/Supplier fails to</w:t>
      </w:r>
      <w:r w:rsidRPr="008B40AD">
        <w:rPr>
          <w:rFonts w:ascii="Times New Roman" w:hAnsi="Times New Roman"/>
          <w:sz w:val="24"/>
          <w:szCs w:val="24"/>
          <w:lang w:val="en-US"/>
        </w:rPr>
        <w:t xml:space="preserve"> repair or replace the damaged/defective items within the agreed time period during the warranty period</w:t>
      </w:r>
      <w:r w:rsidRPr="008B40AD">
        <w:rPr>
          <w:rFonts w:ascii="Times New Roman" w:hAnsi="Times New Roman"/>
          <w:sz w:val="24"/>
          <w:szCs w:val="24"/>
        </w:rPr>
        <w:t xml:space="preserve">, the Purchaser at his option </w:t>
      </w:r>
      <w:proofErr w:type="gramStart"/>
      <w:r w:rsidRPr="008B40AD">
        <w:rPr>
          <w:rFonts w:ascii="Times New Roman" w:hAnsi="Times New Roman"/>
          <w:sz w:val="24"/>
          <w:szCs w:val="24"/>
        </w:rPr>
        <w:t>either</w:t>
      </w:r>
      <w:r w:rsidRPr="008B40AD">
        <w:rPr>
          <w:rFonts w:ascii="Times New Roman" w:hAnsi="Times New Roman"/>
          <w:sz w:val="24"/>
          <w:szCs w:val="24"/>
          <w:lang w:val="en-US"/>
        </w:rPr>
        <w:t xml:space="preserve"> </w:t>
      </w:r>
      <w:r w:rsidRPr="008B40AD">
        <w:rPr>
          <w:rFonts w:ascii="Times New Roman" w:hAnsi="Times New Roman"/>
          <w:sz w:val="24"/>
          <w:szCs w:val="24"/>
        </w:rPr>
        <w:t>:</w:t>
      </w:r>
      <w:proofErr w:type="gramEnd"/>
    </w:p>
    <w:p w14:paraId="77019896" w14:textId="77777777" w:rsidR="00F6285F" w:rsidRPr="008B40AD" w:rsidRDefault="002B0E88">
      <w:pPr>
        <w:pStyle w:val="Heading5"/>
        <w:keepNext w:val="0"/>
        <w:keepLines/>
        <w:widowControl w:val="0"/>
        <w:tabs>
          <w:tab w:val="left" w:pos="9752"/>
        </w:tabs>
        <w:ind w:left="1797" w:hanging="1077"/>
        <w:rPr>
          <w:rFonts w:ascii="Times New Roman" w:hAnsi="Times New Roman"/>
          <w:sz w:val="24"/>
        </w:rPr>
      </w:pPr>
      <w:bookmarkStart w:id="2457" w:name="_Ref393976641"/>
      <w:r w:rsidRPr="008B40AD">
        <w:rPr>
          <w:rFonts w:ascii="Times New Roman" w:hAnsi="Times New Roman"/>
          <w:sz w:val="24"/>
          <w:lang w:val="en-US"/>
        </w:rPr>
        <w:t>Replace</w:t>
      </w:r>
      <w:r w:rsidRPr="008B40AD">
        <w:rPr>
          <w:rFonts w:ascii="Times New Roman" w:hAnsi="Times New Roman"/>
          <w:sz w:val="24"/>
        </w:rPr>
        <w:t xml:space="preserve"> or rectify such defective </w:t>
      </w:r>
      <w:r w:rsidRPr="008B40AD">
        <w:rPr>
          <w:rFonts w:ascii="Times New Roman" w:hAnsi="Times New Roman"/>
          <w:sz w:val="24"/>
          <w:lang w:val="en-US"/>
        </w:rPr>
        <w:t xml:space="preserve">items </w:t>
      </w:r>
      <w:r w:rsidRPr="008B40AD">
        <w:rPr>
          <w:rFonts w:ascii="Times New Roman" w:hAnsi="Times New Roman"/>
          <w:sz w:val="24"/>
        </w:rPr>
        <w:t xml:space="preserve">and recover the </w:t>
      </w:r>
      <w:r w:rsidRPr="008B40AD">
        <w:rPr>
          <w:rFonts w:ascii="Times New Roman" w:hAnsi="Times New Roman"/>
          <w:sz w:val="24"/>
          <w:lang w:val="en-US"/>
        </w:rPr>
        <w:t>actual</w:t>
      </w:r>
      <w:r w:rsidRPr="008B40AD">
        <w:rPr>
          <w:rFonts w:ascii="Times New Roman" w:hAnsi="Times New Roman"/>
          <w:sz w:val="24"/>
        </w:rPr>
        <w:t xml:space="preserve"> cost</w:t>
      </w:r>
      <w:r w:rsidRPr="008B40AD">
        <w:rPr>
          <w:rFonts w:ascii="Times New Roman" w:hAnsi="Times New Roman"/>
          <w:sz w:val="24"/>
          <w:lang w:val="en-US"/>
        </w:rPr>
        <w:t>s</w:t>
      </w:r>
      <w:r w:rsidRPr="008B40AD">
        <w:rPr>
          <w:rFonts w:ascii="Times New Roman" w:hAnsi="Times New Roman"/>
          <w:sz w:val="24"/>
        </w:rPr>
        <w:t xml:space="preserve"> so involved from the Contractor/Supplier</w:t>
      </w:r>
      <w:bookmarkEnd w:id="2457"/>
      <w:r w:rsidRPr="008B40AD">
        <w:rPr>
          <w:rFonts w:ascii="Times New Roman" w:hAnsi="Times New Roman"/>
          <w:sz w:val="24"/>
        </w:rPr>
        <w:t xml:space="preserve"> </w:t>
      </w:r>
    </w:p>
    <w:p w14:paraId="1347ACF7" w14:textId="77777777" w:rsidR="00F6285F" w:rsidRPr="008B40AD" w:rsidRDefault="002B0E88">
      <w:pPr>
        <w:pStyle w:val="Heading5"/>
        <w:keepNext w:val="0"/>
        <w:keepLines/>
        <w:widowControl w:val="0"/>
        <w:tabs>
          <w:tab w:val="left" w:pos="9752"/>
        </w:tabs>
        <w:ind w:left="1797" w:hanging="1077"/>
        <w:rPr>
          <w:rFonts w:ascii="Times New Roman" w:hAnsi="Times New Roman"/>
          <w:sz w:val="24"/>
        </w:rPr>
      </w:pPr>
      <w:r w:rsidRPr="008B40AD">
        <w:rPr>
          <w:rFonts w:ascii="Times New Roman" w:hAnsi="Times New Roman"/>
          <w:sz w:val="24"/>
        </w:rPr>
        <w:t xml:space="preserve">Acquire the defective </w:t>
      </w:r>
      <w:r w:rsidRPr="008B40AD">
        <w:rPr>
          <w:rFonts w:ascii="Times New Roman" w:hAnsi="Times New Roman"/>
          <w:sz w:val="24"/>
          <w:lang w:val="en-US"/>
        </w:rPr>
        <w:t>items/</w:t>
      </w:r>
      <w:r w:rsidRPr="008B40AD">
        <w:rPr>
          <w:rFonts w:ascii="Times New Roman" w:hAnsi="Times New Roman"/>
          <w:sz w:val="24"/>
        </w:rPr>
        <w:t>Systems/components at a reduced price considered equitable under the circumstances. The provision of this article shall not prejudice the Purchaser’s rights under Clause</w:t>
      </w:r>
      <w:r w:rsidRPr="008B40AD">
        <w:rPr>
          <w:rFonts w:ascii="Times New Roman" w:hAnsi="Times New Roman"/>
          <w:sz w:val="24"/>
          <w:lang w:val="en-US"/>
        </w:rPr>
        <w:t xml:space="preserve">s </w:t>
      </w:r>
      <w:r w:rsidRPr="008B40AD">
        <w:rPr>
          <w:rFonts w:ascii="Times New Roman" w:hAnsi="Times New Roman"/>
          <w:sz w:val="24"/>
        </w:rPr>
        <w:t xml:space="preserve"> </w:t>
      </w:r>
      <w:r w:rsidRPr="008B40AD">
        <w:rPr>
          <w:rFonts w:ascii="Times New Roman" w:eastAsiaTheme="minorHAnsi" w:hAnsi="Times New Roman"/>
          <w:b/>
          <w:bCs w:val="0"/>
          <w:color w:val="0070C0"/>
          <w:sz w:val="24"/>
          <w:u w:val="single"/>
          <w:lang w:eastAsia="en-IN"/>
        </w:rPr>
        <w:fldChar w:fldCharType="begin"/>
      </w:r>
      <w:r w:rsidRPr="008B40AD">
        <w:rPr>
          <w:rFonts w:ascii="Times New Roman" w:eastAsiaTheme="minorHAnsi" w:hAnsi="Times New Roman"/>
          <w:b/>
          <w:bCs w:val="0"/>
          <w:color w:val="0070C0"/>
          <w:sz w:val="24"/>
          <w:u w:val="single"/>
          <w:lang w:eastAsia="en-IN"/>
        </w:rPr>
        <w:instrText xml:space="preserve"> REF _Ref388020502 \r \h  \* MERGEFORMAT </w:instrText>
      </w:r>
      <w:r w:rsidRPr="008B40AD">
        <w:rPr>
          <w:rFonts w:ascii="Times New Roman" w:eastAsiaTheme="minorHAnsi" w:hAnsi="Times New Roman"/>
          <w:b/>
          <w:bCs w:val="0"/>
          <w:color w:val="0070C0"/>
          <w:sz w:val="24"/>
          <w:u w:val="single"/>
          <w:lang w:eastAsia="en-IN"/>
        </w:rPr>
      </w:r>
      <w:r w:rsidRPr="008B40AD">
        <w:rPr>
          <w:rFonts w:ascii="Times New Roman" w:eastAsiaTheme="minorHAnsi" w:hAnsi="Times New Roman"/>
          <w:b/>
          <w:bCs w:val="0"/>
          <w:color w:val="0070C0"/>
          <w:sz w:val="24"/>
          <w:u w:val="single"/>
          <w:lang w:eastAsia="en-IN"/>
        </w:rPr>
        <w:fldChar w:fldCharType="separate"/>
      </w:r>
      <w:r w:rsidRPr="008B40AD">
        <w:rPr>
          <w:rFonts w:ascii="Times New Roman" w:eastAsiaTheme="minorHAnsi" w:hAnsi="Times New Roman"/>
          <w:b/>
          <w:bCs w:val="0"/>
          <w:color w:val="0070C0"/>
          <w:sz w:val="24"/>
          <w:u w:val="single"/>
          <w:lang w:eastAsia="en-IN"/>
        </w:rPr>
        <w:t>1.17</w:t>
      </w:r>
      <w:r w:rsidRPr="008B40AD">
        <w:rPr>
          <w:rFonts w:ascii="Times New Roman" w:eastAsiaTheme="minorHAnsi" w:hAnsi="Times New Roman"/>
          <w:b/>
          <w:bCs w:val="0"/>
          <w:color w:val="0070C0"/>
          <w:sz w:val="24"/>
          <w:u w:val="single"/>
          <w:lang w:eastAsia="en-IN"/>
        </w:rPr>
        <w:fldChar w:fldCharType="end"/>
      </w:r>
      <w:r w:rsidRPr="008B40AD">
        <w:rPr>
          <w:rFonts w:ascii="Times New Roman" w:hAnsi="Times New Roman"/>
          <w:sz w:val="24"/>
        </w:rPr>
        <w:t xml:space="preserve"> and</w:t>
      </w:r>
      <w:r w:rsidRPr="008B40AD">
        <w:rPr>
          <w:rFonts w:ascii="Times New Roman" w:eastAsiaTheme="minorHAnsi" w:hAnsi="Times New Roman"/>
          <w:b/>
          <w:bCs w:val="0"/>
          <w:color w:val="0070C0"/>
          <w:sz w:val="24"/>
          <w:u w:val="single"/>
          <w:lang w:eastAsia="en-IN"/>
        </w:rPr>
        <w:t xml:space="preserve"> </w:t>
      </w:r>
      <w:r w:rsidRPr="008B40AD">
        <w:rPr>
          <w:rFonts w:ascii="Times New Roman" w:eastAsiaTheme="minorHAnsi" w:hAnsi="Times New Roman"/>
          <w:b/>
          <w:bCs w:val="0"/>
          <w:color w:val="0070C0"/>
          <w:sz w:val="24"/>
          <w:u w:val="single"/>
          <w:lang w:eastAsia="en-IN"/>
        </w:rPr>
        <w:fldChar w:fldCharType="begin"/>
      </w:r>
      <w:r w:rsidRPr="008B40AD">
        <w:rPr>
          <w:rFonts w:ascii="Times New Roman" w:eastAsiaTheme="minorHAnsi" w:hAnsi="Times New Roman"/>
          <w:b/>
          <w:bCs w:val="0"/>
          <w:color w:val="0070C0"/>
          <w:sz w:val="24"/>
          <w:u w:val="single"/>
          <w:lang w:eastAsia="en-IN"/>
        </w:rPr>
        <w:instrText xml:space="preserve"> REF _Ref388020523 \r \h  \* MERGEFORMAT </w:instrText>
      </w:r>
      <w:r w:rsidRPr="008B40AD">
        <w:rPr>
          <w:rFonts w:ascii="Times New Roman" w:eastAsiaTheme="minorHAnsi" w:hAnsi="Times New Roman"/>
          <w:b/>
          <w:bCs w:val="0"/>
          <w:color w:val="0070C0"/>
          <w:sz w:val="24"/>
          <w:u w:val="single"/>
          <w:lang w:eastAsia="en-IN"/>
        </w:rPr>
      </w:r>
      <w:r w:rsidRPr="008B40AD">
        <w:rPr>
          <w:rFonts w:ascii="Times New Roman" w:eastAsiaTheme="minorHAnsi" w:hAnsi="Times New Roman"/>
          <w:b/>
          <w:bCs w:val="0"/>
          <w:color w:val="0070C0"/>
          <w:sz w:val="24"/>
          <w:u w:val="single"/>
          <w:lang w:eastAsia="en-IN"/>
        </w:rPr>
        <w:fldChar w:fldCharType="separate"/>
      </w:r>
      <w:r w:rsidRPr="008B40AD">
        <w:rPr>
          <w:rFonts w:ascii="Times New Roman" w:eastAsiaTheme="minorHAnsi" w:hAnsi="Times New Roman"/>
          <w:b/>
          <w:bCs w:val="0"/>
          <w:color w:val="0070C0"/>
          <w:sz w:val="24"/>
          <w:u w:val="single"/>
          <w:lang w:eastAsia="en-IN"/>
        </w:rPr>
        <w:t>1.15</w:t>
      </w:r>
      <w:r w:rsidRPr="008B40AD">
        <w:rPr>
          <w:rFonts w:ascii="Times New Roman" w:eastAsiaTheme="minorHAnsi" w:hAnsi="Times New Roman"/>
          <w:b/>
          <w:bCs w:val="0"/>
          <w:color w:val="0070C0"/>
          <w:sz w:val="24"/>
          <w:u w:val="single"/>
          <w:lang w:eastAsia="en-IN"/>
        </w:rPr>
        <w:fldChar w:fldCharType="end"/>
      </w:r>
      <w:r w:rsidRPr="008B40AD">
        <w:rPr>
          <w:rFonts w:ascii="Times New Roman" w:hAnsi="Times New Roman"/>
          <w:sz w:val="24"/>
        </w:rPr>
        <w:t>.</w:t>
      </w:r>
    </w:p>
    <w:p w14:paraId="3FC34258" w14:textId="77777777" w:rsidR="00F6285F" w:rsidRPr="008B40AD" w:rsidRDefault="002B0E88">
      <w:pPr>
        <w:ind w:left="720"/>
        <w:rPr>
          <w:rFonts w:ascii="Times New Roman" w:hAnsi="Times New Roman" w:cs="Times New Roman"/>
          <w:sz w:val="24"/>
          <w:szCs w:val="24"/>
          <w:lang w:val="en-US"/>
        </w:rPr>
      </w:pPr>
      <w:r w:rsidRPr="008B40AD">
        <w:rPr>
          <w:rFonts w:ascii="Times New Roman" w:hAnsi="Times New Roman" w:cs="Times New Roman"/>
          <w:sz w:val="24"/>
          <w:szCs w:val="24"/>
        </w:rPr>
        <w:t>If the Contractor/Supplier fails to make the required repairs/ replacement within mutually agreed time, then</w:t>
      </w:r>
      <w:r w:rsidRPr="008B40AD">
        <w:rPr>
          <w:rFonts w:ascii="Times New Roman" w:hAnsi="Times New Roman" w:cs="Times New Roman"/>
          <w:sz w:val="24"/>
          <w:szCs w:val="24"/>
          <w:lang w:val="en-US"/>
        </w:rPr>
        <w:t xml:space="preserve"> in pursuant to </w:t>
      </w:r>
      <w:r w:rsidRPr="008B40AD">
        <w:rPr>
          <w:rFonts w:ascii="Times New Roman" w:hAnsi="Times New Roman" w:cs="Times New Roman"/>
          <w:bCs/>
          <w:sz w:val="24"/>
          <w:szCs w:val="24"/>
        </w:rPr>
        <w:t xml:space="preserve">clause  </w:t>
      </w:r>
      <w:r w:rsidRPr="008B40AD">
        <w:rPr>
          <w:rFonts w:ascii="Times New Roman" w:hAnsi="Times New Roman" w:cs="Times New Roman"/>
          <w:b/>
          <w:color w:val="0070C0"/>
          <w:sz w:val="24"/>
          <w:szCs w:val="24"/>
          <w:u w:val="single"/>
          <w:lang w:eastAsia="en-IN"/>
        </w:rPr>
        <w:fldChar w:fldCharType="begin"/>
      </w:r>
      <w:r w:rsidRPr="008B40AD">
        <w:rPr>
          <w:rFonts w:ascii="Times New Roman" w:hAnsi="Times New Roman" w:cs="Times New Roman"/>
          <w:b/>
          <w:color w:val="0070C0"/>
          <w:sz w:val="24"/>
          <w:szCs w:val="24"/>
          <w:u w:val="single"/>
          <w:lang w:eastAsia="en-IN"/>
        </w:rPr>
        <w:instrText xml:space="preserve"> REF _Ref393976641 \w \h  \* MERGEFORMAT </w:instrText>
      </w:r>
      <w:r w:rsidRPr="008B40AD">
        <w:rPr>
          <w:rFonts w:ascii="Times New Roman" w:hAnsi="Times New Roman" w:cs="Times New Roman"/>
          <w:b/>
          <w:color w:val="0070C0"/>
          <w:sz w:val="24"/>
          <w:szCs w:val="24"/>
          <w:u w:val="single"/>
          <w:lang w:eastAsia="en-IN"/>
        </w:rPr>
      </w:r>
      <w:r w:rsidRPr="008B40AD">
        <w:rPr>
          <w:rFonts w:ascii="Times New Roman" w:hAnsi="Times New Roman" w:cs="Times New Roman"/>
          <w:b/>
          <w:color w:val="0070C0"/>
          <w:sz w:val="24"/>
          <w:szCs w:val="24"/>
          <w:u w:val="single"/>
          <w:lang w:eastAsia="en-IN"/>
        </w:rPr>
        <w:fldChar w:fldCharType="separate"/>
      </w:r>
      <w:r w:rsidRPr="008B40AD">
        <w:rPr>
          <w:rFonts w:ascii="Times New Roman" w:hAnsi="Times New Roman" w:cs="Times New Roman"/>
          <w:b/>
          <w:color w:val="0070C0"/>
          <w:sz w:val="24"/>
          <w:szCs w:val="24"/>
          <w:u w:val="single"/>
          <w:lang w:eastAsia="en-IN"/>
        </w:rPr>
        <w:t>1.17.2.1.1</w:t>
      </w:r>
      <w:r w:rsidRPr="008B40AD">
        <w:rPr>
          <w:rFonts w:ascii="Times New Roman" w:hAnsi="Times New Roman" w:cs="Times New Roman"/>
          <w:b/>
          <w:color w:val="0070C0"/>
          <w:sz w:val="24"/>
          <w:szCs w:val="24"/>
          <w:u w:val="single"/>
          <w:lang w:eastAsia="en-IN"/>
        </w:rPr>
        <w:fldChar w:fldCharType="end"/>
      </w:r>
      <w:r w:rsidRPr="008B40AD">
        <w:rPr>
          <w:rFonts w:ascii="Times New Roman" w:hAnsi="Times New Roman" w:cs="Times New Roman"/>
          <w:sz w:val="24"/>
          <w:szCs w:val="24"/>
        </w:rPr>
        <w:t>, such repairs/replacement shall be carried out by the Purchaser</w:t>
      </w:r>
      <w:r w:rsidRPr="008B40AD">
        <w:rPr>
          <w:rFonts w:ascii="Times New Roman" w:hAnsi="Times New Roman" w:cs="Times New Roman"/>
          <w:sz w:val="24"/>
          <w:szCs w:val="24"/>
          <w:lang w:val="en-US"/>
        </w:rPr>
        <w:t>,</w:t>
      </w:r>
      <w:r w:rsidRPr="008B40AD">
        <w:rPr>
          <w:rFonts w:ascii="Times New Roman" w:hAnsi="Times New Roman" w:cs="Times New Roman"/>
          <w:sz w:val="24"/>
          <w:szCs w:val="24"/>
        </w:rPr>
        <w:t xml:space="preserve"> with due information </w:t>
      </w:r>
      <w:r w:rsidRPr="008B40AD">
        <w:rPr>
          <w:rFonts w:ascii="Times New Roman" w:hAnsi="Times New Roman" w:cs="Times New Roman"/>
          <w:sz w:val="24"/>
          <w:szCs w:val="24"/>
          <w:lang w:val="en-US"/>
        </w:rPr>
        <w:t>on</w:t>
      </w:r>
      <w:r w:rsidRPr="008B40AD">
        <w:rPr>
          <w:rFonts w:ascii="Times New Roman" w:hAnsi="Times New Roman" w:cs="Times New Roman"/>
          <w:sz w:val="24"/>
          <w:szCs w:val="24"/>
        </w:rPr>
        <w:t xml:space="preserve"> the actual costs incurred by the Purchaser in carrying out such work in connection therewith, against documentary proof by the Purchaser, shall be paid by the Contractor/Supplier to the Purchaser or recovered </w:t>
      </w:r>
      <w:r w:rsidRPr="008B40AD">
        <w:rPr>
          <w:rFonts w:ascii="Times New Roman" w:hAnsi="Times New Roman" w:cs="Times New Roman"/>
          <w:sz w:val="24"/>
          <w:szCs w:val="24"/>
          <w:lang w:val="en-US"/>
        </w:rPr>
        <w:t xml:space="preserve">by the Purchaser </w:t>
      </w:r>
      <w:r w:rsidRPr="008B40AD">
        <w:rPr>
          <w:rFonts w:ascii="Times New Roman" w:hAnsi="Times New Roman" w:cs="Times New Roman"/>
          <w:sz w:val="24"/>
          <w:szCs w:val="24"/>
        </w:rPr>
        <w:t>from the payment due</w:t>
      </w:r>
      <w:r w:rsidRPr="008B40AD">
        <w:rPr>
          <w:rFonts w:ascii="Times New Roman" w:hAnsi="Times New Roman" w:cs="Times New Roman"/>
          <w:sz w:val="24"/>
          <w:szCs w:val="24"/>
          <w:lang w:val="en-US"/>
        </w:rPr>
        <w:t xml:space="preserve"> </w:t>
      </w:r>
      <w:r w:rsidRPr="008B40AD">
        <w:rPr>
          <w:rFonts w:ascii="Times New Roman" w:hAnsi="Times New Roman" w:cs="Times New Roman"/>
          <w:sz w:val="24"/>
          <w:szCs w:val="24"/>
        </w:rPr>
        <w:t xml:space="preserve"> </w:t>
      </w:r>
      <w:r w:rsidRPr="008B40AD">
        <w:rPr>
          <w:rFonts w:ascii="Times New Roman" w:hAnsi="Times New Roman" w:cs="Times New Roman"/>
          <w:sz w:val="24"/>
          <w:szCs w:val="24"/>
          <w:lang w:val="en-US"/>
        </w:rPr>
        <w:t xml:space="preserve">to the </w:t>
      </w:r>
      <w:r w:rsidRPr="008B40AD">
        <w:rPr>
          <w:rFonts w:ascii="Times New Roman" w:hAnsi="Times New Roman" w:cs="Times New Roman"/>
          <w:sz w:val="24"/>
          <w:szCs w:val="24"/>
        </w:rPr>
        <w:t xml:space="preserve"> Contractor/Supplier. </w:t>
      </w:r>
      <w:r w:rsidRPr="008B40AD">
        <w:rPr>
          <w:rFonts w:ascii="Times New Roman" w:hAnsi="Times New Roman" w:cs="Times New Roman"/>
          <w:sz w:val="24"/>
          <w:szCs w:val="24"/>
          <w:lang w:val="en-US"/>
        </w:rPr>
        <w:t>In such case,</w:t>
      </w:r>
      <w:r w:rsidRPr="008B40AD">
        <w:rPr>
          <w:rFonts w:ascii="Times New Roman" w:hAnsi="Times New Roman" w:cs="Times New Roman"/>
          <w:sz w:val="24"/>
          <w:szCs w:val="24"/>
        </w:rPr>
        <w:t xml:space="preserve"> the Purchaser shall be entitled to use the items in a reasonable and proper manner on a mutually agreed basis for such time as sufficient to enable the Purchaser to obtain repair / replacement</w:t>
      </w:r>
      <w:r w:rsidRPr="008B40AD">
        <w:rPr>
          <w:rFonts w:ascii="Times New Roman" w:hAnsi="Times New Roman" w:cs="Times New Roman"/>
          <w:sz w:val="24"/>
          <w:szCs w:val="24"/>
          <w:lang w:val="en-US"/>
        </w:rPr>
        <w:t>.</w:t>
      </w:r>
    </w:p>
    <w:p w14:paraId="40D4EFCD" w14:textId="77777777" w:rsidR="00F6285F" w:rsidRPr="008B40AD" w:rsidRDefault="002B0E88">
      <w:pPr>
        <w:pStyle w:val="Heading2"/>
        <w:tabs>
          <w:tab w:val="left" w:pos="9752"/>
        </w:tabs>
        <w:rPr>
          <w:rFonts w:ascii="Times New Roman" w:hAnsi="Times New Roman" w:cs="Times New Roman"/>
          <w:sz w:val="24"/>
          <w:szCs w:val="24"/>
        </w:rPr>
      </w:pPr>
      <w:bookmarkStart w:id="2458" w:name="_Toc199842509"/>
      <w:bookmarkStart w:id="2459" w:name="_Hlk109731691"/>
      <w:r w:rsidRPr="008B40AD">
        <w:rPr>
          <w:rFonts w:ascii="Times New Roman" w:hAnsi="Times New Roman" w:cs="Times New Roman"/>
          <w:sz w:val="24"/>
          <w:szCs w:val="24"/>
        </w:rPr>
        <w:t>After Sales Services &amp; Availability of Spares</w:t>
      </w:r>
      <w:bookmarkEnd w:id="2458"/>
    </w:p>
    <w:p w14:paraId="44007067" w14:textId="77777777" w:rsidR="00F6285F" w:rsidRPr="008B40AD" w:rsidRDefault="002B0E88">
      <w:pPr>
        <w:pStyle w:val="Heading3"/>
        <w:tabs>
          <w:tab w:val="left" w:pos="9752"/>
        </w:tabs>
        <w:rPr>
          <w:rFonts w:ascii="Times New Roman" w:hAnsi="Times New Roman" w:cs="Times New Roman"/>
        </w:rPr>
      </w:pPr>
      <w:bookmarkStart w:id="2460" w:name="_Toc199842510"/>
      <w:r w:rsidRPr="008B40AD">
        <w:rPr>
          <w:rFonts w:ascii="Times New Roman" w:hAnsi="Times New Roman" w:cs="Times New Roman"/>
        </w:rPr>
        <w:t>After Sales Services (after warranty period)</w:t>
      </w:r>
      <w:bookmarkEnd w:id="2460"/>
    </w:p>
    <w:p w14:paraId="5FE4EC98" w14:textId="77777777" w:rsidR="00F6285F" w:rsidRPr="008B40AD" w:rsidRDefault="002B0E88">
      <w:pPr>
        <w:ind w:left="720"/>
        <w:rPr>
          <w:rFonts w:ascii="Times New Roman" w:hAnsi="Times New Roman" w:cs="Times New Roman"/>
          <w:sz w:val="24"/>
          <w:szCs w:val="24"/>
        </w:rPr>
      </w:pPr>
      <w:r w:rsidRPr="008B40AD">
        <w:rPr>
          <w:rFonts w:ascii="Times New Roman" w:hAnsi="Times New Roman" w:cs="Times New Roman"/>
          <w:sz w:val="24"/>
          <w:szCs w:val="24"/>
        </w:rPr>
        <w:t>In case the purchaser desires to avail the contractor’s services for repair or maintenance of the supplied items after expiry of warranty conditions mentioned in the contract, the contractor shall provide the same on mutually agreed terms and conditions.</w:t>
      </w:r>
    </w:p>
    <w:p w14:paraId="6C556081" w14:textId="77777777" w:rsidR="00F6285F" w:rsidRPr="008B40AD" w:rsidRDefault="002B0E88">
      <w:pPr>
        <w:pStyle w:val="Heading2"/>
        <w:keepNext w:val="0"/>
        <w:keepLines w:val="0"/>
        <w:widowControl w:val="0"/>
        <w:tabs>
          <w:tab w:val="left" w:pos="851"/>
          <w:tab w:val="left" w:pos="993"/>
        </w:tabs>
        <w:spacing w:before="200" w:after="0" w:line="276" w:lineRule="auto"/>
        <w:rPr>
          <w:rFonts w:ascii="Times New Roman" w:hAnsi="Times New Roman" w:cs="Times New Roman"/>
          <w:sz w:val="24"/>
          <w:szCs w:val="24"/>
        </w:rPr>
      </w:pPr>
      <w:bookmarkStart w:id="2461" w:name="_Toc338948151"/>
      <w:bookmarkStart w:id="2462" w:name="_Toc380416439"/>
      <w:bookmarkStart w:id="2463" w:name="_Ref6828427"/>
      <w:bookmarkStart w:id="2464" w:name="_Toc199842511"/>
      <w:bookmarkStart w:id="2465" w:name="_Toc351064260"/>
      <w:bookmarkEnd w:id="2459"/>
      <w:r w:rsidRPr="008B40AD">
        <w:rPr>
          <w:rFonts w:ascii="Times New Roman" w:hAnsi="Times New Roman" w:cs="Times New Roman"/>
          <w:sz w:val="24"/>
          <w:szCs w:val="24"/>
        </w:rPr>
        <w:t>CHANGES</w:t>
      </w:r>
      <w:bookmarkEnd w:id="2461"/>
      <w:bookmarkEnd w:id="2462"/>
      <w:bookmarkEnd w:id="2463"/>
      <w:bookmarkEnd w:id="2464"/>
    </w:p>
    <w:p w14:paraId="2264142D" w14:textId="77777777" w:rsidR="00F6285F" w:rsidRPr="008B40AD" w:rsidRDefault="002B0E88">
      <w:pPr>
        <w:pStyle w:val="Heading4"/>
      </w:pPr>
      <w:bookmarkStart w:id="2466" w:name="_Ref536196540"/>
      <w:bookmarkStart w:id="2467" w:name="_Toc107916916"/>
      <w:bookmarkStart w:id="2468" w:name="_Toc108176157"/>
      <w:bookmarkStart w:id="2469" w:name="_Toc109738563"/>
      <w:bookmarkStart w:id="2470" w:name="_Toc111212930"/>
      <w:bookmarkStart w:id="2471" w:name="_Toc127787032"/>
      <w:bookmarkStart w:id="2472" w:name="_Toc131687968"/>
      <w:r w:rsidRPr="008B40AD">
        <w:t>The Purchaser shall have the right to propose and order the Contractor/Supplier from time to time during the execution of the Contract/Purchase Order to make any change, modification, addition or deletion to, in or from the supplies (hereinafter called “Change”), provided that such change falls within the general scope of the supplies and that it is technically practicable, taking into account both the state of advancement of the supplies and the technical compatibility of the change envisaged with the nature of the supplies as specified in the Contract/Purchase Order.</w:t>
      </w:r>
      <w:bookmarkEnd w:id="2466"/>
      <w:bookmarkEnd w:id="2467"/>
      <w:bookmarkEnd w:id="2468"/>
      <w:bookmarkEnd w:id="2469"/>
      <w:bookmarkEnd w:id="2470"/>
      <w:bookmarkEnd w:id="2471"/>
      <w:bookmarkEnd w:id="2472"/>
    </w:p>
    <w:p w14:paraId="7466B79E" w14:textId="77777777" w:rsidR="00F6285F" w:rsidRPr="008B40AD" w:rsidRDefault="002B0E88">
      <w:pPr>
        <w:pStyle w:val="Heading4"/>
      </w:pPr>
      <w:bookmarkStart w:id="2473" w:name="_Ref536196556"/>
      <w:bookmarkStart w:id="2474" w:name="_Toc107916917"/>
      <w:bookmarkStart w:id="2475" w:name="_Toc108176158"/>
      <w:bookmarkStart w:id="2476" w:name="_Toc109738564"/>
      <w:bookmarkStart w:id="2477" w:name="_Toc111212931"/>
      <w:bookmarkStart w:id="2478" w:name="_Toc127787033"/>
      <w:bookmarkStart w:id="2479" w:name="_Toc131687969"/>
      <w:r w:rsidRPr="008B40AD">
        <w:t>The Contractor/Supplier may from time to time during its execution of the Contract/Purchase Order propose to the Purchaser any change that the Contractor/Supplier considers necessary or desirable. The Purchaser may at its discretion approve or reject any change proposed by the Contractor/Supplier.</w:t>
      </w:r>
      <w:bookmarkEnd w:id="2473"/>
      <w:bookmarkEnd w:id="2474"/>
      <w:bookmarkEnd w:id="2475"/>
      <w:bookmarkEnd w:id="2476"/>
      <w:bookmarkEnd w:id="2477"/>
      <w:bookmarkEnd w:id="2478"/>
      <w:bookmarkEnd w:id="2479"/>
      <w:r w:rsidRPr="008B40AD">
        <w:t xml:space="preserve">  </w:t>
      </w:r>
    </w:p>
    <w:p w14:paraId="239F2E39" w14:textId="77777777" w:rsidR="00F6285F" w:rsidRPr="008B40AD" w:rsidRDefault="002B0E88">
      <w:pPr>
        <w:pStyle w:val="Heading4"/>
      </w:pPr>
      <w:bookmarkStart w:id="2480" w:name="_Toc107916918"/>
      <w:bookmarkStart w:id="2481" w:name="_Toc108176159"/>
      <w:bookmarkStart w:id="2482" w:name="_Toc109738565"/>
      <w:bookmarkStart w:id="2483" w:name="_Toc111212932"/>
      <w:bookmarkStart w:id="2484" w:name="_Toc127787034"/>
      <w:bookmarkStart w:id="2485" w:name="_Toc131687970"/>
      <w:r w:rsidRPr="008B40AD">
        <w:t xml:space="preserve">Notwithstanding Clause </w:t>
      </w:r>
      <w:r w:rsidRPr="008B40AD">
        <w:rPr>
          <w:rFonts w:eastAsiaTheme="minorHAnsi"/>
          <w:b/>
          <w:color w:val="0070C0"/>
          <w:u w:val="single"/>
          <w:lang w:eastAsia="en-IN"/>
        </w:rPr>
        <w:fldChar w:fldCharType="begin"/>
      </w:r>
      <w:r w:rsidRPr="008B40AD">
        <w:rPr>
          <w:rFonts w:eastAsiaTheme="minorHAnsi"/>
          <w:b/>
          <w:color w:val="0070C0"/>
          <w:u w:val="single"/>
          <w:lang w:eastAsia="en-IN"/>
        </w:rPr>
        <w:instrText xml:space="preserve"> REF _Ref536196540 \r \h  \* MERGEFORMAT </w:instrText>
      </w:r>
      <w:r w:rsidRPr="008B40AD">
        <w:rPr>
          <w:rFonts w:eastAsiaTheme="minorHAnsi"/>
          <w:b/>
          <w:color w:val="0070C0"/>
          <w:u w:val="single"/>
          <w:lang w:eastAsia="en-IN"/>
        </w:rPr>
      </w:r>
      <w:r w:rsidRPr="008B40AD">
        <w:rPr>
          <w:rFonts w:eastAsiaTheme="minorHAnsi"/>
          <w:b/>
          <w:color w:val="0070C0"/>
          <w:u w:val="single"/>
          <w:lang w:eastAsia="en-IN"/>
        </w:rPr>
        <w:fldChar w:fldCharType="separate"/>
      </w:r>
      <w:r w:rsidRPr="008B40AD">
        <w:rPr>
          <w:rFonts w:eastAsiaTheme="minorHAnsi"/>
          <w:b/>
          <w:color w:val="0070C0"/>
          <w:u w:val="single"/>
          <w:lang w:eastAsia="en-IN"/>
        </w:rPr>
        <w:t>1.19.1.1</w:t>
      </w:r>
      <w:r w:rsidRPr="008B40AD">
        <w:rPr>
          <w:rFonts w:eastAsiaTheme="minorHAnsi"/>
          <w:b/>
          <w:color w:val="0070C0"/>
          <w:u w:val="single"/>
          <w:lang w:eastAsia="en-IN"/>
        </w:rPr>
        <w:fldChar w:fldCharType="end"/>
      </w:r>
      <w:r w:rsidRPr="008B40AD">
        <w:t xml:space="preserve"> and Clause </w:t>
      </w:r>
      <w:r w:rsidRPr="008B40AD">
        <w:rPr>
          <w:rFonts w:eastAsiaTheme="minorHAnsi"/>
          <w:b/>
          <w:color w:val="0070C0"/>
          <w:u w:val="single"/>
          <w:lang w:eastAsia="en-IN"/>
        </w:rPr>
        <w:fldChar w:fldCharType="begin"/>
      </w:r>
      <w:r w:rsidRPr="008B40AD">
        <w:rPr>
          <w:rFonts w:eastAsiaTheme="minorHAnsi"/>
          <w:b/>
          <w:color w:val="0070C0"/>
          <w:u w:val="single"/>
          <w:lang w:eastAsia="en-IN"/>
        </w:rPr>
        <w:instrText xml:space="preserve"> REF _Ref536196556 \r \h  \* MERGEFORMAT </w:instrText>
      </w:r>
      <w:r w:rsidRPr="008B40AD">
        <w:rPr>
          <w:rFonts w:eastAsiaTheme="minorHAnsi"/>
          <w:b/>
          <w:color w:val="0070C0"/>
          <w:u w:val="single"/>
          <w:lang w:eastAsia="en-IN"/>
        </w:rPr>
      </w:r>
      <w:r w:rsidRPr="008B40AD">
        <w:rPr>
          <w:rFonts w:eastAsiaTheme="minorHAnsi"/>
          <w:b/>
          <w:color w:val="0070C0"/>
          <w:u w:val="single"/>
          <w:lang w:eastAsia="en-IN"/>
        </w:rPr>
        <w:fldChar w:fldCharType="separate"/>
      </w:r>
      <w:r w:rsidRPr="008B40AD">
        <w:rPr>
          <w:rFonts w:eastAsiaTheme="minorHAnsi"/>
          <w:b/>
          <w:color w:val="0070C0"/>
          <w:u w:val="single"/>
          <w:lang w:eastAsia="en-IN"/>
        </w:rPr>
        <w:t>1.19.1.2</w:t>
      </w:r>
      <w:r w:rsidRPr="008B40AD">
        <w:rPr>
          <w:rFonts w:eastAsiaTheme="minorHAnsi"/>
          <w:b/>
          <w:color w:val="0070C0"/>
          <w:u w:val="single"/>
          <w:lang w:eastAsia="en-IN"/>
        </w:rPr>
        <w:fldChar w:fldCharType="end"/>
      </w:r>
      <w:r w:rsidRPr="008B40AD">
        <w:t xml:space="preserve">, no change made necessary because of any default of the Contractor/Supplier in the performance of its obligations under the Contract/Purchase Order and/or for Contractor/Supplier’s convenience, shall be deemed to </w:t>
      </w:r>
      <w:r w:rsidRPr="008B40AD">
        <w:lastRenderedPageBreak/>
        <w:t>be a change and such change shall not result in any adjustment of the Contract/Purchase Order price or the time for completion.</w:t>
      </w:r>
      <w:bookmarkEnd w:id="2480"/>
      <w:bookmarkEnd w:id="2481"/>
      <w:bookmarkEnd w:id="2482"/>
      <w:bookmarkEnd w:id="2483"/>
      <w:bookmarkEnd w:id="2484"/>
      <w:bookmarkEnd w:id="2485"/>
      <w:r w:rsidRPr="008B40AD">
        <w:t xml:space="preserve"> </w:t>
      </w:r>
    </w:p>
    <w:p w14:paraId="2CBD0412" w14:textId="77777777" w:rsidR="00F6285F" w:rsidRPr="008B40AD" w:rsidRDefault="002B0E88">
      <w:pPr>
        <w:pStyle w:val="Heading4"/>
      </w:pPr>
      <w:bookmarkStart w:id="2486" w:name="_Toc107916919"/>
      <w:bookmarkStart w:id="2487" w:name="_Toc108176160"/>
      <w:bookmarkStart w:id="2488" w:name="_Toc109738566"/>
      <w:bookmarkStart w:id="2489" w:name="_Toc111212933"/>
      <w:bookmarkStart w:id="2490" w:name="_Toc127787035"/>
      <w:bookmarkStart w:id="2491" w:name="_Toc131687971"/>
      <w:r w:rsidRPr="008B40AD">
        <w:t>If any of the item</w:t>
      </w:r>
      <w:r w:rsidRPr="008B40AD">
        <w:rPr>
          <w:lang w:val="en-US"/>
        </w:rPr>
        <w:t>(s)</w:t>
      </w:r>
      <w:r w:rsidRPr="008B40AD">
        <w:t xml:space="preserve"> in addition to the schedule of supply of materials </w:t>
      </w:r>
      <w:r w:rsidRPr="008B40AD">
        <w:rPr>
          <w:lang w:val="en-US"/>
        </w:rPr>
        <w:t xml:space="preserve">or change in any item(s) </w:t>
      </w:r>
      <w:r w:rsidRPr="008B40AD">
        <w:t>is required during execution of the Contract/Purchase Order due to change in specifications, drawings, designs etc., which in the opinion of the Purchaser, if not procured</w:t>
      </w:r>
      <w:r w:rsidRPr="008B40AD">
        <w:rPr>
          <w:lang w:val="en-US"/>
        </w:rPr>
        <w:t>/modified</w:t>
      </w:r>
      <w:r w:rsidRPr="008B40AD">
        <w:t xml:space="preserve"> promptly may delay the completion of the supplies, the Contractor/Supplier shall procure the required material as per the specifications to the extent required to keep the progress of work unhindered. The Contractor/Supplier shall be paid for such additional procurement</w:t>
      </w:r>
      <w:r w:rsidRPr="008B40AD">
        <w:rPr>
          <w:lang w:val="en-US"/>
        </w:rPr>
        <w:t>/additional work</w:t>
      </w:r>
      <w:r w:rsidRPr="008B40AD">
        <w:t xml:space="preserve"> in the following manner:</w:t>
      </w:r>
      <w:bookmarkEnd w:id="2486"/>
      <w:bookmarkEnd w:id="2487"/>
      <w:bookmarkEnd w:id="2488"/>
      <w:bookmarkEnd w:id="2489"/>
      <w:bookmarkEnd w:id="2490"/>
      <w:bookmarkEnd w:id="2491"/>
      <w:r w:rsidRPr="008B40AD">
        <w:t xml:space="preserve"> </w:t>
      </w:r>
    </w:p>
    <w:p w14:paraId="6A51E554" w14:textId="77777777" w:rsidR="00F6285F" w:rsidRPr="008B40AD" w:rsidRDefault="002B0E88">
      <w:pPr>
        <w:pStyle w:val="Heading4"/>
      </w:pPr>
      <w:bookmarkStart w:id="2492" w:name="_Toc107916920"/>
      <w:bookmarkStart w:id="2493" w:name="_Toc108176161"/>
      <w:bookmarkStart w:id="2494" w:name="_Toc109738567"/>
      <w:bookmarkStart w:id="2495" w:name="_Toc111212934"/>
      <w:bookmarkStart w:id="2496" w:name="_Toc127787036"/>
      <w:bookmarkStart w:id="2497" w:name="_Toc131687972"/>
      <w:r w:rsidRPr="008B40AD">
        <w:t>If the required item/cost for change(s) proposed by the Purchaser is available in the Contract/Purchase Order, the same unit rate/rate shall be used as cost for such change.</w:t>
      </w:r>
      <w:bookmarkEnd w:id="2492"/>
      <w:bookmarkEnd w:id="2493"/>
      <w:bookmarkEnd w:id="2494"/>
      <w:bookmarkEnd w:id="2495"/>
      <w:bookmarkEnd w:id="2496"/>
      <w:bookmarkEnd w:id="2497"/>
    </w:p>
    <w:p w14:paraId="62D7A998" w14:textId="77777777" w:rsidR="00F6285F" w:rsidRPr="008B40AD" w:rsidRDefault="002B0E88">
      <w:pPr>
        <w:pStyle w:val="Heading4"/>
      </w:pPr>
      <w:bookmarkStart w:id="2498" w:name="_Toc107916921"/>
      <w:bookmarkStart w:id="2499" w:name="_Toc108176162"/>
      <w:bookmarkStart w:id="2500" w:name="_Toc109738568"/>
      <w:bookmarkStart w:id="2501" w:name="_Toc111212935"/>
      <w:bookmarkStart w:id="2502" w:name="_Toc127787037"/>
      <w:bookmarkStart w:id="2503" w:name="_Toc131687973"/>
      <w:r w:rsidRPr="008B40AD">
        <w:t>If the required item/cost for change(s) proposed by the Purchaser is not available in the Contract/Purchase Order, the Purchaser reserves the right to get the detailed break up with valid documentary evidence from the Contractor/Supplier. Contractor/Supplier shall provide the details asked by the Purchaser within the stipulated time. Purchaser and Contractor/Supplier shall mutually agree on such cost for change within 90 days from the date of such change proposed by the Purchaser.</w:t>
      </w:r>
      <w:bookmarkEnd w:id="2498"/>
      <w:bookmarkEnd w:id="2499"/>
      <w:bookmarkEnd w:id="2500"/>
      <w:bookmarkEnd w:id="2501"/>
      <w:bookmarkEnd w:id="2502"/>
      <w:bookmarkEnd w:id="2503"/>
    </w:p>
    <w:p w14:paraId="06922382" w14:textId="77777777" w:rsidR="00F6285F" w:rsidRPr="008B40AD" w:rsidRDefault="002B0E88">
      <w:pPr>
        <w:pStyle w:val="Heading2"/>
        <w:tabs>
          <w:tab w:val="left" w:pos="9752"/>
        </w:tabs>
        <w:rPr>
          <w:rFonts w:ascii="Times New Roman" w:hAnsi="Times New Roman" w:cs="Times New Roman"/>
          <w:sz w:val="24"/>
          <w:szCs w:val="24"/>
        </w:rPr>
      </w:pPr>
      <w:bookmarkStart w:id="2504" w:name="_Toc444076452"/>
      <w:bookmarkStart w:id="2505" w:name="_Toc444076627"/>
      <w:bookmarkStart w:id="2506" w:name="_Toc444076453"/>
      <w:bookmarkStart w:id="2507" w:name="_Toc444076628"/>
      <w:bookmarkStart w:id="2508" w:name="_Toc351064255"/>
      <w:bookmarkStart w:id="2509" w:name="_Toc387392970"/>
      <w:bookmarkStart w:id="2510" w:name="_Ref388016490"/>
      <w:bookmarkStart w:id="2511" w:name="_Ref388018738"/>
      <w:bookmarkStart w:id="2512" w:name="_Ref388019965"/>
      <w:bookmarkStart w:id="2513" w:name="_Ref388020438"/>
      <w:bookmarkStart w:id="2514" w:name="_Toc439871713"/>
      <w:bookmarkStart w:id="2515" w:name="_Ref6829251"/>
      <w:bookmarkStart w:id="2516" w:name="_Toc199842512"/>
      <w:bookmarkStart w:id="2517" w:name="_Toc303852748"/>
      <w:bookmarkStart w:id="2518" w:name="_Toc306352032"/>
      <w:bookmarkEnd w:id="2465"/>
      <w:bookmarkEnd w:id="2504"/>
      <w:bookmarkEnd w:id="2505"/>
      <w:bookmarkEnd w:id="2506"/>
      <w:bookmarkEnd w:id="2507"/>
      <w:r w:rsidRPr="008B40AD">
        <w:rPr>
          <w:rFonts w:ascii="Times New Roman" w:hAnsi="Times New Roman" w:cs="Times New Roman"/>
          <w:sz w:val="24"/>
          <w:szCs w:val="24"/>
        </w:rPr>
        <w:t>Cancellation/Termination</w:t>
      </w:r>
      <w:bookmarkEnd w:id="2508"/>
      <w:r w:rsidRPr="008B40AD">
        <w:rPr>
          <w:rFonts w:ascii="Times New Roman" w:hAnsi="Times New Roman" w:cs="Times New Roman"/>
          <w:sz w:val="24"/>
          <w:szCs w:val="24"/>
        </w:rPr>
        <w:t xml:space="preserve"> of Contract/</w:t>
      </w:r>
      <w:bookmarkEnd w:id="2509"/>
      <w:bookmarkEnd w:id="2510"/>
      <w:bookmarkEnd w:id="2511"/>
      <w:bookmarkEnd w:id="2512"/>
      <w:bookmarkEnd w:id="2513"/>
      <w:bookmarkEnd w:id="2514"/>
      <w:bookmarkEnd w:id="2515"/>
      <w:r w:rsidRPr="008B40AD">
        <w:rPr>
          <w:rFonts w:ascii="Times New Roman" w:hAnsi="Times New Roman" w:cs="Times New Roman"/>
          <w:sz w:val="24"/>
          <w:szCs w:val="24"/>
        </w:rPr>
        <w:t>Purchase Order</w:t>
      </w:r>
      <w:bookmarkEnd w:id="2516"/>
    </w:p>
    <w:p w14:paraId="2F68EC4C" w14:textId="77777777" w:rsidR="00F6285F" w:rsidRPr="008B40AD" w:rsidRDefault="002B0E88">
      <w:pPr>
        <w:pStyle w:val="Heading3"/>
        <w:tabs>
          <w:tab w:val="left" w:pos="9752"/>
        </w:tabs>
        <w:rPr>
          <w:rFonts w:ascii="Times New Roman" w:hAnsi="Times New Roman" w:cs="Times New Roman"/>
        </w:rPr>
      </w:pPr>
      <w:bookmarkStart w:id="2519" w:name="_Toc387392971"/>
      <w:bookmarkStart w:id="2520" w:name="_Ref388020869"/>
      <w:bookmarkStart w:id="2521" w:name="_Ref390707233"/>
      <w:bookmarkStart w:id="2522" w:name="_Toc439871714"/>
      <w:bookmarkStart w:id="2523" w:name="_Toc199842513"/>
      <w:r w:rsidRPr="008B40AD">
        <w:rPr>
          <w:rFonts w:ascii="Times New Roman" w:hAnsi="Times New Roman" w:cs="Times New Roman"/>
        </w:rPr>
        <w:t>Termination of Contract/Purchase Order for default</w:t>
      </w:r>
      <w:bookmarkEnd w:id="2519"/>
      <w:bookmarkEnd w:id="2520"/>
      <w:bookmarkEnd w:id="2521"/>
      <w:bookmarkEnd w:id="2522"/>
      <w:bookmarkEnd w:id="2523"/>
      <w:r w:rsidRPr="008B40AD">
        <w:rPr>
          <w:rFonts w:ascii="Times New Roman" w:hAnsi="Times New Roman" w:cs="Times New Roman"/>
        </w:rPr>
        <w:t xml:space="preserve"> </w:t>
      </w:r>
    </w:p>
    <w:p w14:paraId="673DF0AE" w14:textId="77777777" w:rsidR="00F6285F" w:rsidRPr="008B40AD" w:rsidRDefault="002B0E88">
      <w:pPr>
        <w:pStyle w:val="Heading4"/>
        <w:tabs>
          <w:tab w:val="left" w:pos="9752"/>
        </w:tabs>
        <w:ind w:right="0"/>
        <w:rPr>
          <w:rFonts w:ascii="Times New Roman" w:hAnsi="Times New Roman"/>
          <w:sz w:val="24"/>
          <w:szCs w:val="24"/>
        </w:rPr>
      </w:pPr>
      <w:r w:rsidRPr="008B40AD">
        <w:rPr>
          <w:rFonts w:ascii="Times New Roman" w:hAnsi="Times New Roman"/>
          <w:sz w:val="24"/>
          <w:szCs w:val="24"/>
        </w:rPr>
        <w:t xml:space="preserve">The Purchaser may, without prejudice to any other remedy for breach of </w:t>
      </w:r>
      <w:r w:rsidRPr="008B40AD">
        <w:rPr>
          <w:rFonts w:ascii="Times New Roman" w:hAnsi="Times New Roman"/>
          <w:sz w:val="24"/>
          <w:szCs w:val="24"/>
          <w:lang w:val="en-US"/>
        </w:rPr>
        <w:t>Contract/Purchase Order</w:t>
      </w:r>
      <w:r w:rsidRPr="008B40AD">
        <w:rPr>
          <w:rFonts w:ascii="Times New Roman" w:hAnsi="Times New Roman"/>
          <w:sz w:val="24"/>
          <w:szCs w:val="24"/>
        </w:rPr>
        <w:t xml:space="preserve">, by written notice of default sent to the </w:t>
      </w:r>
      <w:r w:rsidRPr="008B40AD">
        <w:rPr>
          <w:rFonts w:ascii="Times New Roman" w:hAnsi="Times New Roman"/>
          <w:sz w:val="24"/>
          <w:szCs w:val="24"/>
          <w:lang w:val="en-US"/>
        </w:rPr>
        <w:t>Contractor/Supplier</w:t>
      </w:r>
      <w:r w:rsidRPr="008B40AD">
        <w:rPr>
          <w:rFonts w:ascii="Times New Roman" w:hAnsi="Times New Roman"/>
          <w:sz w:val="24"/>
          <w:szCs w:val="24"/>
        </w:rPr>
        <w:t xml:space="preserve">, terminate the </w:t>
      </w:r>
      <w:r w:rsidRPr="008B40AD">
        <w:rPr>
          <w:rFonts w:ascii="Times New Roman" w:hAnsi="Times New Roman"/>
          <w:sz w:val="24"/>
          <w:szCs w:val="24"/>
          <w:lang w:val="en-US"/>
        </w:rPr>
        <w:t>Contract/Purchase Order</w:t>
      </w:r>
      <w:r w:rsidRPr="008B40AD">
        <w:rPr>
          <w:rFonts w:ascii="Times New Roman" w:hAnsi="Times New Roman"/>
          <w:sz w:val="24"/>
          <w:szCs w:val="24"/>
        </w:rPr>
        <w:t xml:space="preserve"> in whole or in part</w:t>
      </w:r>
      <w:r w:rsidRPr="008B40AD">
        <w:rPr>
          <w:rFonts w:ascii="Times New Roman" w:hAnsi="Times New Roman"/>
          <w:sz w:val="24"/>
          <w:szCs w:val="24"/>
          <w:lang w:val="en-US"/>
        </w:rPr>
        <w:t xml:space="preserve"> in circumstance detailed hereunder</w:t>
      </w:r>
      <w:r w:rsidRPr="008B40AD">
        <w:rPr>
          <w:rFonts w:ascii="Times New Roman" w:hAnsi="Times New Roman"/>
          <w:sz w:val="24"/>
          <w:szCs w:val="24"/>
        </w:rPr>
        <w:t>:</w:t>
      </w:r>
    </w:p>
    <w:p w14:paraId="4E473194" w14:textId="77777777" w:rsidR="00F6285F" w:rsidRPr="008B40AD" w:rsidRDefault="002B0E88">
      <w:pPr>
        <w:pStyle w:val="Heading5"/>
        <w:keepNext w:val="0"/>
        <w:keepLines/>
        <w:widowControl w:val="0"/>
        <w:tabs>
          <w:tab w:val="left" w:pos="9752"/>
        </w:tabs>
        <w:ind w:left="1729" w:hanging="1009"/>
        <w:rPr>
          <w:rFonts w:ascii="Times New Roman" w:hAnsi="Times New Roman"/>
          <w:sz w:val="24"/>
        </w:rPr>
      </w:pPr>
      <w:r w:rsidRPr="008B40AD">
        <w:rPr>
          <w:rFonts w:ascii="Times New Roman" w:hAnsi="Times New Roman"/>
          <w:sz w:val="24"/>
        </w:rPr>
        <w:t xml:space="preserve">If the </w:t>
      </w:r>
      <w:r w:rsidRPr="008B40AD">
        <w:rPr>
          <w:rFonts w:ascii="Times New Roman" w:hAnsi="Times New Roman"/>
          <w:sz w:val="24"/>
          <w:lang w:val="en-US"/>
        </w:rPr>
        <w:t>Contractor/Supplier</w:t>
      </w:r>
      <w:r w:rsidRPr="008B40AD">
        <w:rPr>
          <w:rFonts w:ascii="Times New Roman" w:hAnsi="Times New Roman"/>
          <w:sz w:val="24"/>
        </w:rPr>
        <w:t xml:space="preserve"> fails to supply</w:t>
      </w:r>
      <w:r w:rsidRPr="008B40AD">
        <w:rPr>
          <w:rFonts w:ascii="Times New Roman" w:hAnsi="Times New Roman"/>
          <w:sz w:val="24"/>
          <w:lang w:val="en-US"/>
        </w:rPr>
        <w:t>/provide</w:t>
      </w:r>
      <w:r w:rsidRPr="008B40AD">
        <w:rPr>
          <w:rFonts w:ascii="Times New Roman" w:hAnsi="Times New Roman"/>
          <w:sz w:val="24"/>
        </w:rPr>
        <w:t xml:space="preserve"> any or all of the </w:t>
      </w:r>
      <w:r w:rsidRPr="008B40AD">
        <w:rPr>
          <w:rFonts w:ascii="Times New Roman" w:hAnsi="Times New Roman"/>
          <w:sz w:val="24"/>
          <w:lang w:val="en-US"/>
        </w:rPr>
        <w:t>deliverable items,</w:t>
      </w:r>
      <w:r w:rsidRPr="008B40AD">
        <w:rPr>
          <w:rFonts w:ascii="Times New Roman" w:hAnsi="Times New Roman"/>
          <w:sz w:val="24"/>
        </w:rPr>
        <w:t xml:space="preserve"> within the time period(s) specified in the </w:t>
      </w:r>
      <w:r w:rsidRPr="008B40AD">
        <w:rPr>
          <w:rFonts w:ascii="Times New Roman" w:hAnsi="Times New Roman"/>
          <w:sz w:val="24"/>
          <w:lang w:val="en-US"/>
        </w:rPr>
        <w:t xml:space="preserve">Contract/Purchase </w:t>
      </w:r>
      <w:proofErr w:type="gramStart"/>
      <w:r w:rsidRPr="008B40AD">
        <w:rPr>
          <w:rFonts w:ascii="Times New Roman" w:hAnsi="Times New Roman"/>
          <w:sz w:val="24"/>
          <w:lang w:val="en-US"/>
        </w:rPr>
        <w:t xml:space="preserve">Order </w:t>
      </w:r>
      <w:r w:rsidRPr="008B40AD">
        <w:rPr>
          <w:rFonts w:ascii="Times New Roman" w:hAnsi="Times New Roman"/>
          <w:sz w:val="24"/>
        </w:rPr>
        <w:t xml:space="preserve"> </w:t>
      </w:r>
      <w:r w:rsidRPr="008B40AD">
        <w:rPr>
          <w:rFonts w:ascii="Times New Roman" w:hAnsi="Times New Roman"/>
          <w:sz w:val="24"/>
          <w:lang w:val="en-US"/>
        </w:rPr>
        <w:t>or</w:t>
      </w:r>
      <w:proofErr w:type="gramEnd"/>
      <w:r w:rsidRPr="008B40AD">
        <w:rPr>
          <w:rFonts w:ascii="Times New Roman" w:hAnsi="Times New Roman"/>
          <w:sz w:val="24"/>
          <w:lang w:val="en-US"/>
        </w:rPr>
        <w:t xml:space="preserve"> </w:t>
      </w:r>
      <w:r w:rsidRPr="008B40AD">
        <w:rPr>
          <w:rFonts w:ascii="Times New Roman" w:hAnsi="Times New Roman"/>
          <w:sz w:val="24"/>
        </w:rPr>
        <w:t xml:space="preserve"> any extension thereof granted by the Purchaser</w:t>
      </w:r>
      <w:r w:rsidRPr="008B40AD">
        <w:rPr>
          <w:rFonts w:ascii="Times New Roman" w:hAnsi="Times New Roman"/>
          <w:sz w:val="24"/>
          <w:lang w:val="en-US"/>
        </w:rPr>
        <w:t>.</w:t>
      </w:r>
    </w:p>
    <w:p w14:paraId="1C45E9F6" w14:textId="77777777" w:rsidR="00F6285F" w:rsidRPr="008B40AD" w:rsidRDefault="002B0E88">
      <w:pPr>
        <w:pStyle w:val="Heading5"/>
        <w:keepNext w:val="0"/>
        <w:keepLines/>
        <w:widowControl w:val="0"/>
        <w:tabs>
          <w:tab w:val="left" w:pos="9752"/>
        </w:tabs>
        <w:ind w:left="1729" w:hanging="1009"/>
        <w:rPr>
          <w:rFonts w:ascii="Times New Roman" w:hAnsi="Times New Roman"/>
          <w:sz w:val="24"/>
        </w:rPr>
      </w:pPr>
      <w:r w:rsidRPr="008B40AD">
        <w:rPr>
          <w:rFonts w:ascii="Times New Roman" w:hAnsi="Times New Roman"/>
          <w:sz w:val="24"/>
        </w:rPr>
        <w:t xml:space="preserve">If the </w:t>
      </w:r>
      <w:r w:rsidRPr="008B40AD">
        <w:rPr>
          <w:rFonts w:ascii="Times New Roman" w:hAnsi="Times New Roman"/>
          <w:sz w:val="24"/>
          <w:lang w:val="en-US"/>
        </w:rPr>
        <w:t>Contractor/Supplier</w:t>
      </w:r>
      <w:r w:rsidRPr="008B40AD">
        <w:rPr>
          <w:rFonts w:ascii="Times New Roman" w:hAnsi="Times New Roman"/>
          <w:sz w:val="24"/>
        </w:rPr>
        <w:t xml:space="preserve"> fails to perform any other obligation</w:t>
      </w:r>
      <w:r w:rsidRPr="008B40AD">
        <w:rPr>
          <w:rFonts w:ascii="Times New Roman" w:hAnsi="Times New Roman"/>
          <w:sz w:val="24"/>
          <w:lang w:val="en-US"/>
        </w:rPr>
        <w:t>(s)</w:t>
      </w:r>
      <w:r w:rsidRPr="008B40AD">
        <w:rPr>
          <w:rFonts w:ascii="Times New Roman" w:hAnsi="Times New Roman"/>
          <w:sz w:val="24"/>
        </w:rPr>
        <w:t xml:space="preserve"> under the </w:t>
      </w:r>
      <w:r w:rsidRPr="008B40AD">
        <w:rPr>
          <w:rFonts w:ascii="Times New Roman" w:hAnsi="Times New Roman"/>
          <w:sz w:val="24"/>
          <w:lang w:val="en-US"/>
        </w:rPr>
        <w:t>Contract/Purchase Order</w:t>
      </w:r>
      <w:r w:rsidRPr="008B40AD">
        <w:rPr>
          <w:rFonts w:ascii="Times New Roman" w:hAnsi="Times New Roman"/>
          <w:sz w:val="24"/>
        </w:rPr>
        <w:t xml:space="preserve"> within the period specified in the </w:t>
      </w:r>
      <w:r w:rsidRPr="008B40AD">
        <w:rPr>
          <w:rFonts w:ascii="Times New Roman" w:hAnsi="Times New Roman"/>
          <w:sz w:val="24"/>
          <w:lang w:val="en-US"/>
        </w:rPr>
        <w:t>Contract/Purchase Order</w:t>
      </w:r>
      <w:r w:rsidRPr="008B40AD">
        <w:rPr>
          <w:rFonts w:ascii="Times New Roman" w:hAnsi="Times New Roman"/>
          <w:sz w:val="24"/>
        </w:rPr>
        <w:t xml:space="preserve"> or any extension thereof granted by the Purchaser</w:t>
      </w:r>
      <w:r w:rsidRPr="008B40AD">
        <w:rPr>
          <w:rFonts w:ascii="Times New Roman" w:hAnsi="Times New Roman"/>
          <w:sz w:val="24"/>
          <w:lang w:val="en-US"/>
        </w:rPr>
        <w:t xml:space="preserve"> </w:t>
      </w:r>
      <w:bookmarkStart w:id="2524" w:name="_Toc305750937"/>
      <w:bookmarkEnd w:id="2517"/>
      <w:bookmarkEnd w:id="2518"/>
      <w:bookmarkEnd w:id="2524"/>
    </w:p>
    <w:p w14:paraId="412D4B1F" w14:textId="77777777" w:rsidR="00F6285F" w:rsidRPr="008B40AD" w:rsidRDefault="002B0E88">
      <w:pPr>
        <w:pStyle w:val="Heading4"/>
        <w:tabs>
          <w:tab w:val="left" w:pos="9752"/>
        </w:tabs>
        <w:ind w:right="0"/>
        <w:rPr>
          <w:rFonts w:ascii="Times New Roman" w:hAnsi="Times New Roman"/>
          <w:sz w:val="24"/>
          <w:szCs w:val="24"/>
          <w:lang w:val="en-US"/>
        </w:rPr>
      </w:pPr>
      <w:r w:rsidRPr="008B40AD">
        <w:rPr>
          <w:rFonts w:ascii="Times New Roman" w:hAnsi="Times New Roman"/>
          <w:sz w:val="24"/>
          <w:szCs w:val="24"/>
        </w:rPr>
        <w:t xml:space="preserve">In the event the Purchaser terminates the </w:t>
      </w:r>
      <w:r w:rsidRPr="008B40AD">
        <w:rPr>
          <w:rFonts w:ascii="Times New Roman" w:hAnsi="Times New Roman"/>
          <w:sz w:val="24"/>
          <w:szCs w:val="24"/>
          <w:lang w:val="en-US"/>
        </w:rPr>
        <w:t>Contract/Purchase Order</w:t>
      </w:r>
      <w:r w:rsidRPr="008B40AD">
        <w:rPr>
          <w:rFonts w:ascii="Times New Roman" w:hAnsi="Times New Roman"/>
          <w:sz w:val="24"/>
          <w:szCs w:val="24"/>
        </w:rPr>
        <w:t xml:space="preserve"> in whole or in part, the Purchaser may take recourse to any one or more of the following action</w:t>
      </w:r>
      <w:r w:rsidRPr="008B40AD">
        <w:rPr>
          <w:rFonts w:ascii="Times New Roman" w:hAnsi="Times New Roman"/>
          <w:sz w:val="24"/>
          <w:szCs w:val="24"/>
          <w:lang w:val="en-US"/>
        </w:rPr>
        <w:t xml:space="preserve">s. </w:t>
      </w:r>
      <w:r w:rsidRPr="008B40AD">
        <w:rPr>
          <w:rFonts w:ascii="Times New Roman" w:hAnsi="Times New Roman"/>
          <w:sz w:val="24"/>
          <w:szCs w:val="24"/>
        </w:rPr>
        <w:t xml:space="preserve">However, the </w:t>
      </w:r>
      <w:r w:rsidRPr="008B40AD">
        <w:rPr>
          <w:rFonts w:ascii="Times New Roman" w:hAnsi="Times New Roman"/>
          <w:sz w:val="24"/>
          <w:szCs w:val="24"/>
          <w:lang w:val="en-US"/>
        </w:rPr>
        <w:t>Contractor/Supplier</w:t>
      </w:r>
      <w:r w:rsidRPr="008B40AD">
        <w:rPr>
          <w:rFonts w:ascii="Times New Roman" w:hAnsi="Times New Roman"/>
          <w:sz w:val="24"/>
          <w:szCs w:val="24"/>
        </w:rPr>
        <w:t xml:space="preserve"> shall continue to perform the </w:t>
      </w:r>
      <w:r w:rsidRPr="008B40AD">
        <w:rPr>
          <w:rFonts w:ascii="Times New Roman" w:hAnsi="Times New Roman"/>
          <w:sz w:val="24"/>
          <w:szCs w:val="24"/>
          <w:lang w:val="en-US"/>
        </w:rPr>
        <w:t>Contract/Purchase Order</w:t>
      </w:r>
      <w:r w:rsidRPr="008B40AD">
        <w:rPr>
          <w:rFonts w:ascii="Times New Roman" w:hAnsi="Times New Roman"/>
          <w:sz w:val="24"/>
          <w:szCs w:val="24"/>
        </w:rPr>
        <w:t xml:space="preserve"> to the extent not terminated</w:t>
      </w:r>
      <w:r w:rsidRPr="008B40AD">
        <w:rPr>
          <w:rFonts w:ascii="Times New Roman" w:hAnsi="Times New Roman"/>
          <w:sz w:val="24"/>
          <w:szCs w:val="24"/>
          <w:lang w:val="en-US"/>
        </w:rPr>
        <w:t>.</w:t>
      </w:r>
    </w:p>
    <w:p w14:paraId="01A7CC6B" w14:textId="77777777" w:rsidR="00F6285F" w:rsidRPr="008B40AD" w:rsidRDefault="002B0E88">
      <w:pPr>
        <w:pStyle w:val="Heading5"/>
        <w:tabs>
          <w:tab w:val="left" w:pos="9752"/>
        </w:tabs>
        <w:ind w:left="1728"/>
        <w:rPr>
          <w:rFonts w:ascii="Times New Roman" w:hAnsi="Times New Roman"/>
          <w:sz w:val="24"/>
          <w:lang w:val="en-US"/>
        </w:rPr>
      </w:pPr>
      <w:proofErr w:type="spellStart"/>
      <w:r w:rsidRPr="008B40AD">
        <w:rPr>
          <w:rFonts w:ascii="Times New Roman" w:hAnsi="Times New Roman"/>
          <w:sz w:val="24"/>
        </w:rPr>
        <w:t>Fo</w:t>
      </w:r>
      <w:r w:rsidRPr="008B40AD">
        <w:rPr>
          <w:rFonts w:ascii="Times New Roman" w:hAnsi="Times New Roman"/>
          <w:sz w:val="24"/>
          <w:lang w:val="en-US"/>
        </w:rPr>
        <w:t>rfeiture</w:t>
      </w:r>
      <w:proofErr w:type="spellEnd"/>
      <w:r w:rsidRPr="008B40AD">
        <w:rPr>
          <w:rFonts w:ascii="Times New Roman" w:hAnsi="Times New Roman"/>
          <w:sz w:val="24"/>
          <w:lang w:val="en-US"/>
        </w:rPr>
        <w:t xml:space="preserve"> of Performance Security deposit</w:t>
      </w:r>
    </w:p>
    <w:p w14:paraId="1D59C46B" w14:textId="77777777" w:rsidR="00F6285F" w:rsidRPr="008B40AD" w:rsidRDefault="002B0E88">
      <w:pPr>
        <w:pStyle w:val="Heading5"/>
        <w:tabs>
          <w:tab w:val="left" w:pos="9752"/>
        </w:tabs>
        <w:ind w:left="1728"/>
        <w:rPr>
          <w:rFonts w:ascii="Times New Roman" w:hAnsi="Times New Roman"/>
          <w:sz w:val="24"/>
        </w:rPr>
      </w:pPr>
      <w:r w:rsidRPr="008B40AD">
        <w:rPr>
          <w:rFonts w:ascii="Times New Roman" w:hAnsi="Times New Roman"/>
          <w:sz w:val="24"/>
          <w:lang w:val="en-US"/>
        </w:rPr>
        <w:t>Recovery</w:t>
      </w:r>
      <w:r w:rsidRPr="008B40AD">
        <w:rPr>
          <w:rFonts w:ascii="Times New Roman" w:hAnsi="Times New Roman"/>
          <w:sz w:val="24"/>
        </w:rPr>
        <w:t xml:space="preserve"> of Liquidated Damages (LD) as per the </w:t>
      </w:r>
      <w:r w:rsidRPr="008B40AD">
        <w:rPr>
          <w:rFonts w:ascii="Times New Roman" w:hAnsi="Times New Roman"/>
          <w:sz w:val="24"/>
          <w:lang w:val="en-US"/>
        </w:rPr>
        <w:t>Contract/Purchase Order</w:t>
      </w:r>
      <w:r w:rsidRPr="008B40AD">
        <w:rPr>
          <w:rFonts w:ascii="Times New Roman" w:hAnsi="Times New Roman"/>
          <w:sz w:val="24"/>
        </w:rPr>
        <w:t>.</w:t>
      </w:r>
    </w:p>
    <w:p w14:paraId="17D10269" w14:textId="77777777" w:rsidR="00F6285F" w:rsidRPr="008B40AD" w:rsidRDefault="002B0E88">
      <w:pPr>
        <w:pStyle w:val="Heading5"/>
        <w:tabs>
          <w:tab w:val="left" w:pos="9752"/>
        </w:tabs>
        <w:ind w:left="1728"/>
        <w:rPr>
          <w:rFonts w:ascii="Times New Roman" w:hAnsi="Times New Roman"/>
          <w:sz w:val="24"/>
        </w:rPr>
      </w:pPr>
      <w:r w:rsidRPr="008B40AD">
        <w:rPr>
          <w:rFonts w:ascii="Times New Roman" w:hAnsi="Times New Roman"/>
          <w:sz w:val="24"/>
        </w:rPr>
        <w:t>To purchase from elsewhere, after (thirty) 30</w:t>
      </w:r>
      <w:r w:rsidRPr="008B40AD">
        <w:rPr>
          <w:rFonts w:ascii="Times New Roman" w:hAnsi="Times New Roman"/>
          <w:sz w:val="24"/>
          <w:lang w:val="en-US"/>
        </w:rPr>
        <w:t xml:space="preserve"> </w:t>
      </w:r>
      <w:r w:rsidRPr="008B40AD">
        <w:rPr>
          <w:rFonts w:ascii="Times New Roman" w:hAnsi="Times New Roman"/>
          <w:sz w:val="24"/>
        </w:rPr>
        <w:t>days</w:t>
      </w:r>
      <w:r w:rsidRPr="008B40AD">
        <w:rPr>
          <w:rFonts w:ascii="Times New Roman" w:hAnsi="Times New Roman"/>
          <w:sz w:val="24"/>
          <w:lang w:val="en-US"/>
        </w:rPr>
        <w:t xml:space="preserve">’ </w:t>
      </w:r>
      <w:r w:rsidRPr="008B40AD">
        <w:rPr>
          <w:rFonts w:ascii="Times New Roman" w:hAnsi="Times New Roman"/>
          <w:sz w:val="24"/>
        </w:rPr>
        <w:t xml:space="preserve">notice to the Contractor/Supplier, at risk and cost of the Contractor/Supplier, the supplies, materials and equipment, not delivered or other items of similar description when such deliverable exactly complying with the particulars are not in the opinion of the Purchaser readily procurable, such opinion being final, without </w:t>
      </w:r>
      <w:proofErr w:type="spellStart"/>
      <w:r w:rsidRPr="008B40AD">
        <w:rPr>
          <w:rFonts w:ascii="Times New Roman" w:hAnsi="Times New Roman"/>
          <w:sz w:val="24"/>
        </w:rPr>
        <w:t>cance</w:t>
      </w:r>
      <w:proofErr w:type="spellEnd"/>
      <w:r w:rsidRPr="008B40AD">
        <w:rPr>
          <w:rFonts w:ascii="Times New Roman" w:hAnsi="Times New Roman"/>
          <w:sz w:val="24"/>
          <w:lang w:val="en-US"/>
        </w:rPr>
        <w:t>l</w:t>
      </w:r>
      <w:r w:rsidRPr="008B40AD">
        <w:rPr>
          <w:rFonts w:ascii="Times New Roman" w:hAnsi="Times New Roman"/>
          <w:sz w:val="24"/>
        </w:rPr>
        <w:t xml:space="preserve">ling the Contract/Purchase Order in respect of the consignments not yet due for supply. </w:t>
      </w:r>
    </w:p>
    <w:p w14:paraId="48562456" w14:textId="77777777" w:rsidR="00F6285F" w:rsidRPr="008B40AD" w:rsidRDefault="002B0E88">
      <w:pPr>
        <w:pStyle w:val="Heading4"/>
        <w:tabs>
          <w:tab w:val="left" w:pos="9752"/>
        </w:tabs>
        <w:ind w:right="0"/>
        <w:rPr>
          <w:rFonts w:ascii="Times New Roman" w:hAnsi="Times New Roman"/>
          <w:sz w:val="24"/>
          <w:szCs w:val="24"/>
        </w:rPr>
      </w:pPr>
      <w:r w:rsidRPr="008B40AD">
        <w:rPr>
          <w:rFonts w:ascii="Times New Roman" w:hAnsi="Times New Roman"/>
          <w:sz w:val="24"/>
          <w:szCs w:val="24"/>
        </w:rPr>
        <w:t>To cancel the total Contract/</w:t>
      </w:r>
      <w:r w:rsidRPr="008B40AD">
        <w:rPr>
          <w:rFonts w:ascii="Times New Roman" w:hAnsi="Times New Roman"/>
          <w:sz w:val="24"/>
          <w:szCs w:val="24"/>
          <w:lang w:val="en-US"/>
        </w:rPr>
        <w:t>Purchase Order</w:t>
      </w:r>
      <w:r w:rsidRPr="008B40AD">
        <w:rPr>
          <w:rFonts w:ascii="Times New Roman" w:hAnsi="Times New Roman"/>
          <w:sz w:val="24"/>
          <w:szCs w:val="24"/>
        </w:rPr>
        <w:t xml:space="preserve"> or balance portion thereof, and if so desired, to purchase or authorize the purchase of the supplies, materials and equipment not so delivered or other deliverable of similar description, when such deliverable exactly </w:t>
      </w:r>
      <w:r w:rsidRPr="008B40AD">
        <w:rPr>
          <w:rFonts w:ascii="Times New Roman" w:hAnsi="Times New Roman"/>
          <w:sz w:val="24"/>
          <w:szCs w:val="24"/>
        </w:rPr>
        <w:lastRenderedPageBreak/>
        <w:t xml:space="preserve">complying with the particulars are not, in the opinion of the Purchaser, readily procurable, such opinion being final, at the risk and cost of the Contractor/Supplier. </w:t>
      </w:r>
    </w:p>
    <w:p w14:paraId="2BBCE38D" w14:textId="77777777" w:rsidR="00F6285F" w:rsidRPr="008B40AD" w:rsidRDefault="002B0E88">
      <w:pPr>
        <w:pStyle w:val="Heading4"/>
        <w:tabs>
          <w:tab w:val="left" w:pos="9752"/>
        </w:tabs>
        <w:ind w:right="0"/>
        <w:rPr>
          <w:rFonts w:ascii="Times New Roman" w:hAnsi="Times New Roman"/>
          <w:sz w:val="24"/>
          <w:szCs w:val="24"/>
        </w:rPr>
      </w:pPr>
      <w:r w:rsidRPr="008B40AD">
        <w:rPr>
          <w:rFonts w:ascii="Times New Roman" w:hAnsi="Times New Roman"/>
          <w:sz w:val="24"/>
          <w:szCs w:val="24"/>
        </w:rPr>
        <w:t xml:space="preserve">In the event of action being taken under sub-clause </w:t>
      </w:r>
      <w:r w:rsidRPr="008B40AD">
        <w:rPr>
          <w:rFonts w:ascii="Times New Roman" w:eastAsiaTheme="minorHAnsi" w:hAnsi="Times New Roman"/>
          <w:b/>
          <w:color w:val="0070C0"/>
          <w:sz w:val="24"/>
          <w:szCs w:val="24"/>
          <w:u w:val="single"/>
          <w:lang w:eastAsia="en-IN"/>
        </w:rPr>
        <w:fldChar w:fldCharType="begin"/>
      </w:r>
      <w:r w:rsidRPr="008B40AD">
        <w:rPr>
          <w:rFonts w:ascii="Times New Roman" w:eastAsiaTheme="minorHAnsi" w:hAnsi="Times New Roman"/>
          <w:b/>
          <w:color w:val="0070C0"/>
          <w:sz w:val="24"/>
          <w:szCs w:val="24"/>
          <w:u w:val="single"/>
          <w:lang w:eastAsia="en-IN"/>
        </w:rPr>
        <w:instrText xml:space="preserve"> REF _Ref390707233 \w \h  \* MERGEFORMAT </w:instrText>
      </w:r>
      <w:r w:rsidRPr="008B40AD">
        <w:rPr>
          <w:rFonts w:ascii="Times New Roman" w:eastAsiaTheme="minorHAnsi" w:hAnsi="Times New Roman"/>
          <w:b/>
          <w:color w:val="0070C0"/>
          <w:sz w:val="24"/>
          <w:szCs w:val="24"/>
          <w:u w:val="single"/>
          <w:lang w:eastAsia="en-IN"/>
        </w:rPr>
      </w:r>
      <w:r w:rsidRPr="008B40AD">
        <w:rPr>
          <w:rFonts w:ascii="Times New Roman" w:eastAsiaTheme="minorHAnsi" w:hAnsi="Times New Roman"/>
          <w:b/>
          <w:color w:val="0070C0"/>
          <w:sz w:val="24"/>
          <w:szCs w:val="24"/>
          <w:u w:val="single"/>
          <w:lang w:eastAsia="en-IN"/>
        </w:rPr>
        <w:fldChar w:fldCharType="separate"/>
      </w:r>
      <w:r w:rsidRPr="008B40AD">
        <w:rPr>
          <w:rFonts w:ascii="Times New Roman" w:eastAsiaTheme="minorHAnsi" w:hAnsi="Times New Roman"/>
          <w:b/>
          <w:color w:val="0070C0"/>
          <w:sz w:val="24"/>
          <w:szCs w:val="24"/>
          <w:u w:val="single"/>
          <w:lang w:eastAsia="en-IN"/>
        </w:rPr>
        <w:t>1.20.1</w:t>
      </w:r>
      <w:r w:rsidRPr="008B40AD">
        <w:rPr>
          <w:rFonts w:ascii="Times New Roman" w:eastAsiaTheme="minorHAnsi" w:hAnsi="Times New Roman"/>
          <w:b/>
          <w:color w:val="0070C0"/>
          <w:sz w:val="24"/>
          <w:szCs w:val="24"/>
          <w:u w:val="single"/>
          <w:lang w:eastAsia="en-IN"/>
        </w:rPr>
        <w:fldChar w:fldCharType="end"/>
      </w:r>
      <w:r w:rsidRPr="008B40AD">
        <w:rPr>
          <w:rFonts w:ascii="Times New Roman" w:eastAsiaTheme="minorHAnsi" w:hAnsi="Times New Roman"/>
          <w:b/>
          <w:color w:val="0070C0"/>
          <w:sz w:val="24"/>
          <w:szCs w:val="24"/>
          <w:u w:val="single"/>
          <w:lang w:eastAsia="en-IN"/>
        </w:rPr>
        <w:t xml:space="preserve"> </w:t>
      </w:r>
      <w:r w:rsidRPr="008B40AD">
        <w:rPr>
          <w:rFonts w:ascii="Times New Roman" w:hAnsi="Times New Roman"/>
          <w:sz w:val="24"/>
          <w:szCs w:val="24"/>
        </w:rPr>
        <w:t>above, the Contractor/Supplier shall be liable for any loss which the Purchaser may sustain on that account. Contractor/Supplier shall not however be entitled to gain on such purchase made on account of his default. The manner and method of such alternate purchase shall be at the entire discretion of the Purchaser, whose decision shall be final. This right shall be without prejudice to the right of the Purchaser, to recover the damages for breach of Contract/</w:t>
      </w:r>
      <w:r w:rsidRPr="008B40AD">
        <w:rPr>
          <w:rFonts w:ascii="Times New Roman" w:hAnsi="Times New Roman"/>
          <w:sz w:val="24"/>
          <w:szCs w:val="24"/>
          <w:lang w:val="en-US"/>
        </w:rPr>
        <w:t>Purchase Order</w:t>
      </w:r>
      <w:r w:rsidRPr="008B40AD">
        <w:rPr>
          <w:rFonts w:ascii="Times New Roman" w:hAnsi="Times New Roman"/>
          <w:sz w:val="24"/>
          <w:szCs w:val="24"/>
        </w:rPr>
        <w:t xml:space="preserve"> by the Contractor/Supplier as provided in the </w:t>
      </w:r>
      <w:r w:rsidRPr="008B40AD">
        <w:rPr>
          <w:rFonts w:ascii="Times New Roman" w:hAnsi="Times New Roman"/>
          <w:sz w:val="24"/>
          <w:szCs w:val="24"/>
          <w:lang w:val="en-US"/>
        </w:rPr>
        <w:t>Contract/Purchase Order</w:t>
      </w:r>
      <w:r w:rsidRPr="008B40AD">
        <w:rPr>
          <w:rFonts w:ascii="Times New Roman" w:hAnsi="Times New Roman"/>
          <w:sz w:val="24"/>
          <w:szCs w:val="24"/>
        </w:rPr>
        <w:t>.</w:t>
      </w:r>
    </w:p>
    <w:p w14:paraId="08727463" w14:textId="77777777" w:rsidR="00F6285F" w:rsidRPr="008B40AD" w:rsidRDefault="002B0E88">
      <w:pPr>
        <w:pStyle w:val="Heading4"/>
        <w:tabs>
          <w:tab w:val="left" w:pos="9752"/>
        </w:tabs>
        <w:ind w:right="0"/>
        <w:rPr>
          <w:rFonts w:ascii="Times New Roman" w:hAnsi="Times New Roman"/>
          <w:sz w:val="24"/>
          <w:szCs w:val="24"/>
        </w:rPr>
      </w:pPr>
      <w:r w:rsidRPr="008B40AD">
        <w:rPr>
          <w:rFonts w:ascii="Times New Roman" w:hAnsi="Times New Roman"/>
          <w:sz w:val="24"/>
          <w:szCs w:val="24"/>
        </w:rPr>
        <w:t>If the Contract/</w:t>
      </w:r>
      <w:r w:rsidRPr="008B40AD">
        <w:rPr>
          <w:rFonts w:ascii="Times New Roman" w:hAnsi="Times New Roman"/>
          <w:sz w:val="24"/>
          <w:szCs w:val="24"/>
          <w:lang w:val="en-US"/>
        </w:rPr>
        <w:t>Purchase Order</w:t>
      </w:r>
      <w:r w:rsidRPr="008B40AD">
        <w:rPr>
          <w:rFonts w:ascii="Times New Roman" w:hAnsi="Times New Roman"/>
          <w:sz w:val="24"/>
          <w:szCs w:val="24"/>
        </w:rPr>
        <w:t xml:space="preserve"> is terminated as provided in </w:t>
      </w:r>
      <w:r w:rsidRPr="008B40AD">
        <w:rPr>
          <w:rFonts w:ascii="Times New Roman" w:eastAsiaTheme="minorHAnsi" w:hAnsi="Times New Roman"/>
          <w:sz w:val="24"/>
          <w:szCs w:val="24"/>
          <w:lang w:eastAsia="en-IN"/>
        </w:rPr>
        <w:t xml:space="preserve">clause </w:t>
      </w:r>
      <w:r w:rsidRPr="008B40AD">
        <w:rPr>
          <w:rFonts w:ascii="Times New Roman" w:eastAsiaTheme="minorHAnsi" w:hAnsi="Times New Roman"/>
          <w:b/>
          <w:color w:val="0070C0"/>
          <w:sz w:val="24"/>
          <w:szCs w:val="24"/>
          <w:u w:val="single"/>
          <w:lang w:eastAsia="en-IN"/>
        </w:rPr>
        <w:fldChar w:fldCharType="begin"/>
      </w:r>
      <w:r w:rsidRPr="008B40AD">
        <w:rPr>
          <w:rFonts w:ascii="Times New Roman" w:eastAsiaTheme="minorHAnsi" w:hAnsi="Times New Roman"/>
          <w:b/>
          <w:color w:val="0070C0"/>
          <w:sz w:val="24"/>
          <w:szCs w:val="24"/>
          <w:u w:val="single"/>
          <w:lang w:eastAsia="en-IN"/>
        </w:rPr>
        <w:instrText xml:space="preserve"> REF _Ref390707233 \w \h  \* MERGEFORMAT </w:instrText>
      </w:r>
      <w:r w:rsidRPr="008B40AD">
        <w:rPr>
          <w:rFonts w:ascii="Times New Roman" w:eastAsiaTheme="minorHAnsi" w:hAnsi="Times New Roman"/>
          <w:b/>
          <w:color w:val="0070C0"/>
          <w:sz w:val="24"/>
          <w:szCs w:val="24"/>
          <w:u w:val="single"/>
          <w:lang w:eastAsia="en-IN"/>
        </w:rPr>
      </w:r>
      <w:r w:rsidRPr="008B40AD">
        <w:rPr>
          <w:rFonts w:ascii="Times New Roman" w:eastAsiaTheme="minorHAnsi" w:hAnsi="Times New Roman"/>
          <w:b/>
          <w:color w:val="0070C0"/>
          <w:sz w:val="24"/>
          <w:szCs w:val="24"/>
          <w:u w:val="single"/>
          <w:lang w:eastAsia="en-IN"/>
        </w:rPr>
        <w:fldChar w:fldCharType="separate"/>
      </w:r>
      <w:r w:rsidRPr="008B40AD">
        <w:rPr>
          <w:rFonts w:ascii="Times New Roman" w:eastAsiaTheme="minorHAnsi" w:hAnsi="Times New Roman"/>
          <w:b/>
          <w:color w:val="0070C0"/>
          <w:sz w:val="24"/>
          <w:szCs w:val="24"/>
          <w:u w:val="single"/>
          <w:lang w:eastAsia="en-IN"/>
        </w:rPr>
        <w:t>1.20.1</w:t>
      </w:r>
      <w:r w:rsidRPr="008B40AD">
        <w:rPr>
          <w:rFonts w:ascii="Times New Roman" w:eastAsiaTheme="minorHAnsi" w:hAnsi="Times New Roman"/>
          <w:b/>
          <w:color w:val="0070C0"/>
          <w:sz w:val="24"/>
          <w:szCs w:val="24"/>
          <w:u w:val="single"/>
          <w:lang w:eastAsia="en-IN"/>
        </w:rPr>
        <w:fldChar w:fldCharType="end"/>
      </w:r>
      <w:r w:rsidRPr="008B40AD">
        <w:rPr>
          <w:rFonts w:ascii="Times New Roman" w:hAnsi="Times New Roman"/>
          <w:sz w:val="24"/>
          <w:szCs w:val="24"/>
        </w:rPr>
        <w:t xml:space="preserve">, the Purchaser in addition to any other rights provided in the </w:t>
      </w:r>
      <w:r w:rsidRPr="008B40AD">
        <w:rPr>
          <w:rFonts w:ascii="Times New Roman" w:hAnsi="Times New Roman"/>
          <w:sz w:val="24"/>
          <w:szCs w:val="24"/>
          <w:lang w:val="en-US"/>
        </w:rPr>
        <w:t>clause</w:t>
      </w:r>
      <w:r w:rsidRPr="008B40AD">
        <w:rPr>
          <w:rFonts w:ascii="Times New Roman" w:hAnsi="Times New Roman"/>
          <w:sz w:val="24"/>
          <w:szCs w:val="24"/>
        </w:rPr>
        <w:t xml:space="preserve">, may require the Contractor/Supplier to transfer title and deliver to the Purchaser </w:t>
      </w:r>
      <w:r w:rsidRPr="008B40AD">
        <w:rPr>
          <w:rFonts w:ascii="Times New Roman" w:hAnsi="Times New Roman"/>
          <w:sz w:val="24"/>
          <w:szCs w:val="24"/>
          <w:lang w:val="en-US"/>
        </w:rPr>
        <w:t xml:space="preserve">any completed items that are found to be useful and acceptable to the Purchaser. </w:t>
      </w:r>
      <w:r w:rsidRPr="008B40AD">
        <w:rPr>
          <w:rFonts w:ascii="Times New Roman" w:hAnsi="Times New Roman"/>
          <w:sz w:val="24"/>
          <w:szCs w:val="24"/>
        </w:rPr>
        <w:t>The Purchaser sh</w:t>
      </w:r>
      <w:r w:rsidRPr="008B40AD">
        <w:rPr>
          <w:rFonts w:ascii="Times New Roman" w:hAnsi="Times New Roman"/>
          <w:spacing w:val="-1"/>
          <w:sz w:val="24"/>
          <w:szCs w:val="24"/>
        </w:rPr>
        <w:t>a</w:t>
      </w:r>
      <w:r w:rsidRPr="008B40AD">
        <w:rPr>
          <w:rFonts w:ascii="Times New Roman" w:hAnsi="Times New Roman"/>
          <w:sz w:val="24"/>
          <w:szCs w:val="24"/>
        </w:rPr>
        <w:t>ll p</w:t>
      </w:r>
      <w:r w:rsidRPr="008B40AD">
        <w:rPr>
          <w:rFonts w:ascii="Times New Roman" w:hAnsi="Times New Roman"/>
          <w:spacing w:val="4"/>
          <w:sz w:val="24"/>
          <w:szCs w:val="24"/>
        </w:rPr>
        <w:t>a</w:t>
      </w:r>
      <w:r w:rsidRPr="008B40AD">
        <w:rPr>
          <w:rFonts w:ascii="Times New Roman" w:hAnsi="Times New Roman"/>
          <w:sz w:val="24"/>
          <w:szCs w:val="24"/>
        </w:rPr>
        <w:t>y to t</w:t>
      </w:r>
      <w:r w:rsidRPr="008B40AD">
        <w:rPr>
          <w:rFonts w:ascii="Times New Roman" w:hAnsi="Times New Roman"/>
          <w:spacing w:val="2"/>
          <w:sz w:val="24"/>
          <w:szCs w:val="24"/>
        </w:rPr>
        <w:t>h</w:t>
      </w:r>
      <w:r w:rsidRPr="008B40AD">
        <w:rPr>
          <w:rFonts w:ascii="Times New Roman" w:hAnsi="Times New Roman"/>
          <w:sz w:val="24"/>
          <w:szCs w:val="24"/>
        </w:rPr>
        <w:t xml:space="preserve">e Contractor/Supplier, the </w:t>
      </w:r>
      <w:r w:rsidRPr="008B40AD">
        <w:rPr>
          <w:rFonts w:ascii="Times New Roman" w:hAnsi="Times New Roman"/>
          <w:sz w:val="24"/>
          <w:szCs w:val="24"/>
          <w:lang w:val="en-US"/>
        </w:rPr>
        <w:t>Contract/Purchase Order</w:t>
      </w:r>
      <w:r w:rsidRPr="008B40AD">
        <w:rPr>
          <w:rFonts w:ascii="Times New Roman" w:hAnsi="Times New Roman"/>
          <w:sz w:val="24"/>
          <w:szCs w:val="24"/>
        </w:rPr>
        <w:t xml:space="preserve"> price </w:t>
      </w:r>
      <w:r w:rsidRPr="008B40AD">
        <w:rPr>
          <w:rFonts w:ascii="Times New Roman" w:hAnsi="Times New Roman"/>
          <w:spacing w:val="-1"/>
          <w:sz w:val="24"/>
          <w:szCs w:val="24"/>
        </w:rPr>
        <w:t>of</w:t>
      </w:r>
      <w:r w:rsidRPr="008B40AD">
        <w:rPr>
          <w:rFonts w:ascii="Times New Roman" w:hAnsi="Times New Roman"/>
          <w:sz w:val="24"/>
          <w:szCs w:val="24"/>
        </w:rPr>
        <w:t xml:space="preserve"> </w:t>
      </w:r>
      <w:r w:rsidRPr="008B40AD">
        <w:rPr>
          <w:rFonts w:ascii="Times New Roman" w:hAnsi="Times New Roman"/>
          <w:sz w:val="24"/>
          <w:szCs w:val="24"/>
          <w:lang w:val="en-US"/>
        </w:rPr>
        <w:t xml:space="preserve">such </w:t>
      </w:r>
      <w:r w:rsidRPr="008B40AD">
        <w:rPr>
          <w:rFonts w:ascii="Times New Roman" w:hAnsi="Times New Roman"/>
          <w:spacing w:val="-1"/>
          <w:sz w:val="24"/>
          <w:szCs w:val="24"/>
        </w:rPr>
        <w:t>c</w:t>
      </w:r>
      <w:r w:rsidRPr="008B40AD">
        <w:rPr>
          <w:rFonts w:ascii="Times New Roman" w:hAnsi="Times New Roman"/>
          <w:sz w:val="24"/>
          <w:szCs w:val="24"/>
        </w:rPr>
        <w:t>ompl</w:t>
      </w:r>
      <w:r w:rsidRPr="008B40AD">
        <w:rPr>
          <w:rFonts w:ascii="Times New Roman" w:hAnsi="Times New Roman"/>
          <w:spacing w:val="-1"/>
          <w:sz w:val="24"/>
          <w:szCs w:val="24"/>
        </w:rPr>
        <w:t>e</w:t>
      </w:r>
      <w:r w:rsidRPr="008B40AD">
        <w:rPr>
          <w:rFonts w:ascii="Times New Roman" w:hAnsi="Times New Roman"/>
          <w:sz w:val="24"/>
          <w:szCs w:val="24"/>
        </w:rPr>
        <w:t>t</w:t>
      </w:r>
      <w:r w:rsidRPr="008B40AD">
        <w:rPr>
          <w:rFonts w:ascii="Times New Roman" w:hAnsi="Times New Roman"/>
          <w:spacing w:val="-1"/>
          <w:sz w:val="24"/>
          <w:szCs w:val="24"/>
        </w:rPr>
        <w:t>e</w:t>
      </w:r>
      <w:r w:rsidRPr="008B40AD">
        <w:rPr>
          <w:rFonts w:ascii="Times New Roman" w:hAnsi="Times New Roman"/>
          <w:sz w:val="24"/>
          <w:szCs w:val="24"/>
        </w:rPr>
        <w:t>d</w:t>
      </w:r>
      <w:r w:rsidRPr="008B40AD">
        <w:rPr>
          <w:rFonts w:ascii="Times New Roman" w:hAnsi="Times New Roman"/>
          <w:sz w:val="24"/>
          <w:szCs w:val="24"/>
          <w:lang w:val="en-US"/>
        </w:rPr>
        <w:t xml:space="preserve"> items </w:t>
      </w:r>
      <w:r w:rsidRPr="008B40AD">
        <w:rPr>
          <w:rFonts w:ascii="Times New Roman" w:hAnsi="Times New Roman"/>
          <w:sz w:val="24"/>
          <w:szCs w:val="24"/>
        </w:rPr>
        <w:t xml:space="preserve">that are </w:t>
      </w:r>
      <w:r w:rsidRPr="008B40AD">
        <w:rPr>
          <w:rFonts w:ascii="Times New Roman" w:hAnsi="Times New Roman"/>
          <w:spacing w:val="-1"/>
          <w:sz w:val="24"/>
          <w:szCs w:val="24"/>
        </w:rPr>
        <w:t>d</w:t>
      </w:r>
      <w:r w:rsidRPr="008B40AD">
        <w:rPr>
          <w:rFonts w:ascii="Times New Roman" w:hAnsi="Times New Roman"/>
          <w:sz w:val="24"/>
          <w:szCs w:val="24"/>
        </w:rPr>
        <w:t>eli</w:t>
      </w:r>
      <w:r w:rsidRPr="008B40AD">
        <w:rPr>
          <w:rFonts w:ascii="Times New Roman" w:hAnsi="Times New Roman"/>
          <w:spacing w:val="-1"/>
          <w:sz w:val="24"/>
          <w:szCs w:val="24"/>
        </w:rPr>
        <w:t>v</w:t>
      </w:r>
      <w:r w:rsidRPr="008B40AD">
        <w:rPr>
          <w:rFonts w:ascii="Times New Roman" w:hAnsi="Times New Roman"/>
          <w:sz w:val="24"/>
          <w:szCs w:val="24"/>
        </w:rPr>
        <w:t>e</w:t>
      </w:r>
      <w:r w:rsidRPr="008B40AD">
        <w:rPr>
          <w:rFonts w:ascii="Times New Roman" w:hAnsi="Times New Roman"/>
          <w:spacing w:val="-1"/>
          <w:sz w:val="24"/>
          <w:szCs w:val="24"/>
        </w:rPr>
        <w:t>re</w:t>
      </w:r>
      <w:r w:rsidRPr="008B40AD">
        <w:rPr>
          <w:rFonts w:ascii="Times New Roman" w:hAnsi="Times New Roman"/>
          <w:sz w:val="24"/>
          <w:szCs w:val="24"/>
        </w:rPr>
        <w:t xml:space="preserve">d to </w:t>
      </w:r>
      <w:r w:rsidRPr="008B40AD">
        <w:rPr>
          <w:rFonts w:ascii="Times New Roman" w:hAnsi="Times New Roman"/>
          <w:spacing w:val="-1"/>
          <w:sz w:val="24"/>
          <w:szCs w:val="24"/>
        </w:rPr>
        <w:t>an</w:t>
      </w:r>
      <w:r w:rsidRPr="008B40AD">
        <w:rPr>
          <w:rFonts w:ascii="Times New Roman" w:hAnsi="Times New Roman"/>
          <w:sz w:val="24"/>
          <w:szCs w:val="24"/>
        </w:rPr>
        <w:t xml:space="preserve">d </w:t>
      </w:r>
      <w:r w:rsidRPr="008B40AD">
        <w:rPr>
          <w:rFonts w:ascii="Times New Roman" w:hAnsi="Times New Roman"/>
          <w:spacing w:val="-1"/>
          <w:sz w:val="24"/>
          <w:szCs w:val="24"/>
        </w:rPr>
        <w:t>ac</w:t>
      </w:r>
      <w:r w:rsidRPr="008B40AD">
        <w:rPr>
          <w:rFonts w:ascii="Times New Roman" w:hAnsi="Times New Roman"/>
          <w:sz w:val="24"/>
          <w:szCs w:val="24"/>
        </w:rPr>
        <w:t>c</w:t>
      </w:r>
      <w:r w:rsidRPr="008B40AD">
        <w:rPr>
          <w:rFonts w:ascii="Times New Roman" w:hAnsi="Times New Roman"/>
          <w:spacing w:val="-1"/>
          <w:sz w:val="24"/>
          <w:szCs w:val="24"/>
        </w:rPr>
        <w:t>ep</w:t>
      </w:r>
      <w:r w:rsidRPr="008B40AD">
        <w:rPr>
          <w:rFonts w:ascii="Times New Roman" w:hAnsi="Times New Roman"/>
          <w:sz w:val="24"/>
          <w:szCs w:val="24"/>
        </w:rPr>
        <w:t xml:space="preserve">ted </w:t>
      </w:r>
      <w:r w:rsidRPr="008B40AD">
        <w:rPr>
          <w:rFonts w:ascii="Times New Roman" w:hAnsi="Times New Roman"/>
          <w:spacing w:val="2"/>
          <w:sz w:val="24"/>
          <w:szCs w:val="24"/>
        </w:rPr>
        <w:t>b</w:t>
      </w:r>
      <w:r w:rsidRPr="008B40AD">
        <w:rPr>
          <w:rFonts w:ascii="Times New Roman" w:hAnsi="Times New Roman"/>
          <w:sz w:val="24"/>
          <w:szCs w:val="24"/>
        </w:rPr>
        <w:t>y t</w:t>
      </w:r>
      <w:r w:rsidRPr="008B40AD">
        <w:rPr>
          <w:rFonts w:ascii="Times New Roman" w:hAnsi="Times New Roman"/>
          <w:spacing w:val="-1"/>
          <w:sz w:val="24"/>
          <w:szCs w:val="24"/>
        </w:rPr>
        <w:t>h</w:t>
      </w:r>
      <w:r w:rsidRPr="008B40AD">
        <w:rPr>
          <w:rFonts w:ascii="Times New Roman" w:hAnsi="Times New Roman"/>
          <w:sz w:val="24"/>
          <w:szCs w:val="24"/>
        </w:rPr>
        <w:t>e Purchaser.</w:t>
      </w:r>
    </w:p>
    <w:p w14:paraId="29E7BD7A" w14:textId="1C8A3353" w:rsidR="00F6285F" w:rsidRPr="008B40AD" w:rsidRDefault="002B0E88">
      <w:pPr>
        <w:pStyle w:val="Heading4"/>
        <w:tabs>
          <w:tab w:val="left" w:pos="9752"/>
        </w:tabs>
        <w:ind w:right="0"/>
        <w:rPr>
          <w:rFonts w:ascii="Times New Roman" w:hAnsi="Times New Roman"/>
          <w:sz w:val="24"/>
          <w:szCs w:val="24"/>
        </w:rPr>
      </w:pPr>
      <w:r w:rsidRPr="008B40AD">
        <w:rPr>
          <w:rFonts w:ascii="Times New Roman" w:hAnsi="Times New Roman"/>
          <w:sz w:val="24"/>
          <w:szCs w:val="24"/>
        </w:rPr>
        <w:t>Refer section 4.2 of Part-I of ATC document for cancellation of order</w:t>
      </w:r>
      <w:r w:rsidR="007771C3">
        <w:rPr>
          <w:rFonts w:ascii="Times New Roman" w:hAnsi="Times New Roman"/>
          <w:sz w:val="24"/>
          <w:szCs w:val="24"/>
        </w:rPr>
        <w:t xml:space="preserve"> with no compensation to the Contractor,</w:t>
      </w:r>
      <w:r w:rsidRPr="008B40AD">
        <w:rPr>
          <w:rFonts w:ascii="Times New Roman" w:hAnsi="Times New Roman"/>
          <w:sz w:val="24"/>
          <w:szCs w:val="24"/>
        </w:rPr>
        <w:t xml:space="preserve"> in case of two consecutive failures of pre-manufacturing qualification test </w:t>
      </w:r>
    </w:p>
    <w:p w14:paraId="3A5CBE0C" w14:textId="77777777" w:rsidR="00F6285F" w:rsidRPr="008B40AD" w:rsidRDefault="002B0E88">
      <w:pPr>
        <w:pStyle w:val="Heading3"/>
        <w:tabs>
          <w:tab w:val="left" w:pos="9752"/>
        </w:tabs>
        <w:rPr>
          <w:rFonts w:ascii="Times New Roman" w:hAnsi="Times New Roman" w:cs="Times New Roman"/>
        </w:rPr>
      </w:pPr>
      <w:bookmarkStart w:id="2525" w:name="_Toc303852752"/>
      <w:bookmarkStart w:id="2526" w:name="_Toc306352035"/>
      <w:bookmarkStart w:id="2527" w:name="_Toc387392972"/>
      <w:bookmarkStart w:id="2528" w:name="_Toc439871715"/>
      <w:bookmarkStart w:id="2529" w:name="_Toc199842514"/>
      <w:r w:rsidRPr="008B40AD">
        <w:rPr>
          <w:rFonts w:ascii="Times New Roman" w:hAnsi="Times New Roman" w:cs="Times New Roman"/>
        </w:rPr>
        <w:t>Termination of Contract/Purchase Order for insolvency</w:t>
      </w:r>
      <w:bookmarkEnd w:id="2525"/>
      <w:bookmarkEnd w:id="2526"/>
      <w:bookmarkEnd w:id="2527"/>
      <w:bookmarkEnd w:id="2528"/>
      <w:bookmarkEnd w:id="2529"/>
    </w:p>
    <w:p w14:paraId="12F3AC34" w14:textId="77777777" w:rsidR="00F6285F" w:rsidRPr="008B40AD" w:rsidRDefault="002B0E88">
      <w:pPr>
        <w:pStyle w:val="Heading4"/>
        <w:numPr>
          <w:ilvl w:val="0"/>
          <w:numId w:val="0"/>
        </w:numPr>
        <w:tabs>
          <w:tab w:val="left" w:pos="9752"/>
        </w:tabs>
        <w:ind w:left="1148" w:right="0"/>
        <w:rPr>
          <w:rFonts w:ascii="Times New Roman" w:hAnsi="Times New Roman"/>
          <w:sz w:val="24"/>
          <w:szCs w:val="24"/>
        </w:rPr>
      </w:pPr>
      <w:r w:rsidRPr="008B40AD">
        <w:rPr>
          <w:rFonts w:ascii="Times New Roman" w:hAnsi="Times New Roman"/>
          <w:sz w:val="24"/>
          <w:szCs w:val="24"/>
        </w:rPr>
        <w:t xml:space="preserve">If the </w:t>
      </w:r>
      <w:r w:rsidRPr="008B40AD">
        <w:rPr>
          <w:rFonts w:ascii="Times New Roman" w:hAnsi="Times New Roman"/>
          <w:sz w:val="24"/>
          <w:szCs w:val="24"/>
          <w:lang w:val="en-US"/>
        </w:rPr>
        <w:t>Contractor/Supplier</w:t>
      </w:r>
      <w:r w:rsidRPr="008B40AD">
        <w:rPr>
          <w:rFonts w:ascii="Times New Roman" w:hAnsi="Times New Roman"/>
          <w:sz w:val="24"/>
          <w:szCs w:val="24"/>
        </w:rPr>
        <w:t xml:space="preserve"> becomes bankrupt or otherwise insolvent or goes into liquidation, the Purchaser may, at any time, terminate the </w:t>
      </w:r>
      <w:r w:rsidRPr="008B40AD">
        <w:rPr>
          <w:rFonts w:ascii="Times New Roman" w:hAnsi="Times New Roman"/>
          <w:sz w:val="24"/>
          <w:szCs w:val="24"/>
          <w:lang w:val="en-US"/>
        </w:rPr>
        <w:t>Contract/Purchase Order</w:t>
      </w:r>
      <w:r w:rsidRPr="008B40AD">
        <w:rPr>
          <w:rFonts w:ascii="Times New Roman" w:hAnsi="Times New Roman"/>
          <w:sz w:val="24"/>
          <w:szCs w:val="24"/>
        </w:rPr>
        <w:t>, by</w:t>
      </w:r>
      <w:r w:rsidRPr="008B40AD">
        <w:rPr>
          <w:rFonts w:ascii="Times New Roman" w:hAnsi="Times New Roman"/>
          <w:sz w:val="24"/>
          <w:szCs w:val="24"/>
          <w:lang w:val="en-US"/>
        </w:rPr>
        <w:t xml:space="preserve"> </w:t>
      </w:r>
      <w:r w:rsidRPr="008B40AD">
        <w:rPr>
          <w:rFonts w:ascii="Times New Roman" w:hAnsi="Times New Roman"/>
          <w:sz w:val="24"/>
          <w:szCs w:val="24"/>
        </w:rPr>
        <w:t xml:space="preserve">giving </w:t>
      </w:r>
      <w:r w:rsidRPr="008B40AD">
        <w:rPr>
          <w:rFonts w:ascii="Times New Roman" w:hAnsi="Times New Roman"/>
          <w:sz w:val="24"/>
          <w:szCs w:val="24"/>
          <w:lang w:val="en-US"/>
        </w:rPr>
        <w:t xml:space="preserve">a </w:t>
      </w:r>
      <w:r w:rsidRPr="008B40AD">
        <w:rPr>
          <w:rFonts w:ascii="Times New Roman" w:hAnsi="Times New Roman"/>
          <w:sz w:val="24"/>
          <w:szCs w:val="24"/>
        </w:rPr>
        <w:t xml:space="preserve">written notice to the </w:t>
      </w:r>
      <w:r w:rsidRPr="008B40AD">
        <w:rPr>
          <w:rFonts w:ascii="Times New Roman" w:hAnsi="Times New Roman"/>
          <w:sz w:val="24"/>
          <w:szCs w:val="24"/>
          <w:lang w:val="en-US"/>
        </w:rPr>
        <w:t>Contractor/Supplier</w:t>
      </w:r>
      <w:r w:rsidRPr="008B40AD">
        <w:rPr>
          <w:rFonts w:ascii="Times New Roman" w:hAnsi="Times New Roman"/>
          <w:sz w:val="24"/>
          <w:szCs w:val="24"/>
        </w:rPr>
        <w:t xml:space="preserve">, without compensation to the </w:t>
      </w:r>
      <w:r w:rsidRPr="008B40AD">
        <w:rPr>
          <w:rFonts w:ascii="Times New Roman" w:hAnsi="Times New Roman"/>
          <w:sz w:val="24"/>
          <w:szCs w:val="24"/>
          <w:lang w:val="en-US"/>
        </w:rPr>
        <w:t>Contractor/</w:t>
      </w:r>
      <w:proofErr w:type="gramStart"/>
      <w:r w:rsidRPr="008B40AD">
        <w:rPr>
          <w:rFonts w:ascii="Times New Roman" w:hAnsi="Times New Roman"/>
          <w:sz w:val="24"/>
          <w:szCs w:val="24"/>
          <w:lang w:val="en-US"/>
        </w:rPr>
        <w:t xml:space="preserve">Supplier, </w:t>
      </w:r>
      <w:r w:rsidRPr="008B40AD">
        <w:rPr>
          <w:rFonts w:ascii="Times New Roman" w:hAnsi="Times New Roman"/>
          <w:sz w:val="24"/>
          <w:szCs w:val="24"/>
        </w:rPr>
        <w:t xml:space="preserve"> provided</w:t>
      </w:r>
      <w:proofErr w:type="gramEnd"/>
      <w:r w:rsidRPr="008B40AD">
        <w:rPr>
          <w:rFonts w:ascii="Times New Roman" w:hAnsi="Times New Roman"/>
          <w:sz w:val="24"/>
          <w:szCs w:val="24"/>
        </w:rPr>
        <w:t xml:space="preserve"> that such termination will not prejudice or affect any right of action or remedy which has accrued or will accrue thereafter to the Purchaser.</w:t>
      </w:r>
    </w:p>
    <w:p w14:paraId="2921F233" w14:textId="77777777" w:rsidR="00F6285F" w:rsidRPr="008B40AD" w:rsidRDefault="002B0E88">
      <w:pPr>
        <w:pStyle w:val="Heading3"/>
        <w:tabs>
          <w:tab w:val="left" w:pos="9752"/>
        </w:tabs>
        <w:rPr>
          <w:rFonts w:ascii="Times New Roman" w:hAnsi="Times New Roman" w:cs="Times New Roman"/>
        </w:rPr>
      </w:pPr>
      <w:bookmarkStart w:id="2530" w:name="_Toc303852753"/>
      <w:bookmarkStart w:id="2531" w:name="_Toc306352036"/>
      <w:bookmarkStart w:id="2532" w:name="_Toc387392973"/>
      <w:bookmarkStart w:id="2533" w:name="_Toc439871716"/>
      <w:bookmarkStart w:id="2534" w:name="_Toc199842515"/>
      <w:r w:rsidRPr="008B40AD">
        <w:rPr>
          <w:rFonts w:ascii="Times New Roman" w:hAnsi="Times New Roman" w:cs="Times New Roman"/>
        </w:rPr>
        <w:t>Termination of Contract/Purchase Order for convenience</w:t>
      </w:r>
      <w:bookmarkEnd w:id="2530"/>
      <w:bookmarkEnd w:id="2531"/>
      <w:bookmarkEnd w:id="2532"/>
      <w:bookmarkEnd w:id="2533"/>
      <w:bookmarkEnd w:id="2534"/>
    </w:p>
    <w:p w14:paraId="165567EB" w14:textId="77777777" w:rsidR="00F6285F" w:rsidRPr="008B40AD" w:rsidRDefault="002B0E88">
      <w:pPr>
        <w:pStyle w:val="Heading4"/>
        <w:numPr>
          <w:ilvl w:val="0"/>
          <w:numId w:val="0"/>
        </w:numPr>
        <w:tabs>
          <w:tab w:val="left" w:pos="9752"/>
        </w:tabs>
        <w:ind w:left="1148" w:right="0"/>
        <w:rPr>
          <w:rFonts w:ascii="Times New Roman" w:hAnsi="Times New Roman"/>
          <w:sz w:val="24"/>
          <w:szCs w:val="24"/>
        </w:rPr>
      </w:pPr>
      <w:r w:rsidRPr="008B40AD">
        <w:rPr>
          <w:rFonts w:ascii="Times New Roman" w:hAnsi="Times New Roman"/>
          <w:sz w:val="24"/>
          <w:szCs w:val="24"/>
        </w:rPr>
        <w:t xml:space="preserve">After placement of </w:t>
      </w:r>
      <w:r w:rsidRPr="008B40AD">
        <w:rPr>
          <w:rFonts w:ascii="Times New Roman" w:hAnsi="Times New Roman"/>
          <w:sz w:val="24"/>
          <w:szCs w:val="24"/>
          <w:lang w:val="en-US"/>
        </w:rPr>
        <w:t>Contract/Purchase Order</w:t>
      </w:r>
      <w:r w:rsidRPr="008B40AD">
        <w:rPr>
          <w:rFonts w:ascii="Times New Roman" w:hAnsi="Times New Roman"/>
          <w:sz w:val="24"/>
          <w:szCs w:val="24"/>
        </w:rPr>
        <w:t>, there may be some unforeseen situation</w:t>
      </w:r>
      <w:r w:rsidRPr="008B40AD">
        <w:rPr>
          <w:rFonts w:ascii="Times New Roman" w:hAnsi="Times New Roman"/>
          <w:sz w:val="24"/>
          <w:szCs w:val="24"/>
          <w:lang w:val="en-US"/>
        </w:rPr>
        <w:t>s</w:t>
      </w:r>
      <w:r w:rsidRPr="008B40AD">
        <w:rPr>
          <w:rFonts w:ascii="Times New Roman" w:hAnsi="Times New Roman"/>
          <w:sz w:val="24"/>
          <w:szCs w:val="24"/>
        </w:rPr>
        <w:t xml:space="preserve"> compelling the Purchaser to cancel the </w:t>
      </w:r>
      <w:r w:rsidRPr="008B40AD">
        <w:rPr>
          <w:rFonts w:ascii="Times New Roman" w:hAnsi="Times New Roman"/>
          <w:sz w:val="24"/>
          <w:szCs w:val="24"/>
          <w:lang w:val="en-US"/>
        </w:rPr>
        <w:t>Contract/Purchase Order</w:t>
      </w:r>
      <w:r w:rsidRPr="008B40AD">
        <w:rPr>
          <w:rFonts w:ascii="Times New Roman" w:hAnsi="Times New Roman"/>
          <w:sz w:val="24"/>
          <w:szCs w:val="24"/>
        </w:rPr>
        <w:t xml:space="preserve">. In such a case, the Purchaser will send a suitable notice </w:t>
      </w:r>
      <w:r w:rsidRPr="008B40AD">
        <w:rPr>
          <w:rFonts w:ascii="Times New Roman" w:hAnsi="Times New Roman"/>
          <w:sz w:val="24"/>
          <w:szCs w:val="24"/>
          <w:lang w:val="en-US"/>
        </w:rPr>
        <w:t xml:space="preserve">at least one month in advance </w:t>
      </w:r>
      <w:r w:rsidRPr="008B40AD">
        <w:rPr>
          <w:rFonts w:ascii="Times New Roman" w:hAnsi="Times New Roman"/>
          <w:sz w:val="24"/>
          <w:szCs w:val="24"/>
        </w:rPr>
        <w:t xml:space="preserve">to the </w:t>
      </w:r>
      <w:r w:rsidRPr="008B40AD">
        <w:rPr>
          <w:rFonts w:ascii="Times New Roman" w:hAnsi="Times New Roman"/>
          <w:sz w:val="24"/>
          <w:szCs w:val="24"/>
          <w:lang w:val="en-US"/>
        </w:rPr>
        <w:t>Contractor/Supplier</w:t>
      </w:r>
      <w:r w:rsidRPr="008B40AD">
        <w:rPr>
          <w:rFonts w:ascii="Times New Roman" w:hAnsi="Times New Roman"/>
          <w:sz w:val="24"/>
          <w:szCs w:val="24"/>
        </w:rPr>
        <w:t xml:space="preserve"> for cancellation of the </w:t>
      </w:r>
      <w:r w:rsidRPr="008B40AD">
        <w:rPr>
          <w:rFonts w:ascii="Times New Roman" w:hAnsi="Times New Roman"/>
          <w:sz w:val="24"/>
          <w:szCs w:val="24"/>
          <w:lang w:val="en-US"/>
        </w:rPr>
        <w:t>Contract/Purchase Order</w:t>
      </w:r>
      <w:r w:rsidRPr="008B40AD">
        <w:rPr>
          <w:rFonts w:ascii="Times New Roman" w:hAnsi="Times New Roman"/>
          <w:sz w:val="24"/>
          <w:szCs w:val="24"/>
        </w:rPr>
        <w:t xml:space="preserve">, in whole or in part, for Purchaser's convenience, inter alia, indicating the date with effect from which the termination is to become effective. Depending on the merits of the case, the Purchaser suitably compensates the </w:t>
      </w:r>
      <w:r w:rsidRPr="008B40AD">
        <w:rPr>
          <w:rFonts w:ascii="Times New Roman" w:hAnsi="Times New Roman"/>
          <w:sz w:val="24"/>
          <w:szCs w:val="24"/>
          <w:lang w:val="en-US"/>
        </w:rPr>
        <w:t>Contractor/Supplier</w:t>
      </w:r>
      <w:r w:rsidRPr="008B40AD">
        <w:rPr>
          <w:rFonts w:ascii="Times New Roman" w:hAnsi="Times New Roman"/>
          <w:sz w:val="24"/>
          <w:szCs w:val="24"/>
        </w:rPr>
        <w:t xml:space="preserve"> on mutually agreed terms for terminating the </w:t>
      </w:r>
      <w:r w:rsidRPr="008B40AD">
        <w:rPr>
          <w:rFonts w:ascii="Times New Roman" w:hAnsi="Times New Roman"/>
          <w:sz w:val="24"/>
          <w:szCs w:val="24"/>
          <w:lang w:val="en-US"/>
        </w:rPr>
        <w:t>Contract/Purchase Order</w:t>
      </w:r>
      <w:r w:rsidRPr="008B40AD">
        <w:rPr>
          <w:rFonts w:ascii="Times New Roman" w:hAnsi="Times New Roman"/>
          <w:sz w:val="24"/>
          <w:szCs w:val="24"/>
        </w:rPr>
        <w:t xml:space="preserve">. </w:t>
      </w:r>
      <w:bookmarkEnd w:id="0"/>
      <w:bookmarkEnd w:id="1"/>
      <w:bookmarkEnd w:id="2"/>
    </w:p>
    <w:p w14:paraId="65807098" w14:textId="77777777" w:rsidR="00F6285F" w:rsidRPr="008B40AD" w:rsidRDefault="00F6285F"/>
    <w:tbl>
      <w:tblPr>
        <w:tblW w:w="4840" w:type="pct"/>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3421"/>
        <w:gridCol w:w="3295"/>
        <w:gridCol w:w="2701"/>
        <w:gridCol w:w="13"/>
      </w:tblGrid>
      <w:tr w:rsidR="00F6285F" w:rsidRPr="008B40AD" w14:paraId="1C07493B" w14:textId="77777777">
        <w:trPr>
          <w:trHeight w:val="763"/>
          <w:jc w:val="center"/>
        </w:trPr>
        <w:tc>
          <w:tcPr>
            <w:tcW w:w="1814" w:type="pct"/>
            <w:tcBorders>
              <w:bottom w:val="single" w:sz="4" w:space="0" w:color="auto"/>
            </w:tcBorders>
            <w:shd w:val="clear" w:color="auto" w:fill="E7E6E6"/>
            <w:vAlign w:val="center"/>
          </w:tcPr>
          <w:p w14:paraId="0B6C6957" w14:textId="77777777" w:rsidR="00F6285F" w:rsidRPr="008B40AD" w:rsidRDefault="002B0E88">
            <w:pPr>
              <w:rPr>
                <w:rFonts w:ascii="Times New Roman" w:eastAsia="Calibri" w:hAnsi="Times New Roman" w:cs="Times New Roman"/>
                <w:sz w:val="24"/>
                <w:szCs w:val="24"/>
              </w:rPr>
            </w:pPr>
            <w:proofErr w:type="gramStart"/>
            <w:r w:rsidRPr="008B40AD">
              <w:rPr>
                <w:rFonts w:ascii="Times New Roman" w:eastAsia="Calibri" w:hAnsi="Times New Roman" w:cs="Times New Roman"/>
                <w:sz w:val="24"/>
                <w:szCs w:val="24"/>
              </w:rPr>
              <w:t>Bidder  Signature</w:t>
            </w:r>
            <w:proofErr w:type="gramEnd"/>
          </w:p>
        </w:tc>
        <w:tc>
          <w:tcPr>
            <w:tcW w:w="3186" w:type="pct"/>
            <w:gridSpan w:val="3"/>
            <w:tcBorders>
              <w:bottom w:val="single" w:sz="4" w:space="0" w:color="auto"/>
            </w:tcBorders>
            <w:shd w:val="clear" w:color="auto" w:fill="auto"/>
          </w:tcPr>
          <w:p w14:paraId="5911D438" w14:textId="77777777" w:rsidR="00F6285F" w:rsidRPr="008B40AD" w:rsidRDefault="00F6285F">
            <w:pPr>
              <w:rPr>
                <w:rFonts w:ascii="Times New Roman" w:eastAsia="Calibri" w:hAnsi="Times New Roman" w:cs="Times New Roman"/>
                <w:sz w:val="24"/>
                <w:szCs w:val="24"/>
                <w:u w:val="single"/>
              </w:rPr>
            </w:pPr>
          </w:p>
        </w:tc>
      </w:tr>
      <w:tr w:rsidR="00F6285F" w:rsidRPr="008B40AD" w14:paraId="225154E8" w14:textId="77777777">
        <w:trPr>
          <w:gridAfter w:val="1"/>
          <w:wAfter w:w="13" w:type="dxa"/>
          <w:trHeight w:val="632"/>
          <w:jc w:val="center"/>
        </w:trPr>
        <w:tc>
          <w:tcPr>
            <w:tcW w:w="1814" w:type="pct"/>
            <w:tcBorders>
              <w:right w:val="none" w:sz="4" w:space="0" w:color="000000"/>
            </w:tcBorders>
            <w:shd w:val="clear" w:color="auto" w:fill="E7E6E6"/>
            <w:vAlign w:val="center"/>
          </w:tcPr>
          <w:p w14:paraId="5E910A96" w14:textId="77777777" w:rsidR="00F6285F" w:rsidRPr="008B40AD" w:rsidRDefault="002B0E88">
            <w:pPr>
              <w:rPr>
                <w:rFonts w:ascii="Times New Roman" w:eastAsia="Calibri" w:hAnsi="Times New Roman" w:cs="Times New Roman"/>
                <w:sz w:val="24"/>
                <w:szCs w:val="24"/>
              </w:rPr>
            </w:pPr>
            <w:r w:rsidRPr="008B40AD">
              <w:rPr>
                <w:rFonts w:ascii="Times New Roman" w:eastAsia="Calibri" w:hAnsi="Times New Roman" w:cs="Times New Roman"/>
                <w:sz w:val="24"/>
                <w:szCs w:val="24"/>
              </w:rPr>
              <w:t>Name of the signatory &amp; Title</w:t>
            </w:r>
          </w:p>
        </w:tc>
        <w:tc>
          <w:tcPr>
            <w:tcW w:w="1747" w:type="pct"/>
            <w:tcBorders>
              <w:left w:val="none" w:sz="4" w:space="0" w:color="000000"/>
              <w:right w:val="single" w:sz="4" w:space="0" w:color="auto"/>
            </w:tcBorders>
            <w:shd w:val="clear" w:color="auto" w:fill="auto"/>
            <w:vAlign w:val="center"/>
          </w:tcPr>
          <w:p w14:paraId="7D50187F" w14:textId="77777777" w:rsidR="00F6285F" w:rsidRPr="008B40AD" w:rsidRDefault="002B0E88">
            <w:pPr>
              <w:rPr>
                <w:rFonts w:ascii="Times New Roman" w:eastAsia="Calibri" w:hAnsi="Times New Roman" w:cs="Times New Roman"/>
                <w:sz w:val="24"/>
                <w:szCs w:val="24"/>
                <w:u w:val="single"/>
              </w:rPr>
            </w:pPr>
            <w:r w:rsidRPr="008B40AD">
              <w:rPr>
                <w:rFonts w:ascii="Times New Roman" w:eastAsia="Calibri" w:hAnsi="Times New Roman" w:cs="Times New Roman"/>
                <w:color w:val="A6A6A6"/>
                <w:sz w:val="24"/>
                <w:szCs w:val="24"/>
              </w:rPr>
              <w:t>Name</w:t>
            </w:r>
          </w:p>
        </w:tc>
        <w:tc>
          <w:tcPr>
            <w:tcW w:w="1432" w:type="pct"/>
            <w:tcBorders>
              <w:left w:val="single" w:sz="4" w:space="0" w:color="auto"/>
            </w:tcBorders>
            <w:shd w:val="clear" w:color="auto" w:fill="auto"/>
            <w:vAlign w:val="center"/>
          </w:tcPr>
          <w:p w14:paraId="04C8B195" w14:textId="77777777" w:rsidR="00F6285F" w:rsidRPr="008B40AD" w:rsidRDefault="002B0E88">
            <w:pPr>
              <w:rPr>
                <w:rFonts w:ascii="Times New Roman" w:eastAsia="Calibri" w:hAnsi="Times New Roman" w:cs="Times New Roman"/>
                <w:sz w:val="24"/>
                <w:szCs w:val="24"/>
                <w:u w:val="single"/>
              </w:rPr>
            </w:pPr>
            <w:r w:rsidRPr="008B40AD">
              <w:rPr>
                <w:rFonts w:ascii="Times New Roman" w:eastAsia="Calibri" w:hAnsi="Times New Roman" w:cs="Times New Roman"/>
                <w:color w:val="A6A6A6"/>
                <w:sz w:val="24"/>
                <w:szCs w:val="24"/>
              </w:rPr>
              <w:t>Title</w:t>
            </w:r>
          </w:p>
        </w:tc>
      </w:tr>
      <w:tr w:rsidR="00F6285F" w:rsidRPr="008B40AD" w14:paraId="18CF3B71" w14:textId="77777777">
        <w:trPr>
          <w:trHeight w:val="770"/>
          <w:jc w:val="center"/>
        </w:trPr>
        <w:tc>
          <w:tcPr>
            <w:tcW w:w="1814" w:type="pct"/>
            <w:shd w:val="clear" w:color="auto" w:fill="E7E6E6"/>
            <w:vAlign w:val="center"/>
          </w:tcPr>
          <w:p w14:paraId="25330F77" w14:textId="77777777" w:rsidR="00F6285F" w:rsidRPr="008B40AD" w:rsidRDefault="002B0E88">
            <w:pPr>
              <w:rPr>
                <w:rFonts w:ascii="Times New Roman" w:eastAsia="Calibri" w:hAnsi="Times New Roman" w:cs="Times New Roman"/>
                <w:sz w:val="24"/>
                <w:szCs w:val="24"/>
              </w:rPr>
            </w:pPr>
            <w:r w:rsidRPr="008B40AD">
              <w:rPr>
                <w:rFonts w:ascii="Times New Roman" w:eastAsia="Calibri" w:hAnsi="Times New Roman" w:cs="Times New Roman"/>
                <w:sz w:val="24"/>
                <w:szCs w:val="24"/>
              </w:rPr>
              <w:t>Bidder’s Official seal</w:t>
            </w:r>
          </w:p>
        </w:tc>
        <w:tc>
          <w:tcPr>
            <w:tcW w:w="3186" w:type="pct"/>
            <w:gridSpan w:val="3"/>
            <w:shd w:val="clear" w:color="auto" w:fill="auto"/>
            <w:vAlign w:val="center"/>
          </w:tcPr>
          <w:p w14:paraId="32E51123" w14:textId="77777777" w:rsidR="00F6285F" w:rsidRPr="008B40AD" w:rsidRDefault="00F6285F">
            <w:pPr>
              <w:rPr>
                <w:rFonts w:ascii="Times New Roman" w:eastAsia="Calibri" w:hAnsi="Times New Roman" w:cs="Times New Roman"/>
                <w:sz w:val="24"/>
                <w:szCs w:val="24"/>
                <w:u w:val="single"/>
              </w:rPr>
            </w:pPr>
          </w:p>
        </w:tc>
      </w:tr>
      <w:tr w:rsidR="00F6285F" w:rsidRPr="008B40AD" w14:paraId="1076A6D1" w14:textId="77777777">
        <w:trPr>
          <w:gridAfter w:val="1"/>
          <w:wAfter w:w="13" w:type="dxa"/>
          <w:trHeight w:val="589"/>
          <w:jc w:val="center"/>
        </w:trPr>
        <w:tc>
          <w:tcPr>
            <w:tcW w:w="1814" w:type="pct"/>
            <w:shd w:val="clear" w:color="auto" w:fill="E7E6E6"/>
            <w:vAlign w:val="center"/>
          </w:tcPr>
          <w:p w14:paraId="61281BB7" w14:textId="77777777" w:rsidR="00F6285F" w:rsidRPr="008B40AD" w:rsidRDefault="002B0E88">
            <w:pPr>
              <w:rPr>
                <w:rFonts w:ascii="Times New Roman" w:eastAsia="Calibri" w:hAnsi="Times New Roman" w:cs="Times New Roman"/>
                <w:sz w:val="24"/>
                <w:szCs w:val="24"/>
              </w:rPr>
            </w:pPr>
            <w:r w:rsidRPr="008B40AD">
              <w:rPr>
                <w:rFonts w:ascii="Times New Roman" w:eastAsia="Calibri" w:hAnsi="Times New Roman" w:cs="Times New Roman"/>
                <w:sz w:val="24"/>
                <w:szCs w:val="24"/>
              </w:rPr>
              <w:t>Place &amp; Date</w:t>
            </w:r>
          </w:p>
        </w:tc>
        <w:tc>
          <w:tcPr>
            <w:tcW w:w="1747" w:type="pct"/>
            <w:tcBorders>
              <w:right w:val="single" w:sz="4" w:space="0" w:color="808080"/>
            </w:tcBorders>
            <w:shd w:val="clear" w:color="auto" w:fill="auto"/>
            <w:vAlign w:val="center"/>
          </w:tcPr>
          <w:p w14:paraId="5ABC2820" w14:textId="77777777" w:rsidR="00F6285F" w:rsidRPr="008B40AD" w:rsidRDefault="002B0E88">
            <w:pPr>
              <w:rPr>
                <w:rFonts w:ascii="Times New Roman" w:eastAsia="Calibri" w:hAnsi="Times New Roman" w:cs="Times New Roman"/>
                <w:sz w:val="24"/>
                <w:szCs w:val="24"/>
                <w:u w:val="single"/>
              </w:rPr>
            </w:pPr>
            <w:r w:rsidRPr="008B40AD">
              <w:rPr>
                <w:rFonts w:ascii="Times New Roman" w:eastAsia="Calibri" w:hAnsi="Times New Roman" w:cs="Times New Roman"/>
                <w:color w:val="A6A6A6"/>
                <w:sz w:val="24"/>
                <w:szCs w:val="24"/>
              </w:rPr>
              <w:t>Place</w:t>
            </w:r>
          </w:p>
        </w:tc>
        <w:tc>
          <w:tcPr>
            <w:tcW w:w="1432" w:type="pct"/>
            <w:tcBorders>
              <w:left w:val="single" w:sz="4" w:space="0" w:color="808080"/>
            </w:tcBorders>
            <w:shd w:val="clear" w:color="auto" w:fill="auto"/>
            <w:vAlign w:val="center"/>
          </w:tcPr>
          <w:p w14:paraId="7F5C3BFF" w14:textId="77777777" w:rsidR="00F6285F" w:rsidRPr="008B40AD" w:rsidRDefault="002B0E88">
            <w:pPr>
              <w:rPr>
                <w:rFonts w:ascii="Times New Roman" w:eastAsia="Calibri" w:hAnsi="Times New Roman" w:cs="Times New Roman"/>
                <w:sz w:val="24"/>
                <w:szCs w:val="24"/>
                <w:u w:val="single"/>
              </w:rPr>
            </w:pPr>
            <w:r w:rsidRPr="008B40AD">
              <w:rPr>
                <w:rFonts w:ascii="Times New Roman" w:eastAsia="Calibri" w:hAnsi="Times New Roman" w:cs="Times New Roman"/>
                <w:color w:val="A6A6A6"/>
                <w:sz w:val="24"/>
                <w:szCs w:val="24"/>
              </w:rPr>
              <w:t>DD-MM-YYYY</w:t>
            </w:r>
          </w:p>
        </w:tc>
      </w:tr>
    </w:tbl>
    <w:p w14:paraId="32EA5919" w14:textId="77777777" w:rsidR="00F6285F" w:rsidRPr="008B40AD" w:rsidRDefault="002B0E88">
      <w:pPr>
        <w:ind w:left="862" w:hanging="862"/>
        <w:rPr>
          <w:rFonts w:ascii="Times New Roman" w:hAnsi="Times New Roman"/>
          <w:sz w:val="24"/>
          <w:szCs w:val="24"/>
        </w:rPr>
      </w:pPr>
      <w:r w:rsidRPr="008B40AD">
        <w:rPr>
          <w:rFonts w:ascii="Times New Roman" w:hAnsi="Times New Roman"/>
          <w:sz w:val="24"/>
          <w:szCs w:val="24"/>
        </w:rPr>
        <w:lastRenderedPageBreak/>
        <w:br w:type="page" w:clear="all"/>
      </w:r>
    </w:p>
    <w:p w14:paraId="6368DE42" w14:textId="77777777" w:rsidR="00F6285F" w:rsidRPr="008B40AD" w:rsidRDefault="00F6285F">
      <w:pPr>
        <w:ind w:left="862" w:hanging="862"/>
        <w:rPr>
          <w:rFonts w:ascii="Times New Roman" w:eastAsia="Times New Roman" w:hAnsi="Times New Roman" w:cs="Times New Roman"/>
          <w:sz w:val="24"/>
          <w:szCs w:val="24"/>
        </w:rPr>
      </w:pPr>
    </w:p>
    <w:p w14:paraId="4923836F" w14:textId="45702A6B" w:rsidR="00F6285F" w:rsidRPr="008B40AD" w:rsidRDefault="002B0E88">
      <w:pPr>
        <w:pStyle w:val="Heading2"/>
        <w:numPr>
          <w:ilvl w:val="0"/>
          <w:numId w:val="0"/>
        </w:numPr>
        <w:tabs>
          <w:tab w:val="left" w:pos="9752"/>
        </w:tabs>
        <w:ind w:left="576"/>
        <w:rPr>
          <w:rFonts w:ascii="Times New Roman" w:hAnsi="Times New Roman" w:cs="Times New Roman"/>
          <w:sz w:val="24"/>
          <w:szCs w:val="24"/>
          <w:lang w:bidi="hi-IN"/>
        </w:rPr>
      </w:pPr>
      <w:bookmarkStart w:id="2535" w:name="_Toc124169493"/>
      <w:bookmarkStart w:id="2536" w:name="_Toc124524441"/>
      <w:bookmarkStart w:id="2537" w:name="_Toc199842516"/>
      <w:r w:rsidRPr="008B40AD">
        <w:rPr>
          <w:rFonts w:ascii="Times New Roman" w:hAnsi="Times New Roman" w:cs="Times New Roman"/>
          <w:sz w:val="24"/>
          <w:szCs w:val="24"/>
          <w:lang w:bidi="hi-IN"/>
        </w:rPr>
        <w:t>Annexure-B1: Bank Guarantee</w:t>
      </w:r>
      <w:bookmarkEnd w:id="2535"/>
      <w:bookmarkEnd w:id="2536"/>
      <w:bookmarkEnd w:id="2537"/>
    </w:p>
    <w:p w14:paraId="72762405" w14:textId="77777777" w:rsidR="00F6285F" w:rsidRPr="008B40AD" w:rsidRDefault="00F6285F">
      <w:pPr>
        <w:tabs>
          <w:tab w:val="left" w:pos="9752"/>
        </w:tabs>
        <w:rPr>
          <w:rFonts w:ascii="Times New Roman" w:hAnsi="Times New Roman" w:cs="Times New Roman"/>
          <w:sz w:val="24"/>
          <w:szCs w:val="24"/>
          <w:lang w:bidi="hi-IN"/>
        </w:rPr>
      </w:pPr>
    </w:p>
    <w:p w14:paraId="3950C6D5" w14:textId="77777777" w:rsidR="00F6285F" w:rsidRPr="008B40AD" w:rsidRDefault="002B0E88">
      <w:pPr>
        <w:jc w:val="center"/>
        <w:rPr>
          <w:rFonts w:ascii="Times New Roman" w:eastAsia="DejaVuSans-Bold" w:hAnsi="Times New Roman" w:cs="Times New Roman"/>
          <w:b/>
          <w:bCs/>
          <w:lang w:bidi="hi-IN"/>
        </w:rPr>
      </w:pPr>
      <w:bookmarkStart w:id="2538" w:name="_Toc124524443"/>
      <w:proofErr w:type="spellStart"/>
      <w:r w:rsidRPr="008B40AD">
        <w:rPr>
          <w:rFonts w:ascii="Times New Roman" w:eastAsia="DejaVuSans-Bold" w:hAnsi="Times New Roman" w:cs="Times New Roman"/>
          <w:b/>
          <w:bCs/>
          <w:lang w:bidi="hi-IN"/>
        </w:rPr>
        <w:t>ePBG</w:t>
      </w:r>
      <w:proofErr w:type="spellEnd"/>
      <w:r w:rsidRPr="008B40AD">
        <w:rPr>
          <w:rFonts w:ascii="Times New Roman" w:eastAsia="DejaVuSans-Bold" w:hAnsi="Times New Roman" w:cs="Times New Roman"/>
          <w:b/>
          <w:bCs/>
          <w:lang w:bidi="hi-IN"/>
        </w:rPr>
        <w:t xml:space="preserve"> Draft Document</w:t>
      </w:r>
    </w:p>
    <w:p w14:paraId="6AE8AC52" w14:textId="77777777" w:rsidR="00F6285F" w:rsidRPr="008B40AD" w:rsidRDefault="00F6285F">
      <w:pPr>
        <w:jc w:val="center"/>
        <w:rPr>
          <w:rFonts w:ascii="Times New Roman" w:eastAsia="DejaVuSans-Bold" w:hAnsi="Times New Roman" w:cs="Times New Roman"/>
          <w:b/>
          <w:bCs/>
          <w:lang w:bidi="hi-IN"/>
        </w:rPr>
      </w:pPr>
    </w:p>
    <w:p w14:paraId="7B27C8E9" w14:textId="77777777" w:rsidR="00F6285F" w:rsidRPr="008B40AD" w:rsidRDefault="002B0E88">
      <w:pPr>
        <w:jc w:val="center"/>
        <w:rPr>
          <w:rFonts w:ascii="Times New Roman" w:eastAsia="DejaVuSans-BoldOblique" w:hAnsi="Times New Roman" w:cs="Times New Roman"/>
          <w:b/>
          <w:bCs/>
          <w:i/>
          <w:iCs/>
          <w:lang w:bidi="hi-IN"/>
        </w:rPr>
      </w:pPr>
      <w:r w:rsidRPr="008B40AD">
        <w:rPr>
          <w:rFonts w:ascii="Times New Roman" w:eastAsia="DejaVuSans-BoldOblique" w:hAnsi="Times New Roman" w:cs="Times New Roman"/>
          <w:b/>
          <w:bCs/>
          <w:i/>
          <w:iCs/>
          <w:lang w:bidi="hi-IN"/>
        </w:rPr>
        <w:t>"(To be on non-judicial stamp paper of appropriate stamp duty value relevant to the place of execution)"</w:t>
      </w:r>
    </w:p>
    <w:p w14:paraId="40538E0D" w14:textId="77777777" w:rsidR="00F6285F" w:rsidRPr="008B40AD" w:rsidRDefault="00F6285F">
      <w:pPr>
        <w:jc w:val="center"/>
        <w:rPr>
          <w:rFonts w:ascii="Times New Roman" w:eastAsia="DejaVuSans-BoldOblique" w:hAnsi="Times New Roman" w:cs="Times New Roman"/>
          <w:b/>
          <w:bCs/>
          <w:i/>
          <w:iCs/>
          <w:lang w:bidi="hi-IN"/>
        </w:rPr>
      </w:pPr>
    </w:p>
    <w:p w14:paraId="607D68DB" w14:textId="77777777" w:rsidR="00F6285F" w:rsidRPr="008B40AD" w:rsidRDefault="002B0E88">
      <w:pPr>
        <w:jc w:val="center"/>
        <w:rPr>
          <w:rFonts w:ascii="Times New Roman" w:eastAsia="DejaVuSans-Bold" w:hAnsi="Times New Roman" w:cs="Times New Roman"/>
          <w:b/>
          <w:bCs/>
          <w:lang w:bidi="hi-IN"/>
        </w:rPr>
      </w:pPr>
      <w:r w:rsidRPr="008B40AD">
        <w:rPr>
          <w:rFonts w:ascii="Times New Roman" w:eastAsia="DejaVuSans-Bold" w:hAnsi="Times New Roman" w:cs="Times New Roman"/>
          <w:b/>
          <w:bCs/>
          <w:lang w:bidi="hi-IN"/>
        </w:rPr>
        <w:t>Bank Guarantee Format for Performance Security</w:t>
      </w:r>
    </w:p>
    <w:p w14:paraId="462C751F" w14:textId="77777777" w:rsidR="00F6285F" w:rsidRPr="008B40AD" w:rsidRDefault="00F6285F">
      <w:pPr>
        <w:rPr>
          <w:rFonts w:ascii="Times New Roman" w:eastAsia="DejaVuSans-Bold" w:hAnsi="Times New Roman" w:cs="Times New Roman"/>
          <w:b/>
          <w:bCs/>
          <w:lang w:bidi="hi-IN"/>
        </w:rPr>
      </w:pPr>
    </w:p>
    <w:p w14:paraId="3295FEC1" w14:textId="77777777" w:rsidR="00F6285F" w:rsidRPr="008B40AD" w:rsidRDefault="002B0E88">
      <w:pPr>
        <w:rPr>
          <w:rFonts w:ascii="Times New Roman" w:eastAsia="DejaVuSans" w:hAnsi="Times New Roman" w:cs="Times New Roman"/>
          <w:b/>
          <w:bCs/>
          <w:lang w:bidi="hi-IN"/>
        </w:rPr>
      </w:pPr>
      <w:r w:rsidRPr="008B40AD">
        <w:rPr>
          <w:rFonts w:ascii="Times New Roman" w:eastAsia="DejaVuSans" w:hAnsi="Times New Roman" w:cs="Times New Roman"/>
          <w:b/>
          <w:bCs/>
          <w:lang w:bidi="hi-IN"/>
        </w:rPr>
        <w:t>Beneficiary:</w:t>
      </w:r>
    </w:p>
    <w:p w14:paraId="3F5AF972" w14:textId="77777777" w:rsidR="00F6285F" w:rsidRPr="008B40AD" w:rsidRDefault="002B0E88">
      <w:pPr>
        <w:rPr>
          <w:rFonts w:ascii="Times New Roman" w:eastAsia="DejaVuSans-Bold" w:hAnsi="Times New Roman" w:cs="Times New Roman"/>
          <w:b/>
          <w:bCs/>
          <w:lang w:bidi="hi-IN"/>
        </w:rPr>
      </w:pPr>
      <w:r w:rsidRPr="008B40AD">
        <w:rPr>
          <w:rFonts w:ascii="Times New Roman" w:eastAsia="DejaVuSans-Bold" w:hAnsi="Times New Roman" w:cs="Times New Roman"/>
          <w:b/>
          <w:bCs/>
          <w:lang w:bidi="hi-IN"/>
        </w:rPr>
        <w:t>Project Director</w:t>
      </w:r>
    </w:p>
    <w:p w14:paraId="20206142" w14:textId="77777777" w:rsidR="00F6285F" w:rsidRPr="008B40AD" w:rsidRDefault="002B0E88">
      <w:pPr>
        <w:rPr>
          <w:rFonts w:ascii="Times New Roman" w:eastAsia="DejaVuSans-Bold" w:hAnsi="Times New Roman" w:cs="Times New Roman"/>
          <w:b/>
          <w:bCs/>
          <w:lang w:bidi="hi-IN"/>
        </w:rPr>
      </w:pPr>
      <w:r w:rsidRPr="008B40AD">
        <w:rPr>
          <w:rFonts w:ascii="Times New Roman" w:eastAsia="DejaVuSans-Bold" w:hAnsi="Times New Roman" w:cs="Times New Roman"/>
          <w:b/>
          <w:bCs/>
          <w:lang w:bidi="hi-IN"/>
        </w:rPr>
        <w:t>ITER-INDIA, INSTITUTE FOR PLASMA RESEARCH</w:t>
      </w:r>
    </w:p>
    <w:p w14:paraId="153FE876" w14:textId="77777777" w:rsidR="00F6285F" w:rsidRPr="008B40AD" w:rsidRDefault="002B0E88">
      <w:pPr>
        <w:rPr>
          <w:rFonts w:ascii="Times New Roman" w:eastAsia="DejaVuSans-Bold" w:hAnsi="Times New Roman" w:cs="Times New Roman"/>
          <w:b/>
          <w:bCs/>
          <w:lang w:bidi="hi-IN"/>
        </w:rPr>
      </w:pPr>
      <w:r w:rsidRPr="008B40AD">
        <w:rPr>
          <w:rFonts w:ascii="Times New Roman" w:eastAsia="DejaVuSans-Bold" w:hAnsi="Times New Roman" w:cs="Times New Roman"/>
          <w:b/>
          <w:bCs/>
          <w:lang w:bidi="hi-IN"/>
        </w:rPr>
        <w:t>BLOCK A SANGATH SKYZ BHAT-MOTERA ROAD,</w:t>
      </w:r>
    </w:p>
    <w:p w14:paraId="4FC5B548" w14:textId="77777777" w:rsidR="00F6285F" w:rsidRPr="008B40AD" w:rsidRDefault="002B0E88">
      <w:pPr>
        <w:rPr>
          <w:rFonts w:ascii="Times New Roman" w:eastAsia="DejaVuSans-Bold" w:hAnsi="Times New Roman" w:cs="Times New Roman"/>
          <w:b/>
          <w:bCs/>
          <w:lang w:bidi="hi-IN"/>
        </w:rPr>
      </w:pPr>
      <w:r w:rsidRPr="008B40AD">
        <w:rPr>
          <w:rFonts w:ascii="Times New Roman" w:eastAsia="DejaVuSans-Bold" w:hAnsi="Times New Roman" w:cs="Times New Roman"/>
          <w:b/>
          <w:bCs/>
          <w:lang w:bidi="hi-IN"/>
        </w:rPr>
        <w:t>KOTESHWAR,</w:t>
      </w:r>
    </w:p>
    <w:p w14:paraId="6EC870C2" w14:textId="77777777" w:rsidR="00F6285F" w:rsidRPr="008B40AD" w:rsidRDefault="002B0E88">
      <w:pPr>
        <w:rPr>
          <w:rFonts w:ascii="Times New Roman" w:eastAsia="DejaVuSans-Bold" w:hAnsi="Times New Roman" w:cs="Times New Roman"/>
          <w:b/>
          <w:bCs/>
          <w:lang w:bidi="hi-IN"/>
        </w:rPr>
      </w:pPr>
      <w:r w:rsidRPr="008B40AD">
        <w:rPr>
          <w:rFonts w:ascii="Times New Roman" w:eastAsia="DejaVuSans-Bold" w:hAnsi="Times New Roman" w:cs="Times New Roman"/>
          <w:b/>
          <w:bCs/>
          <w:lang w:bidi="hi-IN"/>
        </w:rPr>
        <w:t>AHMEDABAD - 380005</w:t>
      </w:r>
    </w:p>
    <w:p w14:paraId="1A9AA802" w14:textId="77777777" w:rsidR="00F6285F" w:rsidRPr="008B40AD" w:rsidRDefault="002B0E88">
      <w:pPr>
        <w:rPr>
          <w:rFonts w:ascii="Times New Roman" w:eastAsia="DejaVuSans" w:hAnsi="Times New Roman" w:cs="Times New Roman"/>
          <w:lang w:bidi="hi-IN"/>
        </w:rPr>
      </w:pPr>
      <w:r w:rsidRPr="008B40AD">
        <w:rPr>
          <w:rFonts w:ascii="Times New Roman" w:eastAsia="DejaVuSans" w:hAnsi="Times New Roman" w:cs="Times New Roman"/>
          <w:lang w:bidi="hi-IN"/>
        </w:rPr>
        <w:t>(hereinafter referred to as Beneficiary)</w:t>
      </w:r>
    </w:p>
    <w:p w14:paraId="3A2C0D00" w14:textId="77777777" w:rsidR="00F6285F" w:rsidRPr="008B40AD" w:rsidRDefault="00F6285F">
      <w:pPr>
        <w:spacing w:line="480" w:lineRule="auto"/>
        <w:rPr>
          <w:rFonts w:ascii="Times New Roman" w:eastAsia="DejaVuSans" w:hAnsi="Times New Roman" w:cs="Times New Roman"/>
          <w:lang w:bidi="hi-IN"/>
        </w:rPr>
      </w:pPr>
    </w:p>
    <w:p w14:paraId="46FB7C49" w14:textId="77777777" w:rsidR="00F6285F" w:rsidRPr="008B40AD" w:rsidRDefault="002B0E88">
      <w:pPr>
        <w:spacing w:line="480" w:lineRule="auto"/>
        <w:rPr>
          <w:rFonts w:ascii="Times New Roman" w:eastAsia="DejaVuSans" w:hAnsi="Times New Roman" w:cs="Times New Roman"/>
          <w:lang w:bidi="hi-IN"/>
        </w:rPr>
      </w:pPr>
      <w:r w:rsidRPr="008B40AD">
        <w:rPr>
          <w:rFonts w:ascii="Times New Roman" w:eastAsia="DejaVuSans" w:hAnsi="Times New Roman" w:cs="Times New Roman"/>
          <w:lang w:bidi="hi-IN"/>
        </w:rPr>
        <w:t>Date: .................. [ date of issue of BG] (To be filled by issuing bank) .....................</w:t>
      </w:r>
    </w:p>
    <w:p w14:paraId="38DBDAB5" w14:textId="77777777" w:rsidR="00F6285F" w:rsidRPr="008B40AD" w:rsidRDefault="002B0E88">
      <w:pPr>
        <w:spacing w:line="480" w:lineRule="auto"/>
        <w:rPr>
          <w:rFonts w:ascii="Times New Roman" w:eastAsia="DejaVuSans" w:hAnsi="Times New Roman" w:cs="Times New Roman"/>
          <w:lang w:bidi="hi-IN"/>
        </w:rPr>
      </w:pPr>
      <w:r w:rsidRPr="008B40AD">
        <w:rPr>
          <w:rFonts w:ascii="Times New Roman" w:eastAsia="DejaVuSans" w:hAnsi="Times New Roman" w:cs="Times New Roman"/>
          <w:lang w:bidi="hi-IN"/>
        </w:rPr>
        <w:t>PERFORMANCE BANK GUARANTEE No.: .................. [ guarantee number] (To be filled by issuing bank)</w:t>
      </w:r>
    </w:p>
    <w:p w14:paraId="65621197" w14:textId="77777777" w:rsidR="00F6285F" w:rsidRPr="008B40AD" w:rsidRDefault="002B0E88">
      <w:pPr>
        <w:spacing w:line="480" w:lineRule="auto"/>
        <w:rPr>
          <w:rFonts w:ascii="Times New Roman" w:eastAsia="DejaVuSans-Bold" w:hAnsi="Times New Roman" w:cs="Times New Roman"/>
          <w:b/>
          <w:bCs/>
          <w:lang w:bidi="hi-IN"/>
        </w:rPr>
      </w:pPr>
      <w:r w:rsidRPr="008B40AD">
        <w:rPr>
          <w:rFonts w:ascii="Times New Roman" w:eastAsia="DejaVuSans" w:hAnsi="Times New Roman" w:cs="Times New Roman"/>
          <w:lang w:bidi="hi-IN"/>
        </w:rPr>
        <w:t xml:space="preserve">PERFORMANCE BANK GUARANTEE Amount: Rs </w:t>
      </w:r>
      <w:r w:rsidRPr="008B40AD">
        <w:rPr>
          <w:rFonts w:ascii="Times New Roman" w:eastAsia="DejaVuSans-Bold" w:hAnsi="Times New Roman" w:cs="Times New Roman"/>
          <w:b/>
          <w:bCs/>
          <w:lang w:bidi="hi-IN"/>
        </w:rPr>
        <w:t>………. (In words ……………………………)</w:t>
      </w:r>
    </w:p>
    <w:p w14:paraId="7E49C4C3" w14:textId="77777777" w:rsidR="00F6285F" w:rsidRPr="008B40AD" w:rsidRDefault="002B0E88">
      <w:pPr>
        <w:spacing w:line="480" w:lineRule="auto"/>
        <w:rPr>
          <w:rFonts w:ascii="Times New Roman" w:eastAsia="DejaVuSans-Bold" w:hAnsi="Times New Roman" w:cs="Times New Roman"/>
          <w:b/>
          <w:bCs/>
          <w:lang w:bidi="hi-IN"/>
        </w:rPr>
      </w:pPr>
      <w:r w:rsidRPr="008B40AD">
        <w:rPr>
          <w:rFonts w:ascii="Times New Roman" w:eastAsia="DejaVuSans" w:hAnsi="Times New Roman" w:cs="Times New Roman"/>
          <w:lang w:bidi="hi-IN"/>
        </w:rPr>
        <w:t xml:space="preserve">Contract No.: </w:t>
      </w:r>
      <w:r w:rsidRPr="008B40AD">
        <w:rPr>
          <w:rFonts w:ascii="Times New Roman" w:eastAsia="DejaVuSans-Bold" w:hAnsi="Times New Roman" w:cs="Times New Roman"/>
          <w:b/>
          <w:bCs/>
          <w:lang w:bidi="hi-IN"/>
        </w:rPr>
        <w:t>………………….</w:t>
      </w:r>
    </w:p>
    <w:p w14:paraId="6F0E7728" w14:textId="77777777" w:rsidR="00F6285F" w:rsidRPr="008B40AD" w:rsidRDefault="002B0E88">
      <w:pPr>
        <w:spacing w:line="480" w:lineRule="auto"/>
        <w:rPr>
          <w:rFonts w:ascii="Times New Roman" w:eastAsia="DejaVuSans-Bold" w:hAnsi="Times New Roman" w:cs="Times New Roman"/>
          <w:b/>
          <w:bCs/>
          <w:lang w:bidi="hi-IN"/>
        </w:rPr>
      </w:pPr>
      <w:r w:rsidRPr="008B40AD">
        <w:rPr>
          <w:rFonts w:ascii="Times New Roman" w:eastAsia="DejaVuSans" w:hAnsi="Times New Roman" w:cs="Times New Roman"/>
          <w:lang w:bidi="hi-IN"/>
        </w:rPr>
        <w:t xml:space="preserve">Bid Number: </w:t>
      </w:r>
      <w:r w:rsidRPr="008B40AD">
        <w:rPr>
          <w:rFonts w:ascii="Times New Roman" w:eastAsia="DejaVuSans-Bold" w:hAnsi="Times New Roman" w:cs="Times New Roman"/>
          <w:b/>
          <w:bCs/>
          <w:lang w:bidi="hi-IN"/>
        </w:rPr>
        <w:t>………………….</w:t>
      </w:r>
    </w:p>
    <w:p w14:paraId="18FE1F5D" w14:textId="77777777" w:rsidR="00F6285F" w:rsidRPr="008B40AD" w:rsidRDefault="002B0E88">
      <w:pPr>
        <w:spacing w:line="480" w:lineRule="auto"/>
        <w:rPr>
          <w:rFonts w:ascii="Times New Roman" w:eastAsia="DejaVuSans" w:hAnsi="Times New Roman" w:cs="Times New Roman"/>
          <w:b/>
          <w:bCs/>
          <w:lang w:bidi="hi-IN"/>
        </w:rPr>
      </w:pPr>
      <w:r w:rsidRPr="008B40AD">
        <w:rPr>
          <w:rFonts w:ascii="Times New Roman" w:eastAsia="DejaVuSans" w:hAnsi="Times New Roman" w:cs="Times New Roman"/>
          <w:b/>
          <w:bCs/>
          <w:lang w:bidi="hi-IN"/>
        </w:rPr>
        <w:t>Applicant / Seller:</w:t>
      </w:r>
    </w:p>
    <w:p w14:paraId="6805E090" w14:textId="77777777" w:rsidR="00F6285F" w:rsidRPr="008B40AD" w:rsidRDefault="002B0E88">
      <w:pPr>
        <w:spacing w:line="480" w:lineRule="auto"/>
        <w:rPr>
          <w:rFonts w:ascii="Times New Roman" w:eastAsia="DejaVuSans-Bold" w:hAnsi="Times New Roman" w:cs="Times New Roman"/>
          <w:lang w:bidi="hi-IN"/>
        </w:rPr>
      </w:pPr>
      <w:r w:rsidRPr="008B40AD">
        <w:rPr>
          <w:rFonts w:ascii="Times New Roman" w:eastAsia="DejaVuSans-Bold" w:hAnsi="Times New Roman" w:cs="Times New Roman"/>
          <w:lang w:bidi="hi-IN"/>
        </w:rPr>
        <w:t>[Name &amp; Address of Contractor]</w:t>
      </w:r>
    </w:p>
    <w:p w14:paraId="4484F3D7" w14:textId="77777777" w:rsidR="00F6285F" w:rsidRPr="008B40AD" w:rsidRDefault="002B0E88">
      <w:pPr>
        <w:spacing w:line="480" w:lineRule="auto"/>
        <w:rPr>
          <w:rFonts w:ascii="Times New Roman" w:eastAsia="DejaVuSans" w:hAnsi="Times New Roman" w:cs="Times New Roman"/>
          <w:lang w:bidi="hi-IN"/>
        </w:rPr>
      </w:pPr>
      <w:r w:rsidRPr="008B40AD">
        <w:rPr>
          <w:rFonts w:ascii="Times New Roman" w:eastAsia="DejaVuSans" w:hAnsi="Times New Roman" w:cs="Times New Roman"/>
          <w:lang w:bidi="hi-IN"/>
        </w:rPr>
        <w:t xml:space="preserve">Guarantor: .... [ name and address of the issuing Bank] (To be filled by issuing </w:t>
      </w:r>
      <w:proofErr w:type="gramStart"/>
      <w:r w:rsidRPr="008B40AD">
        <w:rPr>
          <w:rFonts w:ascii="Times New Roman" w:eastAsia="DejaVuSans" w:hAnsi="Times New Roman" w:cs="Times New Roman"/>
          <w:lang w:bidi="hi-IN"/>
        </w:rPr>
        <w:t>bank).................</w:t>
      </w:r>
      <w:proofErr w:type="gramEnd"/>
    </w:p>
    <w:p w14:paraId="3B8B5ECA" w14:textId="77777777" w:rsidR="00F6285F" w:rsidRPr="008B40AD" w:rsidRDefault="00F6285F">
      <w:pPr>
        <w:rPr>
          <w:rFonts w:ascii="Times New Roman" w:eastAsia="DejaVuSans" w:hAnsi="Times New Roman" w:cs="Times New Roman"/>
          <w:lang w:bidi="hi-IN"/>
        </w:rPr>
      </w:pPr>
    </w:p>
    <w:p w14:paraId="6CC0437F" w14:textId="77777777" w:rsidR="00F6285F" w:rsidRPr="008B40AD" w:rsidRDefault="002B0E88">
      <w:pPr>
        <w:spacing w:after="240"/>
        <w:rPr>
          <w:rFonts w:ascii="Times New Roman" w:eastAsia="DejaVuSans" w:hAnsi="Times New Roman" w:cs="Times New Roman"/>
          <w:lang w:bidi="hi-IN"/>
        </w:rPr>
      </w:pPr>
      <w:r w:rsidRPr="008B40AD">
        <w:rPr>
          <w:rFonts w:ascii="Times New Roman" w:eastAsia="DejaVuSans" w:hAnsi="Times New Roman" w:cs="Times New Roman"/>
          <w:lang w:bidi="hi-IN"/>
        </w:rPr>
        <w:t>1. The Applicant / Seller named above has entered into above referred contract with the Beneficiary for the supply of Goods and / or Services as defined in the said contract. According to the conditions of the Contract, a performance security is required to be furnished by the Seller to the Beneficiary for due performance of the contract.</w:t>
      </w:r>
    </w:p>
    <w:p w14:paraId="26EA505B" w14:textId="77777777" w:rsidR="00F6285F" w:rsidRPr="008B40AD" w:rsidRDefault="002B0E88">
      <w:pPr>
        <w:spacing w:after="240"/>
        <w:rPr>
          <w:rFonts w:ascii="Times New Roman" w:eastAsia="DejaVuSans" w:hAnsi="Times New Roman" w:cs="Times New Roman"/>
          <w:lang w:bidi="hi-IN"/>
        </w:rPr>
      </w:pPr>
      <w:r w:rsidRPr="008B40AD">
        <w:rPr>
          <w:rFonts w:ascii="Times New Roman" w:eastAsia="DejaVuSans" w:hAnsi="Times New Roman" w:cs="Times New Roman"/>
          <w:lang w:bidi="hi-IN"/>
        </w:rPr>
        <w:t xml:space="preserve">2. At the request of the Applicant, we as Guarantor, hereby irrevocably undertake to pay the Beneficiary any sum or sums not exceeding in total an amount of </w:t>
      </w:r>
      <w:r w:rsidRPr="008B40AD">
        <w:rPr>
          <w:rFonts w:ascii="Times New Roman" w:eastAsia="DejaVuSans" w:hAnsi="Times New Roman" w:cs="Times New Roman"/>
          <w:b/>
          <w:bCs/>
          <w:lang w:bidi="hi-IN"/>
        </w:rPr>
        <w:t>Rs.</w:t>
      </w:r>
      <w:r w:rsidRPr="008B40AD">
        <w:rPr>
          <w:rFonts w:ascii="Times New Roman" w:eastAsia="DejaVuSans" w:hAnsi="Times New Roman" w:cs="Times New Roman"/>
          <w:lang w:bidi="hi-IN"/>
        </w:rPr>
        <w:t xml:space="preserve"> </w:t>
      </w:r>
      <w:r w:rsidRPr="008B40AD">
        <w:rPr>
          <w:rFonts w:ascii="Times New Roman" w:eastAsia="DejaVuSans-Bold" w:hAnsi="Times New Roman" w:cs="Times New Roman"/>
          <w:b/>
          <w:bCs/>
          <w:lang w:bidi="hi-IN"/>
        </w:rPr>
        <w:t>………. (in words: …………………)</w:t>
      </w:r>
      <w:r w:rsidRPr="008B40AD">
        <w:rPr>
          <w:rFonts w:ascii="Times New Roman" w:eastAsia="DejaVuSans" w:hAnsi="Times New Roman" w:cs="Times New Roman"/>
          <w:lang w:bidi="hi-IN"/>
        </w:rPr>
        <w:t>, upon receipt by us of the Beneficiary's demand stating that the Applicant is in breach of its obligation(s) under the Contract, without the Beneficiary needing to prove or to show grounds for your demand or the sum specified therein.</w:t>
      </w:r>
    </w:p>
    <w:p w14:paraId="06197839" w14:textId="77777777" w:rsidR="00F6285F" w:rsidRPr="008B40AD" w:rsidRDefault="002B0E88">
      <w:pPr>
        <w:spacing w:after="240"/>
        <w:rPr>
          <w:rFonts w:ascii="Times New Roman" w:eastAsia="DejaVuSans-Bold" w:hAnsi="Times New Roman" w:cs="Times New Roman"/>
          <w:b/>
          <w:bCs/>
          <w:lang w:bidi="hi-IN"/>
        </w:rPr>
      </w:pPr>
      <w:r w:rsidRPr="008B40AD">
        <w:rPr>
          <w:rFonts w:ascii="Times New Roman" w:eastAsia="DejaVuSans" w:hAnsi="Times New Roman" w:cs="Times New Roman"/>
          <w:lang w:bidi="hi-IN"/>
        </w:rPr>
        <w:t xml:space="preserve">3.We do hereby undertake to pay the amount due and payable under this Guarantee without any demur, merely on a demand from the Beneficiary. Any such demand made on the Bank shall be conclusive as regards the amount due and payable by the Bank under this Guarantee. However, our liability under this guarantee shall be restricted to an amount not exceeding </w:t>
      </w:r>
      <w:r w:rsidRPr="008B40AD">
        <w:rPr>
          <w:rFonts w:ascii="Times New Roman" w:eastAsia="DejaVuSans" w:hAnsi="Times New Roman" w:cs="Times New Roman"/>
          <w:b/>
          <w:bCs/>
          <w:lang w:bidi="hi-IN"/>
        </w:rPr>
        <w:t>Rs.</w:t>
      </w:r>
      <w:r w:rsidRPr="008B40AD">
        <w:rPr>
          <w:rFonts w:ascii="Times New Roman" w:eastAsia="DejaVuSans" w:hAnsi="Times New Roman" w:cs="Times New Roman"/>
          <w:lang w:bidi="hi-IN"/>
        </w:rPr>
        <w:t xml:space="preserve"> </w:t>
      </w:r>
      <w:r w:rsidRPr="008B40AD">
        <w:rPr>
          <w:rFonts w:ascii="Times New Roman" w:eastAsia="DejaVuSans-Bold" w:hAnsi="Times New Roman" w:cs="Times New Roman"/>
          <w:b/>
          <w:bCs/>
          <w:lang w:bidi="hi-IN"/>
        </w:rPr>
        <w:t>………. (in words: …………………)</w:t>
      </w:r>
    </w:p>
    <w:p w14:paraId="1A25C8EC" w14:textId="77777777" w:rsidR="00F6285F" w:rsidRPr="008B40AD" w:rsidRDefault="002B0E88">
      <w:pPr>
        <w:spacing w:after="240"/>
        <w:rPr>
          <w:rFonts w:ascii="Times New Roman" w:eastAsia="DejaVuSans" w:hAnsi="Times New Roman" w:cs="Times New Roman"/>
          <w:lang w:bidi="hi-IN"/>
        </w:rPr>
      </w:pPr>
      <w:r w:rsidRPr="008B40AD">
        <w:rPr>
          <w:rFonts w:ascii="Times New Roman" w:eastAsia="DejaVuSans" w:hAnsi="Times New Roman" w:cs="Times New Roman"/>
          <w:lang w:bidi="hi-IN"/>
        </w:rPr>
        <w:lastRenderedPageBreak/>
        <w:t>4.We undertake to pay the Beneficiary any money so demanded not withstanding any dispute or disputes raised by Seller(s)in any suit or proceeding pending before any Court or Tribunal relating thereto liability under this present being absolute and unequivocal.</w:t>
      </w:r>
    </w:p>
    <w:p w14:paraId="3699D1A3" w14:textId="77777777" w:rsidR="00F6285F" w:rsidRPr="008B40AD" w:rsidRDefault="002B0E88">
      <w:pPr>
        <w:spacing w:after="240"/>
        <w:rPr>
          <w:rFonts w:ascii="Times New Roman" w:eastAsia="DejaVuSans" w:hAnsi="Times New Roman" w:cs="Times New Roman"/>
          <w:lang w:bidi="hi-IN"/>
        </w:rPr>
      </w:pPr>
      <w:r w:rsidRPr="008B40AD">
        <w:rPr>
          <w:rFonts w:ascii="Times New Roman" w:eastAsia="DejaVuSans" w:hAnsi="Times New Roman" w:cs="Times New Roman"/>
          <w:lang w:bidi="hi-IN"/>
        </w:rPr>
        <w:t>5.The payment so made by us under this Bond shall be a valid discharge of our liability for payment thereunder and the Seller (s) shall have no claim against us for making such payment.</w:t>
      </w:r>
    </w:p>
    <w:p w14:paraId="460C3421" w14:textId="77777777" w:rsidR="00F6285F" w:rsidRPr="008B40AD" w:rsidRDefault="002B0E88">
      <w:pPr>
        <w:spacing w:after="240"/>
        <w:rPr>
          <w:rFonts w:ascii="Times New Roman" w:eastAsia="DejaVuSans" w:hAnsi="Times New Roman" w:cs="Times New Roman"/>
          <w:lang w:bidi="hi-IN"/>
        </w:rPr>
      </w:pPr>
      <w:r w:rsidRPr="008B40AD">
        <w:rPr>
          <w:rFonts w:ascii="Times New Roman" w:eastAsia="DejaVuSans" w:hAnsi="Times New Roman" w:cs="Times New Roman"/>
          <w:lang w:bidi="hi-IN"/>
        </w:rPr>
        <w:t>6.We further agree that the Guarantee here in contained shall remain in full force and effect during the period that would be taken for the performance of the said Contract including Guarantee/ Warrantee period and that it shall continue to be enforceable till all the dues of the Beneficiary under or by virtue of the said Contract have been fully paid and its claims satisfied or discharged.</w:t>
      </w:r>
    </w:p>
    <w:p w14:paraId="5D38AEA1" w14:textId="77777777" w:rsidR="00F6285F" w:rsidRPr="008B40AD" w:rsidRDefault="002B0E88">
      <w:pPr>
        <w:spacing w:after="240"/>
        <w:rPr>
          <w:rFonts w:ascii="Times New Roman" w:eastAsia="DejaVuSans" w:hAnsi="Times New Roman" w:cs="Times New Roman"/>
          <w:lang w:bidi="hi-IN"/>
        </w:rPr>
      </w:pPr>
      <w:r w:rsidRPr="008B40AD">
        <w:rPr>
          <w:rFonts w:ascii="Times New Roman" w:eastAsia="DejaVuSans" w:hAnsi="Times New Roman" w:cs="Times New Roman"/>
          <w:lang w:bidi="hi-IN"/>
        </w:rPr>
        <w:t xml:space="preserve">7.We further agree with Beneficiary that the Beneficiary shall have the fullest liberty without our consent and without affecting in any manner our obligations hereunder to vary any of the terms and condition of the said Contractor to extend time of performance by the said Seller(s) from time to time or to postpone any time or from time to time powers exercisable by the Beneficiary against the said Seller(s) and to forbear or enforce any of the terms and condition relating to the said Contract and we shall not be relieved from our liability by reason of any such variation, or only extension being granted to the said Seller(s) or for any </w:t>
      </w:r>
      <w:proofErr w:type="spellStart"/>
      <w:r w:rsidRPr="008B40AD">
        <w:rPr>
          <w:rFonts w:ascii="Times New Roman" w:eastAsia="DejaVuSans" w:hAnsi="Times New Roman" w:cs="Times New Roman"/>
          <w:lang w:bidi="hi-IN"/>
        </w:rPr>
        <w:t>forbearance,act</w:t>
      </w:r>
      <w:proofErr w:type="spellEnd"/>
      <w:r w:rsidRPr="008B40AD">
        <w:rPr>
          <w:rFonts w:ascii="Times New Roman" w:eastAsia="DejaVuSans" w:hAnsi="Times New Roman" w:cs="Times New Roman"/>
          <w:lang w:bidi="hi-IN"/>
        </w:rPr>
        <w:t xml:space="preserve"> or omission on the part of the Beneficiary or any indulgence by the Beneficiary to the said Seller(s) or by any such matter or thing whatsoever which under the law relating to sureties would, but for this provision, have effect of so relieving us.</w:t>
      </w:r>
    </w:p>
    <w:p w14:paraId="62902BC1" w14:textId="77777777" w:rsidR="00F6285F" w:rsidRPr="008B40AD" w:rsidRDefault="002B0E88">
      <w:pPr>
        <w:spacing w:after="240"/>
        <w:rPr>
          <w:rFonts w:ascii="Times New Roman" w:eastAsia="DejaVuSans" w:hAnsi="Times New Roman" w:cs="Times New Roman"/>
          <w:lang w:bidi="hi-IN"/>
        </w:rPr>
      </w:pPr>
      <w:r w:rsidRPr="008B40AD">
        <w:rPr>
          <w:rFonts w:ascii="Times New Roman" w:eastAsia="DejaVuSans" w:hAnsi="Times New Roman" w:cs="Times New Roman"/>
          <w:lang w:bidi="hi-IN"/>
        </w:rPr>
        <w:t xml:space="preserve">8.Notwithstanding anything contained herein above our liability under the Guarantee is restricted to </w:t>
      </w:r>
      <w:r w:rsidRPr="008B40AD">
        <w:rPr>
          <w:rFonts w:ascii="Times New Roman" w:eastAsia="DejaVuSans" w:hAnsi="Times New Roman" w:cs="Times New Roman"/>
          <w:b/>
          <w:bCs/>
          <w:lang w:bidi="hi-IN"/>
        </w:rPr>
        <w:t>Rs.</w:t>
      </w:r>
      <w:r w:rsidRPr="008B40AD">
        <w:rPr>
          <w:rFonts w:ascii="Times New Roman" w:eastAsia="DejaVuSans" w:hAnsi="Times New Roman" w:cs="Times New Roman"/>
          <w:lang w:bidi="hi-IN"/>
        </w:rPr>
        <w:t xml:space="preserve"> </w:t>
      </w:r>
      <w:r w:rsidRPr="008B40AD">
        <w:rPr>
          <w:rFonts w:ascii="Times New Roman" w:eastAsia="DejaVuSans-Bold" w:hAnsi="Times New Roman" w:cs="Times New Roman"/>
          <w:b/>
          <w:bCs/>
          <w:lang w:bidi="hi-IN"/>
        </w:rPr>
        <w:t xml:space="preserve">………. (in words: …………………) </w:t>
      </w:r>
      <w:r w:rsidRPr="008B40AD">
        <w:rPr>
          <w:rFonts w:ascii="Times New Roman" w:eastAsia="DejaVuSans" w:hAnsi="Times New Roman" w:cs="Times New Roman"/>
          <w:lang w:bidi="hi-IN"/>
        </w:rPr>
        <w:t>and shall remain in force until ………</w:t>
      </w:r>
      <w:proofErr w:type="gramStart"/>
      <w:r w:rsidRPr="008B40AD">
        <w:rPr>
          <w:rFonts w:ascii="Times New Roman" w:eastAsia="DejaVuSans" w:hAnsi="Times New Roman" w:cs="Times New Roman"/>
          <w:lang w:bidi="hi-IN"/>
        </w:rPr>
        <w:t>… .</w:t>
      </w:r>
      <w:proofErr w:type="gramEnd"/>
    </w:p>
    <w:p w14:paraId="4FEB8013" w14:textId="77777777" w:rsidR="00F6285F" w:rsidRPr="008B40AD" w:rsidRDefault="002B0E88">
      <w:pPr>
        <w:spacing w:after="240"/>
        <w:rPr>
          <w:rFonts w:ascii="Times New Roman" w:eastAsia="DejaVuSans" w:hAnsi="Times New Roman" w:cs="Times New Roman"/>
          <w:lang w:bidi="hi-IN"/>
        </w:rPr>
      </w:pPr>
      <w:r w:rsidRPr="008B40AD">
        <w:rPr>
          <w:rFonts w:ascii="Times New Roman" w:eastAsia="DejaVuSans" w:hAnsi="Times New Roman" w:cs="Times New Roman"/>
          <w:lang w:bidi="hi-IN"/>
        </w:rPr>
        <w:t>9.This Guarantee will not be discharge due to be change in the constitution of the Bank or the Seller (s).</w:t>
      </w:r>
    </w:p>
    <w:p w14:paraId="189D4780" w14:textId="77777777" w:rsidR="00F6285F" w:rsidRPr="008B40AD" w:rsidRDefault="002B0E88">
      <w:pPr>
        <w:spacing w:after="240"/>
        <w:rPr>
          <w:rFonts w:ascii="Times New Roman" w:eastAsia="DejaVuSans" w:hAnsi="Times New Roman" w:cs="Times New Roman"/>
          <w:lang w:bidi="hi-IN"/>
        </w:rPr>
      </w:pPr>
      <w:r w:rsidRPr="008B40AD">
        <w:rPr>
          <w:rFonts w:ascii="Times New Roman" w:eastAsia="DejaVuSans" w:hAnsi="Times New Roman" w:cs="Times New Roman"/>
          <w:lang w:bidi="hi-IN"/>
        </w:rPr>
        <w:t>10.We lastly undertake not to revoke this Guarantee during its currency except with the previous consent of the Beneficiary in writing.</w:t>
      </w:r>
    </w:p>
    <w:p w14:paraId="64CCB0DF" w14:textId="77777777" w:rsidR="00F6285F" w:rsidRPr="008B40AD" w:rsidRDefault="00F6285F">
      <w:pPr>
        <w:rPr>
          <w:rFonts w:ascii="Times New Roman" w:hAnsi="Times New Roman" w:cs="Times New Roman"/>
        </w:rPr>
      </w:pPr>
    </w:p>
    <w:p w14:paraId="1BAA3DC5" w14:textId="77777777" w:rsidR="00F6285F" w:rsidRPr="008B40AD" w:rsidRDefault="002B0E88">
      <w:pPr>
        <w:spacing w:after="240"/>
        <w:jc w:val="right"/>
        <w:rPr>
          <w:rFonts w:ascii="Times New Roman" w:eastAsia="DejaVuSans" w:hAnsi="Times New Roman" w:cs="Times New Roman"/>
          <w:lang w:bidi="hi-IN"/>
        </w:rPr>
      </w:pPr>
      <w:r w:rsidRPr="008B40AD">
        <w:rPr>
          <w:rFonts w:ascii="Times New Roman" w:eastAsia="DejaVuSans" w:hAnsi="Times New Roman" w:cs="Times New Roman"/>
          <w:lang w:bidi="hi-IN"/>
        </w:rPr>
        <w:t>Dated .................</w:t>
      </w:r>
    </w:p>
    <w:p w14:paraId="6D10717A" w14:textId="77777777" w:rsidR="00F6285F" w:rsidRPr="008B40AD" w:rsidRDefault="002B0E88">
      <w:pPr>
        <w:spacing w:after="240"/>
        <w:jc w:val="right"/>
        <w:rPr>
          <w:rFonts w:ascii="Times New Roman" w:eastAsia="DejaVuSans" w:hAnsi="Times New Roman" w:cs="Times New Roman"/>
          <w:lang w:bidi="hi-IN"/>
        </w:rPr>
      </w:pPr>
      <w:r w:rsidRPr="008B40AD">
        <w:rPr>
          <w:rFonts w:ascii="Times New Roman" w:eastAsia="DejaVuSans" w:hAnsi="Times New Roman" w:cs="Times New Roman"/>
          <w:lang w:bidi="hi-IN"/>
        </w:rPr>
        <w:t>For...........................................................................</w:t>
      </w:r>
    </w:p>
    <w:p w14:paraId="2ADE3707" w14:textId="77777777" w:rsidR="00F6285F" w:rsidRPr="008B40AD" w:rsidRDefault="002B0E88">
      <w:pPr>
        <w:spacing w:after="240"/>
        <w:jc w:val="right"/>
        <w:rPr>
          <w:rFonts w:ascii="Times New Roman" w:eastAsia="DejaVuSans" w:hAnsi="Times New Roman" w:cs="Times New Roman"/>
          <w:lang w:bidi="hi-IN"/>
        </w:rPr>
      </w:pPr>
      <w:r w:rsidRPr="008B40AD">
        <w:rPr>
          <w:rFonts w:ascii="Times New Roman" w:eastAsia="DejaVuSans" w:hAnsi="Times New Roman" w:cs="Times New Roman"/>
          <w:lang w:bidi="hi-IN"/>
        </w:rPr>
        <w:t>(Indicate the name of the Bank)</w:t>
      </w:r>
    </w:p>
    <w:p w14:paraId="29F1DBFD" w14:textId="77777777" w:rsidR="00F6285F" w:rsidRPr="008B40AD" w:rsidRDefault="002B0E88">
      <w:pPr>
        <w:spacing w:after="240"/>
        <w:jc w:val="right"/>
        <w:rPr>
          <w:rFonts w:ascii="Times New Roman" w:eastAsia="DejaVuSans" w:hAnsi="Times New Roman" w:cs="Times New Roman"/>
          <w:lang w:bidi="hi-IN"/>
        </w:rPr>
      </w:pPr>
      <w:r w:rsidRPr="008B40AD">
        <w:rPr>
          <w:rFonts w:ascii="Times New Roman" w:eastAsia="DejaVuSans" w:hAnsi="Times New Roman" w:cs="Times New Roman"/>
          <w:lang w:bidi="hi-IN"/>
        </w:rPr>
        <w:t>Signature..................................................................</w:t>
      </w:r>
    </w:p>
    <w:p w14:paraId="3E914796" w14:textId="77777777" w:rsidR="00F6285F" w:rsidRPr="008B40AD" w:rsidRDefault="002B0E88">
      <w:pPr>
        <w:spacing w:after="240"/>
        <w:jc w:val="right"/>
        <w:rPr>
          <w:rFonts w:ascii="Times New Roman" w:eastAsia="DejaVuSans" w:hAnsi="Times New Roman" w:cs="Times New Roman"/>
          <w:lang w:bidi="hi-IN"/>
        </w:rPr>
      </w:pPr>
      <w:r w:rsidRPr="008B40AD">
        <w:rPr>
          <w:rFonts w:ascii="Times New Roman" w:eastAsia="DejaVuSans" w:hAnsi="Times New Roman" w:cs="Times New Roman"/>
          <w:lang w:bidi="hi-IN"/>
        </w:rPr>
        <w:t>Name of the Officer.................................................</w:t>
      </w:r>
    </w:p>
    <w:p w14:paraId="667414B0" w14:textId="77777777" w:rsidR="00F6285F" w:rsidRPr="008B40AD" w:rsidRDefault="002B0E88">
      <w:pPr>
        <w:spacing w:after="240"/>
        <w:jc w:val="right"/>
        <w:rPr>
          <w:rFonts w:ascii="Times New Roman" w:eastAsia="DejaVuSans" w:hAnsi="Times New Roman" w:cs="Times New Roman"/>
          <w:lang w:bidi="hi-IN"/>
        </w:rPr>
      </w:pPr>
      <w:r w:rsidRPr="008B40AD">
        <w:rPr>
          <w:rFonts w:ascii="Times New Roman" w:eastAsia="DejaVuSans" w:hAnsi="Times New Roman" w:cs="Times New Roman"/>
          <w:lang w:bidi="hi-IN"/>
        </w:rPr>
        <w:t>Designation of the officer .......................................</w:t>
      </w:r>
    </w:p>
    <w:p w14:paraId="0E4AA3EB" w14:textId="77777777" w:rsidR="00F6285F" w:rsidRPr="008B40AD" w:rsidRDefault="002B0E88">
      <w:pPr>
        <w:spacing w:after="240"/>
        <w:jc w:val="right"/>
        <w:rPr>
          <w:rFonts w:ascii="Times New Roman" w:eastAsia="DejaVuSans" w:hAnsi="Times New Roman" w:cs="Times New Roman"/>
          <w:lang w:bidi="hi-IN"/>
        </w:rPr>
      </w:pPr>
      <w:r w:rsidRPr="008B40AD">
        <w:rPr>
          <w:rFonts w:ascii="Times New Roman" w:eastAsia="DejaVuSans" w:hAnsi="Times New Roman" w:cs="Times New Roman"/>
          <w:lang w:bidi="hi-IN"/>
        </w:rPr>
        <w:t>Code no ...................................................................</w:t>
      </w:r>
    </w:p>
    <w:p w14:paraId="607F2B23" w14:textId="77777777" w:rsidR="00F6285F" w:rsidRPr="008B40AD" w:rsidRDefault="002B0E88">
      <w:pPr>
        <w:spacing w:after="240"/>
        <w:jc w:val="right"/>
        <w:rPr>
          <w:rFonts w:ascii="Times New Roman" w:eastAsia="DejaVuSans" w:hAnsi="Times New Roman" w:cs="Times New Roman"/>
          <w:lang w:bidi="hi-IN"/>
        </w:rPr>
      </w:pPr>
      <w:r w:rsidRPr="008B40AD">
        <w:rPr>
          <w:rFonts w:ascii="Times New Roman" w:eastAsia="DejaVuSans" w:hAnsi="Times New Roman" w:cs="Times New Roman"/>
          <w:lang w:bidi="hi-IN"/>
        </w:rPr>
        <w:t>Name of the Bank and Branch.................................</w:t>
      </w:r>
    </w:p>
    <w:p w14:paraId="09A6C379" w14:textId="77777777" w:rsidR="00F6285F" w:rsidRPr="008B40AD" w:rsidRDefault="002B0E88">
      <w:pPr>
        <w:ind w:left="862" w:hanging="862"/>
        <w:rPr>
          <w:rFonts w:ascii="Times New Roman" w:eastAsia="DejaVuSans" w:hAnsi="Times New Roman" w:cs="Times New Roman"/>
          <w:lang w:bidi="hi-IN"/>
        </w:rPr>
      </w:pPr>
      <w:r w:rsidRPr="008B40AD">
        <w:rPr>
          <w:rFonts w:ascii="Times New Roman" w:eastAsia="DejaVuSans" w:hAnsi="Times New Roman" w:cs="Times New Roman"/>
          <w:lang w:bidi="hi-IN"/>
        </w:rPr>
        <w:br w:type="page" w:clear="all"/>
      </w:r>
    </w:p>
    <w:p w14:paraId="5DA59FB2" w14:textId="77777777" w:rsidR="00F6285F" w:rsidRPr="008B40AD" w:rsidRDefault="002B0E88">
      <w:pPr>
        <w:pStyle w:val="Heading2"/>
        <w:numPr>
          <w:ilvl w:val="0"/>
          <w:numId w:val="0"/>
        </w:numPr>
        <w:tabs>
          <w:tab w:val="left" w:pos="9752"/>
        </w:tabs>
        <w:ind w:left="576"/>
        <w:rPr>
          <w:rFonts w:ascii="Times New Roman" w:hAnsi="Times New Roman" w:cs="Times New Roman"/>
          <w:sz w:val="24"/>
          <w:szCs w:val="24"/>
          <w:lang w:bidi="hi-IN"/>
        </w:rPr>
      </w:pPr>
      <w:bookmarkStart w:id="2539" w:name="_Toc199842517"/>
      <w:r w:rsidRPr="008B40AD">
        <w:rPr>
          <w:rFonts w:ascii="Times New Roman" w:hAnsi="Times New Roman" w:cs="Times New Roman"/>
          <w:sz w:val="24"/>
          <w:szCs w:val="24"/>
          <w:lang w:bidi="hi-IN"/>
        </w:rPr>
        <w:lastRenderedPageBreak/>
        <w:t>Annexure-B2: Commercial Compliance Sheet</w:t>
      </w:r>
      <w:bookmarkEnd w:id="2539"/>
    </w:p>
    <w:tbl>
      <w:tblPr>
        <w:tblW w:w="10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6660"/>
        <w:gridCol w:w="2070"/>
      </w:tblGrid>
      <w:tr w:rsidR="00F6285F" w:rsidRPr="008B40AD" w14:paraId="0387B998" w14:textId="77777777">
        <w:trPr>
          <w:trHeight w:val="300"/>
        </w:trPr>
        <w:tc>
          <w:tcPr>
            <w:tcW w:w="1615" w:type="dxa"/>
            <w:shd w:val="clear" w:color="000000" w:fill="FFFF00"/>
            <w:noWrap/>
            <w:vAlign w:val="bottom"/>
          </w:tcPr>
          <w:p w14:paraId="35EC45FB"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DejaVuSans" w:hAnsi="Times New Roman" w:cs="Times New Roman"/>
                <w:lang w:bidi="hi-IN"/>
              </w:rPr>
              <w:br w:type="page" w:clear="all"/>
            </w:r>
            <w:r w:rsidRPr="008B40AD">
              <w:rPr>
                <w:rFonts w:ascii="Times New Roman" w:eastAsia="Times New Roman" w:hAnsi="Times New Roman" w:cs="Times New Roman"/>
                <w:color w:val="000000"/>
                <w:lang w:val="en-US" w:bidi="hi-IN"/>
              </w:rPr>
              <w:t>Section No.</w:t>
            </w:r>
          </w:p>
        </w:tc>
        <w:tc>
          <w:tcPr>
            <w:tcW w:w="6660" w:type="dxa"/>
            <w:shd w:val="clear" w:color="000000" w:fill="FFFF00"/>
            <w:vAlign w:val="bottom"/>
          </w:tcPr>
          <w:p w14:paraId="4445919D"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Description</w:t>
            </w:r>
          </w:p>
        </w:tc>
        <w:tc>
          <w:tcPr>
            <w:tcW w:w="2070" w:type="dxa"/>
            <w:shd w:val="clear" w:color="000000" w:fill="FFFF00"/>
            <w:noWrap/>
            <w:vAlign w:val="bottom"/>
          </w:tcPr>
          <w:p w14:paraId="3BF00F4C"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Bidders Compliance (Yes/No)</w:t>
            </w:r>
          </w:p>
        </w:tc>
      </w:tr>
      <w:tr w:rsidR="00F6285F" w:rsidRPr="008B40AD" w14:paraId="4ED4BE95" w14:textId="77777777">
        <w:trPr>
          <w:trHeight w:val="386"/>
        </w:trPr>
        <w:tc>
          <w:tcPr>
            <w:tcW w:w="8275" w:type="dxa"/>
            <w:gridSpan w:val="2"/>
            <w:shd w:val="clear" w:color="auto" w:fill="auto"/>
            <w:noWrap/>
            <w:vAlign w:val="bottom"/>
          </w:tcPr>
          <w:p w14:paraId="08E7ADAD"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Section-A: Essential Eligibility Criteria, Instructions to Bidders and Unpriced Bid Format</w:t>
            </w:r>
          </w:p>
        </w:tc>
        <w:tc>
          <w:tcPr>
            <w:tcW w:w="2070" w:type="dxa"/>
            <w:shd w:val="clear" w:color="auto" w:fill="auto"/>
            <w:noWrap/>
            <w:vAlign w:val="bottom"/>
          </w:tcPr>
          <w:p w14:paraId="3AFE74D4"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6D7D8C75" w14:textId="77777777">
        <w:trPr>
          <w:trHeight w:val="300"/>
        </w:trPr>
        <w:tc>
          <w:tcPr>
            <w:tcW w:w="1615" w:type="dxa"/>
            <w:shd w:val="clear" w:color="auto" w:fill="auto"/>
            <w:noWrap/>
            <w:vAlign w:val="bottom"/>
          </w:tcPr>
          <w:p w14:paraId="52A0449A"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1</w:t>
            </w:r>
          </w:p>
        </w:tc>
        <w:tc>
          <w:tcPr>
            <w:tcW w:w="6660" w:type="dxa"/>
            <w:shd w:val="clear" w:color="auto" w:fill="auto"/>
            <w:vAlign w:val="bottom"/>
          </w:tcPr>
          <w:p w14:paraId="6974A60E"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Essential Eligibility Criteria</w:t>
            </w:r>
          </w:p>
        </w:tc>
        <w:tc>
          <w:tcPr>
            <w:tcW w:w="2070" w:type="dxa"/>
            <w:shd w:val="clear" w:color="auto" w:fill="auto"/>
            <w:noWrap/>
            <w:vAlign w:val="bottom"/>
          </w:tcPr>
          <w:p w14:paraId="3B134652"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4AFC5792" w14:textId="77777777">
        <w:trPr>
          <w:trHeight w:val="300"/>
        </w:trPr>
        <w:tc>
          <w:tcPr>
            <w:tcW w:w="1615" w:type="dxa"/>
            <w:shd w:val="clear" w:color="auto" w:fill="auto"/>
            <w:noWrap/>
            <w:vAlign w:val="bottom"/>
          </w:tcPr>
          <w:p w14:paraId="04824816"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2</w:t>
            </w:r>
          </w:p>
        </w:tc>
        <w:tc>
          <w:tcPr>
            <w:tcW w:w="6660" w:type="dxa"/>
            <w:shd w:val="clear" w:color="auto" w:fill="auto"/>
            <w:vAlign w:val="bottom"/>
          </w:tcPr>
          <w:p w14:paraId="151436E8"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Bid Submission Content, Format &amp; Instructions</w:t>
            </w:r>
          </w:p>
        </w:tc>
        <w:tc>
          <w:tcPr>
            <w:tcW w:w="2070" w:type="dxa"/>
            <w:shd w:val="clear" w:color="auto" w:fill="auto"/>
            <w:noWrap/>
            <w:vAlign w:val="bottom"/>
          </w:tcPr>
          <w:p w14:paraId="438B1DA0"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46E702C8" w14:textId="77777777">
        <w:trPr>
          <w:trHeight w:val="300"/>
        </w:trPr>
        <w:tc>
          <w:tcPr>
            <w:tcW w:w="1615" w:type="dxa"/>
            <w:shd w:val="clear" w:color="auto" w:fill="auto"/>
            <w:noWrap/>
            <w:vAlign w:val="bottom"/>
          </w:tcPr>
          <w:p w14:paraId="4DB84AB7"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2.1</w:t>
            </w:r>
          </w:p>
        </w:tc>
        <w:tc>
          <w:tcPr>
            <w:tcW w:w="6660" w:type="dxa"/>
            <w:shd w:val="clear" w:color="auto" w:fill="auto"/>
            <w:vAlign w:val="bottom"/>
          </w:tcPr>
          <w:p w14:paraId="32171DAE"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Techno-commercial bid submission</w:t>
            </w:r>
          </w:p>
        </w:tc>
        <w:tc>
          <w:tcPr>
            <w:tcW w:w="2070" w:type="dxa"/>
            <w:shd w:val="clear" w:color="auto" w:fill="auto"/>
            <w:noWrap/>
            <w:vAlign w:val="bottom"/>
          </w:tcPr>
          <w:p w14:paraId="3BDA75D3"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65F00252" w14:textId="77777777">
        <w:trPr>
          <w:trHeight w:val="300"/>
        </w:trPr>
        <w:tc>
          <w:tcPr>
            <w:tcW w:w="1615" w:type="dxa"/>
            <w:shd w:val="clear" w:color="auto" w:fill="auto"/>
            <w:noWrap/>
            <w:vAlign w:val="bottom"/>
          </w:tcPr>
          <w:p w14:paraId="27629869"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2.2</w:t>
            </w:r>
          </w:p>
        </w:tc>
        <w:tc>
          <w:tcPr>
            <w:tcW w:w="6660" w:type="dxa"/>
            <w:shd w:val="clear" w:color="auto" w:fill="auto"/>
            <w:vAlign w:val="bottom"/>
          </w:tcPr>
          <w:p w14:paraId="0C7DC140"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Price bid submission</w:t>
            </w:r>
          </w:p>
        </w:tc>
        <w:tc>
          <w:tcPr>
            <w:tcW w:w="2070" w:type="dxa"/>
            <w:shd w:val="clear" w:color="auto" w:fill="auto"/>
            <w:noWrap/>
            <w:vAlign w:val="bottom"/>
          </w:tcPr>
          <w:p w14:paraId="4F6B6434"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339D4B99" w14:textId="77777777">
        <w:trPr>
          <w:trHeight w:val="300"/>
        </w:trPr>
        <w:tc>
          <w:tcPr>
            <w:tcW w:w="1615" w:type="dxa"/>
            <w:shd w:val="clear" w:color="auto" w:fill="auto"/>
            <w:noWrap/>
            <w:vAlign w:val="bottom"/>
          </w:tcPr>
          <w:p w14:paraId="4395DF0D"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3</w:t>
            </w:r>
          </w:p>
        </w:tc>
        <w:tc>
          <w:tcPr>
            <w:tcW w:w="6660" w:type="dxa"/>
            <w:shd w:val="clear" w:color="auto" w:fill="auto"/>
            <w:vAlign w:val="bottom"/>
          </w:tcPr>
          <w:p w14:paraId="679AD8B3"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Annexures</w:t>
            </w:r>
          </w:p>
        </w:tc>
        <w:tc>
          <w:tcPr>
            <w:tcW w:w="2070" w:type="dxa"/>
            <w:shd w:val="clear" w:color="auto" w:fill="auto"/>
            <w:noWrap/>
            <w:vAlign w:val="bottom"/>
          </w:tcPr>
          <w:p w14:paraId="3A784935"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5049E027" w14:textId="77777777">
        <w:trPr>
          <w:trHeight w:val="300"/>
        </w:trPr>
        <w:tc>
          <w:tcPr>
            <w:tcW w:w="1615" w:type="dxa"/>
            <w:shd w:val="clear" w:color="auto" w:fill="auto"/>
            <w:noWrap/>
            <w:vAlign w:val="bottom"/>
          </w:tcPr>
          <w:p w14:paraId="346A0227"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3.1</w:t>
            </w:r>
          </w:p>
        </w:tc>
        <w:tc>
          <w:tcPr>
            <w:tcW w:w="6660" w:type="dxa"/>
            <w:shd w:val="clear" w:color="auto" w:fill="auto"/>
            <w:vAlign w:val="bottom"/>
          </w:tcPr>
          <w:p w14:paraId="61E15647"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Annexure-A1: General Particulars of the Bidder</w:t>
            </w:r>
          </w:p>
        </w:tc>
        <w:tc>
          <w:tcPr>
            <w:tcW w:w="2070" w:type="dxa"/>
            <w:shd w:val="clear" w:color="auto" w:fill="auto"/>
            <w:noWrap/>
            <w:vAlign w:val="bottom"/>
          </w:tcPr>
          <w:p w14:paraId="1CB7BFE8"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2A2087A6" w14:textId="77777777">
        <w:trPr>
          <w:trHeight w:val="300"/>
        </w:trPr>
        <w:tc>
          <w:tcPr>
            <w:tcW w:w="1615" w:type="dxa"/>
            <w:shd w:val="clear" w:color="auto" w:fill="auto"/>
            <w:noWrap/>
            <w:vAlign w:val="bottom"/>
          </w:tcPr>
          <w:p w14:paraId="3D290CD6"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3.2</w:t>
            </w:r>
          </w:p>
        </w:tc>
        <w:tc>
          <w:tcPr>
            <w:tcW w:w="6660" w:type="dxa"/>
            <w:shd w:val="clear" w:color="auto" w:fill="auto"/>
            <w:vAlign w:val="bottom"/>
          </w:tcPr>
          <w:p w14:paraId="6ADE5152"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Annexure-A2: Unpriced Bid Format</w:t>
            </w:r>
          </w:p>
        </w:tc>
        <w:tc>
          <w:tcPr>
            <w:tcW w:w="2070" w:type="dxa"/>
            <w:shd w:val="clear" w:color="auto" w:fill="auto"/>
            <w:noWrap/>
            <w:vAlign w:val="bottom"/>
          </w:tcPr>
          <w:p w14:paraId="6DE29FFC"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25EFFA15" w14:textId="77777777">
        <w:trPr>
          <w:trHeight w:val="300"/>
        </w:trPr>
        <w:tc>
          <w:tcPr>
            <w:tcW w:w="1615" w:type="dxa"/>
            <w:shd w:val="clear" w:color="auto" w:fill="auto"/>
            <w:noWrap/>
            <w:vAlign w:val="bottom"/>
          </w:tcPr>
          <w:p w14:paraId="3D00C3F2"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3.3</w:t>
            </w:r>
          </w:p>
        </w:tc>
        <w:tc>
          <w:tcPr>
            <w:tcW w:w="6660" w:type="dxa"/>
            <w:shd w:val="clear" w:color="auto" w:fill="auto"/>
            <w:vAlign w:val="bottom"/>
          </w:tcPr>
          <w:p w14:paraId="6169F02E"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Annexure-A3: Letter for Acceptance of Tender</w:t>
            </w:r>
          </w:p>
        </w:tc>
        <w:tc>
          <w:tcPr>
            <w:tcW w:w="2070" w:type="dxa"/>
            <w:shd w:val="clear" w:color="auto" w:fill="auto"/>
            <w:noWrap/>
            <w:vAlign w:val="bottom"/>
          </w:tcPr>
          <w:p w14:paraId="383009AD"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665C0CAC" w14:textId="77777777">
        <w:trPr>
          <w:trHeight w:val="278"/>
        </w:trPr>
        <w:tc>
          <w:tcPr>
            <w:tcW w:w="1615" w:type="dxa"/>
            <w:shd w:val="clear" w:color="auto" w:fill="auto"/>
            <w:noWrap/>
            <w:vAlign w:val="bottom"/>
          </w:tcPr>
          <w:p w14:paraId="0259AF01"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3.4</w:t>
            </w:r>
          </w:p>
        </w:tc>
        <w:tc>
          <w:tcPr>
            <w:tcW w:w="6660" w:type="dxa"/>
            <w:shd w:val="clear" w:color="auto" w:fill="auto"/>
            <w:vAlign w:val="bottom"/>
          </w:tcPr>
          <w:p w14:paraId="459B75C1"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Annexure-A4: Self Certification under preference to Make in India order</w:t>
            </w:r>
          </w:p>
        </w:tc>
        <w:tc>
          <w:tcPr>
            <w:tcW w:w="2070" w:type="dxa"/>
            <w:shd w:val="clear" w:color="auto" w:fill="auto"/>
            <w:noWrap/>
            <w:vAlign w:val="bottom"/>
          </w:tcPr>
          <w:p w14:paraId="78015663"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4CFC01EC" w14:textId="77777777">
        <w:trPr>
          <w:trHeight w:val="600"/>
        </w:trPr>
        <w:tc>
          <w:tcPr>
            <w:tcW w:w="1615" w:type="dxa"/>
            <w:shd w:val="clear" w:color="auto" w:fill="auto"/>
            <w:noWrap/>
            <w:vAlign w:val="bottom"/>
          </w:tcPr>
          <w:p w14:paraId="745F144C"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3.5</w:t>
            </w:r>
          </w:p>
        </w:tc>
        <w:tc>
          <w:tcPr>
            <w:tcW w:w="6660" w:type="dxa"/>
            <w:shd w:val="clear" w:color="auto" w:fill="auto"/>
            <w:vAlign w:val="bottom"/>
          </w:tcPr>
          <w:p w14:paraId="7E9AA470"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Annexure-A5: Self-declaration by Bidder of a country sharing/not sharing land border with India</w:t>
            </w:r>
          </w:p>
        </w:tc>
        <w:tc>
          <w:tcPr>
            <w:tcW w:w="2070" w:type="dxa"/>
            <w:shd w:val="clear" w:color="auto" w:fill="auto"/>
            <w:noWrap/>
            <w:vAlign w:val="bottom"/>
          </w:tcPr>
          <w:p w14:paraId="0DA34E35"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5BBA4CCB" w14:textId="77777777">
        <w:trPr>
          <w:trHeight w:val="300"/>
        </w:trPr>
        <w:tc>
          <w:tcPr>
            <w:tcW w:w="8275" w:type="dxa"/>
            <w:gridSpan w:val="2"/>
            <w:shd w:val="clear" w:color="auto" w:fill="auto"/>
            <w:noWrap/>
            <w:vAlign w:val="bottom"/>
          </w:tcPr>
          <w:p w14:paraId="7AE29D30"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Section-B:  Terms and Conditions of the Contract</w:t>
            </w:r>
          </w:p>
        </w:tc>
        <w:tc>
          <w:tcPr>
            <w:tcW w:w="2070" w:type="dxa"/>
            <w:shd w:val="clear" w:color="auto" w:fill="auto"/>
            <w:noWrap/>
            <w:vAlign w:val="bottom"/>
          </w:tcPr>
          <w:p w14:paraId="62B52E33"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69FD23BB" w14:textId="77777777">
        <w:trPr>
          <w:trHeight w:val="300"/>
        </w:trPr>
        <w:tc>
          <w:tcPr>
            <w:tcW w:w="1615" w:type="dxa"/>
            <w:shd w:val="clear" w:color="auto" w:fill="auto"/>
            <w:noWrap/>
            <w:vAlign w:val="bottom"/>
          </w:tcPr>
          <w:p w14:paraId="1520E1AA"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1</w:t>
            </w:r>
          </w:p>
        </w:tc>
        <w:tc>
          <w:tcPr>
            <w:tcW w:w="6660" w:type="dxa"/>
            <w:shd w:val="clear" w:color="auto" w:fill="auto"/>
            <w:vAlign w:val="bottom"/>
          </w:tcPr>
          <w:p w14:paraId="297DE909"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Terms and Conditions of the Contract (TCC) / Purchase Order</w:t>
            </w:r>
          </w:p>
        </w:tc>
        <w:tc>
          <w:tcPr>
            <w:tcW w:w="2070" w:type="dxa"/>
            <w:shd w:val="clear" w:color="auto" w:fill="auto"/>
            <w:noWrap/>
            <w:vAlign w:val="bottom"/>
          </w:tcPr>
          <w:p w14:paraId="5E61D389"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574FA5A2" w14:textId="77777777">
        <w:trPr>
          <w:trHeight w:val="300"/>
        </w:trPr>
        <w:tc>
          <w:tcPr>
            <w:tcW w:w="1615" w:type="dxa"/>
            <w:shd w:val="clear" w:color="auto" w:fill="auto"/>
            <w:noWrap/>
            <w:vAlign w:val="bottom"/>
          </w:tcPr>
          <w:p w14:paraId="2F50AB87"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1.1</w:t>
            </w:r>
          </w:p>
        </w:tc>
        <w:tc>
          <w:tcPr>
            <w:tcW w:w="6660" w:type="dxa"/>
            <w:shd w:val="clear" w:color="auto" w:fill="auto"/>
            <w:vAlign w:val="bottom"/>
          </w:tcPr>
          <w:p w14:paraId="44D137C7"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General provisions of the Contract</w:t>
            </w:r>
          </w:p>
        </w:tc>
        <w:tc>
          <w:tcPr>
            <w:tcW w:w="2070" w:type="dxa"/>
            <w:shd w:val="clear" w:color="auto" w:fill="auto"/>
            <w:noWrap/>
            <w:vAlign w:val="bottom"/>
          </w:tcPr>
          <w:p w14:paraId="2955B00D"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6B09C17F" w14:textId="77777777">
        <w:trPr>
          <w:trHeight w:val="300"/>
        </w:trPr>
        <w:tc>
          <w:tcPr>
            <w:tcW w:w="1615" w:type="dxa"/>
            <w:shd w:val="clear" w:color="auto" w:fill="auto"/>
            <w:noWrap/>
            <w:vAlign w:val="bottom"/>
          </w:tcPr>
          <w:p w14:paraId="2592198F"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1.2</w:t>
            </w:r>
          </w:p>
        </w:tc>
        <w:tc>
          <w:tcPr>
            <w:tcW w:w="6660" w:type="dxa"/>
            <w:shd w:val="clear" w:color="auto" w:fill="auto"/>
            <w:vAlign w:val="bottom"/>
          </w:tcPr>
          <w:p w14:paraId="70EB5764"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The Purchaser</w:t>
            </w:r>
          </w:p>
        </w:tc>
        <w:tc>
          <w:tcPr>
            <w:tcW w:w="2070" w:type="dxa"/>
            <w:shd w:val="clear" w:color="auto" w:fill="auto"/>
            <w:noWrap/>
            <w:vAlign w:val="bottom"/>
          </w:tcPr>
          <w:p w14:paraId="0F848C5F"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67208F50" w14:textId="77777777">
        <w:trPr>
          <w:trHeight w:val="300"/>
        </w:trPr>
        <w:tc>
          <w:tcPr>
            <w:tcW w:w="1615" w:type="dxa"/>
            <w:shd w:val="clear" w:color="auto" w:fill="auto"/>
            <w:noWrap/>
            <w:vAlign w:val="bottom"/>
          </w:tcPr>
          <w:p w14:paraId="70510CAF"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1.3</w:t>
            </w:r>
          </w:p>
        </w:tc>
        <w:tc>
          <w:tcPr>
            <w:tcW w:w="6660" w:type="dxa"/>
            <w:shd w:val="clear" w:color="auto" w:fill="auto"/>
            <w:vAlign w:val="bottom"/>
          </w:tcPr>
          <w:p w14:paraId="706096F9"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The Contractor/Supplier</w:t>
            </w:r>
          </w:p>
        </w:tc>
        <w:tc>
          <w:tcPr>
            <w:tcW w:w="2070" w:type="dxa"/>
            <w:shd w:val="clear" w:color="auto" w:fill="auto"/>
            <w:noWrap/>
            <w:vAlign w:val="bottom"/>
          </w:tcPr>
          <w:p w14:paraId="448CC2F8"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03A9756E" w14:textId="77777777">
        <w:trPr>
          <w:trHeight w:val="300"/>
        </w:trPr>
        <w:tc>
          <w:tcPr>
            <w:tcW w:w="1615" w:type="dxa"/>
            <w:shd w:val="clear" w:color="auto" w:fill="auto"/>
            <w:noWrap/>
            <w:vAlign w:val="bottom"/>
          </w:tcPr>
          <w:p w14:paraId="6726ED7E"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1.4</w:t>
            </w:r>
          </w:p>
        </w:tc>
        <w:tc>
          <w:tcPr>
            <w:tcW w:w="6660" w:type="dxa"/>
            <w:shd w:val="clear" w:color="auto" w:fill="auto"/>
            <w:vAlign w:val="bottom"/>
          </w:tcPr>
          <w:p w14:paraId="5B71D729"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Contract/Purchase Order Work Scope and Completion Time</w:t>
            </w:r>
          </w:p>
        </w:tc>
        <w:tc>
          <w:tcPr>
            <w:tcW w:w="2070" w:type="dxa"/>
            <w:shd w:val="clear" w:color="auto" w:fill="auto"/>
            <w:noWrap/>
            <w:vAlign w:val="bottom"/>
          </w:tcPr>
          <w:p w14:paraId="39581850"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0102E0D5" w14:textId="77777777">
        <w:trPr>
          <w:trHeight w:val="300"/>
        </w:trPr>
        <w:tc>
          <w:tcPr>
            <w:tcW w:w="1615" w:type="dxa"/>
            <w:shd w:val="clear" w:color="auto" w:fill="auto"/>
            <w:noWrap/>
            <w:vAlign w:val="bottom"/>
          </w:tcPr>
          <w:p w14:paraId="170AB190"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1.5</w:t>
            </w:r>
          </w:p>
        </w:tc>
        <w:tc>
          <w:tcPr>
            <w:tcW w:w="6660" w:type="dxa"/>
            <w:shd w:val="clear" w:color="auto" w:fill="auto"/>
            <w:vAlign w:val="bottom"/>
          </w:tcPr>
          <w:p w14:paraId="104AA86C"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Free Issue Material (FIM):</w:t>
            </w:r>
          </w:p>
        </w:tc>
        <w:tc>
          <w:tcPr>
            <w:tcW w:w="2070" w:type="dxa"/>
            <w:shd w:val="clear" w:color="auto" w:fill="auto"/>
            <w:noWrap/>
            <w:vAlign w:val="bottom"/>
          </w:tcPr>
          <w:p w14:paraId="1B2BF92D"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19E624A8" w14:textId="77777777">
        <w:trPr>
          <w:trHeight w:val="269"/>
        </w:trPr>
        <w:tc>
          <w:tcPr>
            <w:tcW w:w="1615" w:type="dxa"/>
            <w:shd w:val="clear" w:color="auto" w:fill="auto"/>
            <w:noWrap/>
            <w:vAlign w:val="bottom"/>
          </w:tcPr>
          <w:p w14:paraId="667808AB"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1.6</w:t>
            </w:r>
          </w:p>
        </w:tc>
        <w:tc>
          <w:tcPr>
            <w:tcW w:w="6660" w:type="dxa"/>
            <w:shd w:val="clear" w:color="auto" w:fill="auto"/>
            <w:vAlign w:val="bottom"/>
          </w:tcPr>
          <w:p w14:paraId="25F1784B"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Contract/Purchase Order Price, Guarantee, Payment and Recoveries</w:t>
            </w:r>
          </w:p>
        </w:tc>
        <w:tc>
          <w:tcPr>
            <w:tcW w:w="2070" w:type="dxa"/>
            <w:shd w:val="clear" w:color="auto" w:fill="auto"/>
            <w:noWrap/>
            <w:vAlign w:val="bottom"/>
          </w:tcPr>
          <w:p w14:paraId="3BA090F7"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781123FB" w14:textId="77777777">
        <w:trPr>
          <w:trHeight w:val="300"/>
        </w:trPr>
        <w:tc>
          <w:tcPr>
            <w:tcW w:w="1615" w:type="dxa"/>
            <w:shd w:val="clear" w:color="auto" w:fill="auto"/>
            <w:noWrap/>
            <w:vAlign w:val="bottom"/>
          </w:tcPr>
          <w:p w14:paraId="2D18FB1A"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1.7</w:t>
            </w:r>
          </w:p>
        </w:tc>
        <w:tc>
          <w:tcPr>
            <w:tcW w:w="6660" w:type="dxa"/>
            <w:shd w:val="clear" w:color="auto" w:fill="auto"/>
            <w:vAlign w:val="bottom"/>
          </w:tcPr>
          <w:p w14:paraId="3265E585"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Inspections and Dispatch Clearance</w:t>
            </w:r>
          </w:p>
        </w:tc>
        <w:tc>
          <w:tcPr>
            <w:tcW w:w="2070" w:type="dxa"/>
            <w:shd w:val="clear" w:color="auto" w:fill="auto"/>
            <w:noWrap/>
            <w:vAlign w:val="bottom"/>
          </w:tcPr>
          <w:p w14:paraId="0A22E753"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0F1A3532" w14:textId="77777777">
        <w:trPr>
          <w:trHeight w:val="300"/>
        </w:trPr>
        <w:tc>
          <w:tcPr>
            <w:tcW w:w="1615" w:type="dxa"/>
            <w:shd w:val="clear" w:color="auto" w:fill="auto"/>
            <w:noWrap/>
            <w:vAlign w:val="bottom"/>
          </w:tcPr>
          <w:p w14:paraId="449E434D"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1.8</w:t>
            </w:r>
          </w:p>
        </w:tc>
        <w:tc>
          <w:tcPr>
            <w:tcW w:w="6660" w:type="dxa"/>
            <w:shd w:val="clear" w:color="auto" w:fill="auto"/>
            <w:vAlign w:val="bottom"/>
          </w:tcPr>
          <w:p w14:paraId="0688C934"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Packing, Labelling, Insurance and Delivery Instructions</w:t>
            </w:r>
          </w:p>
        </w:tc>
        <w:tc>
          <w:tcPr>
            <w:tcW w:w="2070" w:type="dxa"/>
            <w:shd w:val="clear" w:color="auto" w:fill="auto"/>
            <w:noWrap/>
            <w:vAlign w:val="bottom"/>
          </w:tcPr>
          <w:p w14:paraId="489B7667"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04994417" w14:textId="77777777">
        <w:trPr>
          <w:trHeight w:val="300"/>
        </w:trPr>
        <w:tc>
          <w:tcPr>
            <w:tcW w:w="1615" w:type="dxa"/>
            <w:shd w:val="clear" w:color="auto" w:fill="auto"/>
            <w:noWrap/>
            <w:vAlign w:val="bottom"/>
          </w:tcPr>
          <w:p w14:paraId="7B778897"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1.9</w:t>
            </w:r>
          </w:p>
        </w:tc>
        <w:tc>
          <w:tcPr>
            <w:tcW w:w="6660" w:type="dxa"/>
            <w:shd w:val="clear" w:color="auto" w:fill="auto"/>
            <w:vAlign w:val="bottom"/>
          </w:tcPr>
          <w:p w14:paraId="33C0095C"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Transfer of Ownership and Title</w:t>
            </w:r>
          </w:p>
        </w:tc>
        <w:tc>
          <w:tcPr>
            <w:tcW w:w="2070" w:type="dxa"/>
            <w:shd w:val="clear" w:color="auto" w:fill="auto"/>
            <w:noWrap/>
            <w:vAlign w:val="bottom"/>
          </w:tcPr>
          <w:p w14:paraId="6933D5AD"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1E745E3D" w14:textId="77777777">
        <w:trPr>
          <w:trHeight w:val="300"/>
        </w:trPr>
        <w:tc>
          <w:tcPr>
            <w:tcW w:w="1615" w:type="dxa"/>
            <w:shd w:val="clear" w:color="auto" w:fill="auto"/>
            <w:noWrap/>
            <w:vAlign w:val="bottom"/>
          </w:tcPr>
          <w:p w14:paraId="06D5CB99"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1.1</w:t>
            </w:r>
          </w:p>
        </w:tc>
        <w:tc>
          <w:tcPr>
            <w:tcW w:w="6660" w:type="dxa"/>
            <w:shd w:val="clear" w:color="auto" w:fill="auto"/>
            <w:vAlign w:val="bottom"/>
          </w:tcPr>
          <w:p w14:paraId="52F06A9F"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Risk of Loss/damages</w:t>
            </w:r>
          </w:p>
        </w:tc>
        <w:tc>
          <w:tcPr>
            <w:tcW w:w="2070" w:type="dxa"/>
            <w:shd w:val="clear" w:color="auto" w:fill="auto"/>
            <w:noWrap/>
            <w:vAlign w:val="bottom"/>
          </w:tcPr>
          <w:p w14:paraId="6C373EE2"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402FCFA3" w14:textId="77777777">
        <w:trPr>
          <w:trHeight w:val="300"/>
        </w:trPr>
        <w:tc>
          <w:tcPr>
            <w:tcW w:w="1615" w:type="dxa"/>
            <w:shd w:val="clear" w:color="auto" w:fill="auto"/>
            <w:noWrap/>
            <w:vAlign w:val="bottom"/>
          </w:tcPr>
          <w:p w14:paraId="715000A1"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1.11</w:t>
            </w:r>
          </w:p>
        </w:tc>
        <w:tc>
          <w:tcPr>
            <w:tcW w:w="6660" w:type="dxa"/>
            <w:shd w:val="clear" w:color="auto" w:fill="auto"/>
            <w:vAlign w:val="bottom"/>
          </w:tcPr>
          <w:p w14:paraId="253522B7"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Delay, Extension &amp; Postponement</w:t>
            </w:r>
          </w:p>
        </w:tc>
        <w:tc>
          <w:tcPr>
            <w:tcW w:w="2070" w:type="dxa"/>
            <w:shd w:val="clear" w:color="auto" w:fill="auto"/>
            <w:noWrap/>
            <w:vAlign w:val="bottom"/>
          </w:tcPr>
          <w:p w14:paraId="028194A2"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4AF5CFF2" w14:textId="77777777">
        <w:trPr>
          <w:trHeight w:val="300"/>
        </w:trPr>
        <w:tc>
          <w:tcPr>
            <w:tcW w:w="1615" w:type="dxa"/>
            <w:shd w:val="clear" w:color="auto" w:fill="auto"/>
            <w:noWrap/>
            <w:vAlign w:val="bottom"/>
          </w:tcPr>
          <w:p w14:paraId="053D7052"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1.12</w:t>
            </w:r>
          </w:p>
        </w:tc>
        <w:tc>
          <w:tcPr>
            <w:tcW w:w="6660" w:type="dxa"/>
            <w:shd w:val="clear" w:color="auto" w:fill="auto"/>
            <w:vAlign w:val="bottom"/>
          </w:tcPr>
          <w:p w14:paraId="210AA493"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Liquidated Damages (LD)</w:t>
            </w:r>
          </w:p>
        </w:tc>
        <w:tc>
          <w:tcPr>
            <w:tcW w:w="2070" w:type="dxa"/>
            <w:shd w:val="clear" w:color="auto" w:fill="auto"/>
            <w:noWrap/>
            <w:vAlign w:val="bottom"/>
          </w:tcPr>
          <w:p w14:paraId="30586A61"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019221F9" w14:textId="77777777">
        <w:trPr>
          <w:trHeight w:val="300"/>
        </w:trPr>
        <w:tc>
          <w:tcPr>
            <w:tcW w:w="1615" w:type="dxa"/>
            <w:shd w:val="clear" w:color="auto" w:fill="auto"/>
            <w:noWrap/>
            <w:vAlign w:val="bottom"/>
          </w:tcPr>
          <w:p w14:paraId="53376668"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1.13</w:t>
            </w:r>
          </w:p>
        </w:tc>
        <w:tc>
          <w:tcPr>
            <w:tcW w:w="6660" w:type="dxa"/>
            <w:shd w:val="clear" w:color="auto" w:fill="auto"/>
            <w:vAlign w:val="bottom"/>
          </w:tcPr>
          <w:p w14:paraId="0F60886A"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Force Majeure</w:t>
            </w:r>
          </w:p>
        </w:tc>
        <w:tc>
          <w:tcPr>
            <w:tcW w:w="2070" w:type="dxa"/>
            <w:shd w:val="clear" w:color="auto" w:fill="auto"/>
            <w:noWrap/>
            <w:vAlign w:val="bottom"/>
          </w:tcPr>
          <w:p w14:paraId="055DFBD1"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474F5F3A" w14:textId="77777777">
        <w:trPr>
          <w:trHeight w:val="305"/>
        </w:trPr>
        <w:tc>
          <w:tcPr>
            <w:tcW w:w="1615" w:type="dxa"/>
            <w:shd w:val="clear" w:color="auto" w:fill="auto"/>
            <w:noWrap/>
            <w:vAlign w:val="bottom"/>
          </w:tcPr>
          <w:p w14:paraId="5E2E04E7"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1.14</w:t>
            </w:r>
          </w:p>
        </w:tc>
        <w:tc>
          <w:tcPr>
            <w:tcW w:w="6660" w:type="dxa"/>
            <w:shd w:val="clear" w:color="auto" w:fill="auto"/>
            <w:vAlign w:val="bottom"/>
          </w:tcPr>
          <w:p w14:paraId="267EFBA5"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Acceptance Tests at ITER-India Laboratory /Site Acceptance Tests:</w:t>
            </w:r>
          </w:p>
        </w:tc>
        <w:tc>
          <w:tcPr>
            <w:tcW w:w="2070" w:type="dxa"/>
            <w:shd w:val="clear" w:color="auto" w:fill="auto"/>
            <w:noWrap/>
            <w:vAlign w:val="bottom"/>
          </w:tcPr>
          <w:p w14:paraId="7088B331"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5A756C07" w14:textId="77777777">
        <w:trPr>
          <w:trHeight w:val="300"/>
        </w:trPr>
        <w:tc>
          <w:tcPr>
            <w:tcW w:w="1615" w:type="dxa"/>
            <w:shd w:val="clear" w:color="auto" w:fill="auto"/>
            <w:noWrap/>
            <w:vAlign w:val="bottom"/>
          </w:tcPr>
          <w:p w14:paraId="4B051ACC"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1.15</w:t>
            </w:r>
          </w:p>
        </w:tc>
        <w:tc>
          <w:tcPr>
            <w:tcW w:w="6660" w:type="dxa"/>
            <w:shd w:val="clear" w:color="auto" w:fill="auto"/>
            <w:vAlign w:val="bottom"/>
          </w:tcPr>
          <w:p w14:paraId="1DE1DF13"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Rejection of defective goods &amp; Contractor/Supplier’s Liability</w:t>
            </w:r>
          </w:p>
        </w:tc>
        <w:tc>
          <w:tcPr>
            <w:tcW w:w="2070" w:type="dxa"/>
            <w:shd w:val="clear" w:color="auto" w:fill="auto"/>
            <w:noWrap/>
            <w:vAlign w:val="bottom"/>
          </w:tcPr>
          <w:p w14:paraId="7D37A302"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44AD674B" w14:textId="77777777">
        <w:trPr>
          <w:trHeight w:val="300"/>
        </w:trPr>
        <w:tc>
          <w:tcPr>
            <w:tcW w:w="1615" w:type="dxa"/>
            <w:shd w:val="clear" w:color="auto" w:fill="auto"/>
            <w:noWrap/>
            <w:vAlign w:val="bottom"/>
          </w:tcPr>
          <w:p w14:paraId="65BE1C63"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1.16</w:t>
            </w:r>
          </w:p>
        </w:tc>
        <w:tc>
          <w:tcPr>
            <w:tcW w:w="6660" w:type="dxa"/>
            <w:shd w:val="clear" w:color="auto" w:fill="auto"/>
            <w:vAlign w:val="bottom"/>
          </w:tcPr>
          <w:p w14:paraId="4953E59F"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Indemnity</w:t>
            </w:r>
          </w:p>
        </w:tc>
        <w:tc>
          <w:tcPr>
            <w:tcW w:w="2070" w:type="dxa"/>
            <w:shd w:val="clear" w:color="auto" w:fill="auto"/>
            <w:noWrap/>
            <w:vAlign w:val="bottom"/>
          </w:tcPr>
          <w:p w14:paraId="329CCE91"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4D3F3399" w14:textId="77777777">
        <w:trPr>
          <w:trHeight w:val="300"/>
        </w:trPr>
        <w:tc>
          <w:tcPr>
            <w:tcW w:w="1615" w:type="dxa"/>
            <w:shd w:val="clear" w:color="auto" w:fill="auto"/>
            <w:noWrap/>
            <w:vAlign w:val="bottom"/>
          </w:tcPr>
          <w:p w14:paraId="4B608130"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1.17</w:t>
            </w:r>
          </w:p>
        </w:tc>
        <w:tc>
          <w:tcPr>
            <w:tcW w:w="6660" w:type="dxa"/>
            <w:shd w:val="clear" w:color="auto" w:fill="auto"/>
            <w:vAlign w:val="bottom"/>
          </w:tcPr>
          <w:p w14:paraId="5048D937"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Warranty, Defect Liability, Latent defect</w:t>
            </w:r>
          </w:p>
        </w:tc>
        <w:tc>
          <w:tcPr>
            <w:tcW w:w="2070" w:type="dxa"/>
            <w:shd w:val="clear" w:color="auto" w:fill="auto"/>
            <w:noWrap/>
            <w:vAlign w:val="bottom"/>
          </w:tcPr>
          <w:p w14:paraId="15C1F776"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5D438822" w14:textId="77777777">
        <w:trPr>
          <w:trHeight w:val="300"/>
        </w:trPr>
        <w:tc>
          <w:tcPr>
            <w:tcW w:w="1615" w:type="dxa"/>
            <w:shd w:val="clear" w:color="auto" w:fill="auto"/>
            <w:noWrap/>
            <w:vAlign w:val="bottom"/>
          </w:tcPr>
          <w:p w14:paraId="0CAB443C"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1.18</w:t>
            </w:r>
          </w:p>
        </w:tc>
        <w:tc>
          <w:tcPr>
            <w:tcW w:w="6660" w:type="dxa"/>
            <w:shd w:val="clear" w:color="auto" w:fill="auto"/>
            <w:vAlign w:val="bottom"/>
          </w:tcPr>
          <w:p w14:paraId="2165687F"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After Sales Services &amp; Availability of Spares</w:t>
            </w:r>
          </w:p>
        </w:tc>
        <w:tc>
          <w:tcPr>
            <w:tcW w:w="2070" w:type="dxa"/>
            <w:shd w:val="clear" w:color="auto" w:fill="auto"/>
            <w:noWrap/>
            <w:vAlign w:val="bottom"/>
          </w:tcPr>
          <w:p w14:paraId="4A669A8A"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62DD29B9" w14:textId="77777777">
        <w:trPr>
          <w:trHeight w:val="300"/>
        </w:trPr>
        <w:tc>
          <w:tcPr>
            <w:tcW w:w="1615" w:type="dxa"/>
            <w:shd w:val="clear" w:color="auto" w:fill="auto"/>
            <w:noWrap/>
            <w:vAlign w:val="bottom"/>
          </w:tcPr>
          <w:p w14:paraId="02CA5EB1"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1.19</w:t>
            </w:r>
          </w:p>
        </w:tc>
        <w:tc>
          <w:tcPr>
            <w:tcW w:w="6660" w:type="dxa"/>
            <w:shd w:val="clear" w:color="auto" w:fill="auto"/>
            <w:vAlign w:val="bottom"/>
          </w:tcPr>
          <w:p w14:paraId="289F53B7"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CHANGES</w:t>
            </w:r>
          </w:p>
        </w:tc>
        <w:tc>
          <w:tcPr>
            <w:tcW w:w="2070" w:type="dxa"/>
            <w:shd w:val="clear" w:color="auto" w:fill="auto"/>
            <w:noWrap/>
            <w:vAlign w:val="bottom"/>
          </w:tcPr>
          <w:p w14:paraId="035B5BCB"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026D8019" w14:textId="77777777">
        <w:trPr>
          <w:trHeight w:val="300"/>
        </w:trPr>
        <w:tc>
          <w:tcPr>
            <w:tcW w:w="1615" w:type="dxa"/>
            <w:shd w:val="clear" w:color="auto" w:fill="auto"/>
            <w:noWrap/>
            <w:vAlign w:val="bottom"/>
          </w:tcPr>
          <w:p w14:paraId="59969A23"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1.20</w:t>
            </w:r>
          </w:p>
        </w:tc>
        <w:tc>
          <w:tcPr>
            <w:tcW w:w="6660" w:type="dxa"/>
            <w:shd w:val="clear" w:color="auto" w:fill="auto"/>
            <w:vAlign w:val="bottom"/>
          </w:tcPr>
          <w:p w14:paraId="01A41B31"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Cancellation/Termination of Contract/Purchase Order</w:t>
            </w:r>
          </w:p>
        </w:tc>
        <w:tc>
          <w:tcPr>
            <w:tcW w:w="2070" w:type="dxa"/>
            <w:shd w:val="clear" w:color="auto" w:fill="auto"/>
            <w:noWrap/>
            <w:vAlign w:val="bottom"/>
          </w:tcPr>
          <w:p w14:paraId="0FB3DE8D"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3AE331E4" w14:textId="77777777">
        <w:trPr>
          <w:trHeight w:val="300"/>
        </w:trPr>
        <w:tc>
          <w:tcPr>
            <w:tcW w:w="1615" w:type="dxa"/>
            <w:shd w:val="clear" w:color="auto" w:fill="auto"/>
            <w:noWrap/>
            <w:vAlign w:val="bottom"/>
          </w:tcPr>
          <w:p w14:paraId="3DD7F8E4"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Annexure-B1</w:t>
            </w:r>
          </w:p>
        </w:tc>
        <w:tc>
          <w:tcPr>
            <w:tcW w:w="6660" w:type="dxa"/>
            <w:shd w:val="clear" w:color="auto" w:fill="auto"/>
            <w:vAlign w:val="bottom"/>
          </w:tcPr>
          <w:p w14:paraId="21740EB3" w14:textId="019E7BE3"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 xml:space="preserve">Annexure-B1: Bank Guarantee </w:t>
            </w:r>
          </w:p>
        </w:tc>
        <w:tc>
          <w:tcPr>
            <w:tcW w:w="2070" w:type="dxa"/>
            <w:shd w:val="clear" w:color="auto" w:fill="auto"/>
            <w:noWrap/>
            <w:vAlign w:val="bottom"/>
          </w:tcPr>
          <w:p w14:paraId="7C649CE0"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7769333D" w14:textId="77777777">
        <w:trPr>
          <w:trHeight w:val="300"/>
        </w:trPr>
        <w:tc>
          <w:tcPr>
            <w:tcW w:w="1615" w:type="dxa"/>
            <w:shd w:val="clear" w:color="auto" w:fill="auto"/>
            <w:noWrap/>
            <w:vAlign w:val="bottom"/>
          </w:tcPr>
          <w:p w14:paraId="38FDBCB0"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Annexure-B2</w:t>
            </w:r>
          </w:p>
        </w:tc>
        <w:tc>
          <w:tcPr>
            <w:tcW w:w="6660" w:type="dxa"/>
            <w:shd w:val="clear" w:color="auto" w:fill="auto"/>
            <w:vAlign w:val="bottom"/>
          </w:tcPr>
          <w:p w14:paraId="793C8300"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Annexure-B2: Commercial Compliance Sheet</w:t>
            </w:r>
          </w:p>
        </w:tc>
        <w:tc>
          <w:tcPr>
            <w:tcW w:w="2070" w:type="dxa"/>
            <w:shd w:val="clear" w:color="auto" w:fill="auto"/>
            <w:noWrap/>
            <w:vAlign w:val="bottom"/>
          </w:tcPr>
          <w:p w14:paraId="217A99C1" w14:textId="77777777" w:rsidR="00F6285F" w:rsidRPr="008B40AD" w:rsidRDefault="00F6285F">
            <w:pPr>
              <w:jc w:val="left"/>
              <w:rPr>
                <w:rFonts w:ascii="Times New Roman" w:eastAsia="Times New Roman" w:hAnsi="Times New Roman" w:cs="Times New Roman"/>
                <w:color w:val="000000"/>
                <w:lang w:val="en-US" w:bidi="hi-IN"/>
              </w:rPr>
            </w:pPr>
          </w:p>
        </w:tc>
      </w:tr>
      <w:tr w:rsidR="00F6285F" w:rsidRPr="008B40AD" w14:paraId="0071DA56" w14:textId="77777777">
        <w:trPr>
          <w:trHeight w:val="300"/>
        </w:trPr>
        <w:tc>
          <w:tcPr>
            <w:tcW w:w="1615" w:type="dxa"/>
            <w:shd w:val="clear" w:color="auto" w:fill="auto"/>
            <w:noWrap/>
            <w:vAlign w:val="bottom"/>
          </w:tcPr>
          <w:p w14:paraId="19DF98DC" w14:textId="77777777" w:rsidR="00F6285F" w:rsidRPr="008B40AD" w:rsidRDefault="002B0E88">
            <w:pPr>
              <w:jc w:val="center"/>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val="en-US" w:bidi="hi-IN"/>
              </w:rPr>
              <w:t>Annexure-B3</w:t>
            </w:r>
          </w:p>
        </w:tc>
        <w:tc>
          <w:tcPr>
            <w:tcW w:w="6660" w:type="dxa"/>
            <w:shd w:val="clear" w:color="auto" w:fill="auto"/>
            <w:vAlign w:val="bottom"/>
          </w:tcPr>
          <w:p w14:paraId="31F7E067" w14:textId="77777777" w:rsidR="00F6285F" w:rsidRPr="008B40AD" w:rsidRDefault="002B0E88">
            <w:pPr>
              <w:jc w:val="left"/>
              <w:rPr>
                <w:rFonts w:ascii="Times New Roman" w:eastAsia="Times New Roman" w:hAnsi="Times New Roman" w:cs="Times New Roman"/>
                <w:color w:val="000000"/>
                <w:lang w:val="en-US" w:bidi="hi-IN"/>
              </w:rPr>
            </w:pPr>
            <w:r w:rsidRPr="008B40AD">
              <w:rPr>
                <w:rFonts w:ascii="Times New Roman" w:eastAsia="Times New Roman" w:hAnsi="Times New Roman" w:cs="Times New Roman"/>
                <w:color w:val="000000"/>
                <w:lang w:bidi="hi-IN"/>
              </w:rPr>
              <w:t>Annexure-B3: Hindrance Register</w:t>
            </w:r>
          </w:p>
        </w:tc>
        <w:tc>
          <w:tcPr>
            <w:tcW w:w="2070" w:type="dxa"/>
            <w:shd w:val="clear" w:color="auto" w:fill="auto"/>
            <w:noWrap/>
            <w:vAlign w:val="bottom"/>
          </w:tcPr>
          <w:p w14:paraId="0D6896E7" w14:textId="77777777" w:rsidR="00F6285F" w:rsidRPr="008B40AD" w:rsidRDefault="00F6285F">
            <w:pPr>
              <w:jc w:val="left"/>
              <w:rPr>
                <w:rFonts w:ascii="Times New Roman" w:eastAsia="Times New Roman" w:hAnsi="Times New Roman" w:cs="Times New Roman"/>
                <w:color w:val="000000"/>
                <w:lang w:val="en-US" w:bidi="hi-IN"/>
              </w:rPr>
            </w:pPr>
          </w:p>
        </w:tc>
      </w:tr>
    </w:tbl>
    <w:p w14:paraId="2AD1D47C" w14:textId="77777777" w:rsidR="00F6285F" w:rsidRPr="008B40AD" w:rsidRDefault="002B0E88">
      <w:pPr>
        <w:tabs>
          <w:tab w:val="left" w:pos="1114"/>
          <w:tab w:val="right" w:pos="9752"/>
        </w:tabs>
        <w:spacing w:after="240"/>
        <w:jc w:val="left"/>
        <w:rPr>
          <w:rFonts w:ascii="Times New Roman" w:eastAsia="DejaVuSans" w:hAnsi="Times New Roman" w:cs="Times New Roman"/>
          <w:lang w:bidi="hi-IN"/>
        </w:rPr>
      </w:pPr>
      <w:r w:rsidRPr="008B40AD">
        <w:rPr>
          <w:rFonts w:ascii="Times New Roman" w:eastAsia="DejaVuSans" w:hAnsi="Times New Roman" w:cs="Times New Roman"/>
          <w:lang w:bidi="hi-IN"/>
        </w:rPr>
        <w:tab/>
      </w:r>
    </w:p>
    <w:p w14:paraId="4ED15836" w14:textId="77777777" w:rsidR="00F6285F" w:rsidRPr="008B40AD" w:rsidRDefault="002B0E88">
      <w:pPr>
        <w:tabs>
          <w:tab w:val="left" w:pos="1114"/>
          <w:tab w:val="right" w:pos="9752"/>
        </w:tabs>
        <w:spacing w:after="240"/>
        <w:jc w:val="left"/>
        <w:rPr>
          <w:rFonts w:ascii="Times New Roman" w:eastAsia="DejaVuSans" w:hAnsi="Times New Roman" w:cs="Times New Roman"/>
          <w:lang w:bidi="hi-IN"/>
        </w:rPr>
      </w:pPr>
      <w:r w:rsidRPr="008B40AD">
        <w:rPr>
          <w:rFonts w:ascii="Times New Roman" w:eastAsia="DejaVuSans" w:hAnsi="Times New Roman" w:cs="Times New Roman"/>
          <w:lang w:bidi="hi-IN"/>
        </w:rPr>
        <w:t>Bidders Stamp &amp; Signature</w:t>
      </w:r>
      <w:r w:rsidRPr="008B40AD">
        <w:rPr>
          <w:rFonts w:ascii="Times New Roman" w:eastAsia="DejaVuSans" w:hAnsi="Times New Roman" w:cs="Times New Roman"/>
          <w:lang w:bidi="hi-IN"/>
        </w:rPr>
        <w:tab/>
      </w:r>
    </w:p>
    <w:p w14:paraId="5031F9AD" w14:textId="77777777" w:rsidR="00F6285F" w:rsidRPr="008B40AD" w:rsidRDefault="00F6285F">
      <w:pPr>
        <w:rPr>
          <w:rFonts w:ascii="Times New Roman" w:eastAsia="DejaVuSans" w:hAnsi="Times New Roman" w:cs="Times New Roman"/>
          <w:lang w:bidi="hi-IN"/>
        </w:rPr>
        <w:sectPr w:rsidR="00F6285F" w:rsidRPr="008B40AD">
          <w:pgSz w:w="11906" w:h="16838"/>
          <w:pgMar w:top="1440" w:right="1077" w:bottom="1440" w:left="1077" w:header="709" w:footer="709" w:gutter="0"/>
          <w:pgBorders w:offsetFrom="page">
            <w:top w:val="single" w:sz="4" w:space="24" w:color="auto"/>
            <w:left w:val="single" w:sz="4" w:space="24" w:color="auto"/>
            <w:bottom w:val="single" w:sz="4" w:space="24" w:color="auto"/>
            <w:right w:val="single" w:sz="4" w:space="24" w:color="auto"/>
          </w:pgBorders>
          <w:cols w:space="708"/>
        </w:sectPr>
      </w:pPr>
    </w:p>
    <w:p w14:paraId="28445324" w14:textId="77777777" w:rsidR="00F6285F" w:rsidRPr="008B40AD" w:rsidRDefault="002B0E88">
      <w:pPr>
        <w:pStyle w:val="Heading2"/>
        <w:numPr>
          <w:ilvl w:val="0"/>
          <w:numId w:val="0"/>
        </w:numPr>
        <w:ind w:left="576"/>
        <w:rPr>
          <w:rFonts w:ascii="Times New Roman" w:hAnsi="Times New Roman" w:cs="Times New Roman"/>
          <w:szCs w:val="24"/>
          <w:lang w:bidi="hi-IN"/>
        </w:rPr>
      </w:pPr>
      <w:bookmarkStart w:id="2540" w:name="_Toc199842518"/>
      <w:r w:rsidRPr="008B40AD">
        <w:rPr>
          <w:rFonts w:ascii="Times New Roman" w:hAnsi="Times New Roman" w:cs="Times New Roman"/>
          <w:szCs w:val="24"/>
          <w:lang w:bidi="hi-IN"/>
        </w:rPr>
        <w:lastRenderedPageBreak/>
        <w:t>Annexure-B3: Hindrance Register</w:t>
      </w:r>
      <w:bookmarkEnd w:id="2538"/>
      <w:bookmarkEnd w:id="2540"/>
    </w:p>
    <w:p w14:paraId="60365821" w14:textId="77777777" w:rsidR="00F6285F" w:rsidRPr="008B40AD" w:rsidRDefault="00F6285F">
      <w:pPr>
        <w:rPr>
          <w:rStyle w:val="markedcontent"/>
          <w:rFonts w:ascii="Arial" w:hAnsi="Arial" w:cs="Arial"/>
          <w:sz w:val="28"/>
          <w:szCs w:val="28"/>
        </w:rPr>
      </w:pPr>
    </w:p>
    <w:p w14:paraId="1FDFD1D7" w14:textId="77777777" w:rsidR="00F6285F" w:rsidRPr="008B40AD" w:rsidRDefault="002B0E88">
      <w:pPr>
        <w:rPr>
          <w:rStyle w:val="markedcontent"/>
          <w:rFonts w:ascii="Times New Roman" w:hAnsi="Times New Roman" w:cs="Times New Roman"/>
          <w:sz w:val="24"/>
          <w:szCs w:val="24"/>
        </w:rPr>
      </w:pPr>
      <w:r w:rsidRPr="008B40AD">
        <w:rPr>
          <w:rStyle w:val="markedcontent"/>
          <w:rFonts w:ascii="Times New Roman" w:hAnsi="Times New Roman" w:cs="Times New Roman"/>
          <w:sz w:val="24"/>
          <w:szCs w:val="24"/>
        </w:rPr>
        <w:t xml:space="preserve">A Hindrance </w:t>
      </w:r>
      <w:r w:rsidRPr="008B40AD">
        <w:rPr>
          <w:rStyle w:val="markedcontent"/>
          <w:rFonts w:ascii="Times New Roman" w:hAnsi="Times New Roman" w:cs="Times New Roman"/>
          <w:color w:val="000000" w:themeColor="text1"/>
          <w:sz w:val="24"/>
          <w:szCs w:val="24"/>
        </w:rPr>
        <w:t xml:space="preserve">Register is to be </w:t>
      </w:r>
      <w:r w:rsidRPr="008B40AD">
        <w:rPr>
          <w:rStyle w:val="markedcontent"/>
          <w:rFonts w:ascii="Times New Roman" w:hAnsi="Times New Roman" w:cs="Times New Roman"/>
          <w:sz w:val="24"/>
          <w:szCs w:val="24"/>
        </w:rPr>
        <w:t>maintained in the enclosed Format to record all hindrances encountered during execution of items/work against the PO/Contract. The items or work affected due to any hindrance shall be clearly recorded in the Hindrance Register and the Purchaser’s representative as well as the Supplier’s/Contractor’s representative will sign on the register against the recorded hindrance(s). In case of encountering multiple hindrances simultaneously over a period of time affecting the same item/work or different items/work, the net period of hindrance will be worked out considering the overlapping period.</w:t>
      </w:r>
    </w:p>
    <w:p w14:paraId="6881F580" w14:textId="77777777" w:rsidR="00F6285F" w:rsidRPr="008B40AD" w:rsidRDefault="002B0E88">
      <w:pPr>
        <w:rPr>
          <w:rStyle w:val="markedcontent"/>
          <w:rFonts w:ascii="Times New Roman" w:hAnsi="Times New Roman" w:cs="Times New Roman"/>
          <w:sz w:val="24"/>
          <w:szCs w:val="24"/>
        </w:rPr>
      </w:pPr>
      <w:r w:rsidRPr="008B40AD">
        <w:rPr>
          <w:rStyle w:val="markedcontent"/>
          <w:rFonts w:ascii="Times New Roman" w:hAnsi="Times New Roman" w:cs="Times New Roman"/>
          <w:sz w:val="24"/>
          <w:szCs w:val="24"/>
        </w:rPr>
        <w:t>Format of Hindrance Register:</w:t>
      </w:r>
    </w:p>
    <w:tbl>
      <w:tblPr>
        <w:tblStyle w:val="TableGrid"/>
        <w:tblpPr w:leftFromText="180" w:rightFromText="180" w:vertAnchor="text" w:horzAnchor="page" w:tblpX="648" w:tblpY="259"/>
        <w:tblW w:w="14879" w:type="dxa"/>
        <w:tblLayout w:type="fixed"/>
        <w:tblLook w:val="04A0" w:firstRow="1" w:lastRow="0" w:firstColumn="1" w:lastColumn="0" w:noHBand="0" w:noVBand="1"/>
      </w:tblPr>
      <w:tblGrid>
        <w:gridCol w:w="704"/>
        <w:gridCol w:w="1721"/>
        <w:gridCol w:w="2430"/>
        <w:gridCol w:w="2160"/>
        <w:gridCol w:w="2160"/>
        <w:gridCol w:w="1440"/>
        <w:gridCol w:w="1080"/>
        <w:gridCol w:w="1530"/>
        <w:gridCol w:w="1654"/>
      </w:tblGrid>
      <w:tr w:rsidR="00F6285F" w:rsidRPr="008B40AD" w14:paraId="315EC352" w14:textId="77777777">
        <w:trPr>
          <w:trHeight w:val="1701"/>
        </w:trPr>
        <w:tc>
          <w:tcPr>
            <w:tcW w:w="704" w:type="dxa"/>
          </w:tcPr>
          <w:p w14:paraId="5CB42BE1" w14:textId="77777777" w:rsidR="00F6285F" w:rsidRPr="008B40AD" w:rsidRDefault="002B0E88">
            <w:pPr>
              <w:rPr>
                <w:sz w:val="24"/>
                <w:szCs w:val="24"/>
              </w:rPr>
            </w:pPr>
            <w:r w:rsidRPr="008B40AD">
              <w:rPr>
                <w:sz w:val="24"/>
                <w:szCs w:val="24"/>
              </w:rPr>
              <w:t>Sr. No.</w:t>
            </w:r>
          </w:p>
        </w:tc>
        <w:tc>
          <w:tcPr>
            <w:tcW w:w="1721" w:type="dxa"/>
          </w:tcPr>
          <w:p w14:paraId="070444A9" w14:textId="77777777" w:rsidR="00F6285F" w:rsidRPr="008B40AD" w:rsidRDefault="002B0E88">
            <w:pPr>
              <w:rPr>
                <w:sz w:val="24"/>
                <w:szCs w:val="24"/>
              </w:rPr>
            </w:pPr>
            <w:r w:rsidRPr="008B40AD">
              <w:rPr>
                <w:sz w:val="24"/>
                <w:szCs w:val="24"/>
              </w:rPr>
              <w:t>Nature of Hindrance</w:t>
            </w:r>
          </w:p>
        </w:tc>
        <w:tc>
          <w:tcPr>
            <w:tcW w:w="2430" w:type="dxa"/>
          </w:tcPr>
          <w:p w14:paraId="49CACCC7" w14:textId="77777777" w:rsidR="00F6285F" w:rsidRPr="008B40AD" w:rsidRDefault="002B0E88">
            <w:pPr>
              <w:rPr>
                <w:sz w:val="24"/>
                <w:szCs w:val="24"/>
              </w:rPr>
            </w:pPr>
            <w:r w:rsidRPr="008B40AD">
              <w:rPr>
                <w:sz w:val="24"/>
                <w:szCs w:val="24"/>
              </w:rPr>
              <w:t>Item or Work which is affected/could not be executed on account of this hindrance</w:t>
            </w:r>
          </w:p>
        </w:tc>
        <w:tc>
          <w:tcPr>
            <w:tcW w:w="2160" w:type="dxa"/>
          </w:tcPr>
          <w:p w14:paraId="041ECFC7" w14:textId="77777777" w:rsidR="00F6285F" w:rsidRPr="008B40AD" w:rsidRDefault="002B0E88">
            <w:pPr>
              <w:rPr>
                <w:sz w:val="24"/>
                <w:szCs w:val="24"/>
              </w:rPr>
            </w:pPr>
            <w:r w:rsidRPr="008B40AD">
              <w:rPr>
                <w:sz w:val="24"/>
                <w:szCs w:val="24"/>
              </w:rPr>
              <w:t xml:space="preserve">Date of start of hindrance </w:t>
            </w:r>
          </w:p>
        </w:tc>
        <w:tc>
          <w:tcPr>
            <w:tcW w:w="2160" w:type="dxa"/>
          </w:tcPr>
          <w:p w14:paraId="2D15C4D5" w14:textId="77777777" w:rsidR="00F6285F" w:rsidRPr="008B40AD" w:rsidRDefault="002B0E88">
            <w:pPr>
              <w:rPr>
                <w:sz w:val="24"/>
                <w:szCs w:val="24"/>
              </w:rPr>
            </w:pPr>
            <w:r w:rsidRPr="008B40AD">
              <w:rPr>
                <w:sz w:val="24"/>
                <w:szCs w:val="24"/>
              </w:rPr>
              <w:t>Date of removal of hindrance (references of communications to resolve)</w:t>
            </w:r>
          </w:p>
        </w:tc>
        <w:tc>
          <w:tcPr>
            <w:tcW w:w="1440" w:type="dxa"/>
          </w:tcPr>
          <w:p w14:paraId="372CFA6B" w14:textId="77777777" w:rsidR="00F6285F" w:rsidRPr="008B40AD" w:rsidRDefault="002B0E88">
            <w:pPr>
              <w:rPr>
                <w:sz w:val="24"/>
                <w:szCs w:val="24"/>
              </w:rPr>
            </w:pPr>
            <w:r w:rsidRPr="008B40AD">
              <w:rPr>
                <w:sz w:val="24"/>
                <w:szCs w:val="24"/>
              </w:rPr>
              <w:t>Overlapping period (if any)</w:t>
            </w:r>
          </w:p>
        </w:tc>
        <w:tc>
          <w:tcPr>
            <w:tcW w:w="1080" w:type="dxa"/>
          </w:tcPr>
          <w:p w14:paraId="538FA8F2" w14:textId="77777777" w:rsidR="00F6285F" w:rsidRPr="008B40AD" w:rsidRDefault="002B0E88">
            <w:pPr>
              <w:rPr>
                <w:sz w:val="24"/>
                <w:szCs w:val="24"/>
              </w:rPr>
            </w:pPr>
            <w:r w:rsidRPr="008B40AD">
              <w:rPr>
                <w:sz w:val="24"/>
                <w:szCs w:val="24"/>
              </w:rPr>
              <w:t>Net Delay in days</w:t>
            </w:r>
          </w:p>
        </w:tc>
        <w:tc>
          <w:tcPr>
            <w:tcW w:w="1530" w:type="dxa"/>
          </w:tcPr>
          <w:p w14:paraId="49513018" w14:textId="77777777" w:rsidR="00F6285F" w:rsidRPr="008B40AD" w:rsidRDefault="002B0E88">
            <w:pPr>
              <w:rPr>
                <w:color w:val="000000" w:themeColor="text1"/>
                <w:sz w:val="24"/>
                <w:szCs w:val="24"/>
              </w:rPr>
            </w:pPr>
            <w:r w:rsidRPr="008B40AD">
              <w:rPr>
                <w:color w:val="000000" w:themeColor="text1"/>
                <w:sz w:val="24"/>
                <w:szCs w:val="24"/>
              </w:rPr>
              <w:t>Sign/clearance of Purchaser’s representative</w:t>
            </w:r>
          </w:p>
        </w:tc>
        <w:tc>
          <w:tcPr>
            <w:tcW w:w="1654" w:type="dxa"/>
          </w:tcPr>
          <w:p w14:paraId="4AAEDCF0" w14:textId="77777777" w:rsidR="00F6285F" w:rsidRPr="008B40AD" w:rsidRDefault="002B0E88">
            <w:pPr>
              <w:rPr>
                <w:color w:val="000000" w:themeColor="text1"/>
                <w:sz w:val="24"/>
                <w:szCs w:val="24"/>
              </w:rPr>
            </w:pPr>
            <w:r w:rsidRPr="008B40AD">
              <w:rPr>
                <w:color w:val="000000" w:themeColor="text1"/>
                <w:sz w:val="24"/>
                <w:szCs w:val="24"/>
              </w:rPr>
              <w:t xml:space="preserve">Sign/clearance of </w:t>
            </w:r>
            <w:proofErr w:type="gramStart"/>
            <w:r w:rsidRPr="008B40AD">
              <w:rPr>
                <w:color w:val="000000" w:themeColor="text1"/>
                <w:sz w:val="24"/>
                <w:szCs w:val="24"/>
              </w:rPr>
              <w:t>Contractor’s  representative</w:t>
            </w:r>
            <w:proofErr w:type="gramEnd"/>
          </w:p>
        </w:tc>
      </w:tr>
      <w:tr w:rsidR="00F6285F" w:rsidRPr="008B40AD" w14:paraId="23EDAC60" w14:textId="77777777">
        <w:trPr>
          <w:trHeight w:val="243"/>
        </w:trPr>
        <w:tc>
          <w:tcPr>
            <w:tcW w:w="704" w:type="dxa"/>
          </w:tcPr>
          <w:p w14:paraId="1B77FC5B" w14:textId="77777777" w:rsidR="00F6285F" w:rsidRPr="008B40AD" w:rsidRDefault="00F6285F">
            <w:pPr>
              <w:rPr>
                <w:sz w:val="24"/>
                <w:szCs w:val="24"/>
              </w:rPr>
            </w:pPr>
          </w:p>
        </w:tc>
        <w:tc>
          <w:tcPr>
            <w:tcW w:w="1721" w:type="dxa"/>
          </w:tcPr>
          <w:p w14:paraId="6518E12F" w14:textId="77777777" w:rsidR="00F6285F" w:rsidRPr="008B40AD" w:rsidRDefault="00F6285F">
            <w:pPr>
              <w:rPr>
                <w:sz w:val="24"/>
                <w:szCs w:val="24"/>
              </w:rPr>
            </w:pPr>
          </w:p>
        </w:tc>
        <w:tc>
          <w:tcPr>
            <w:tcW w:w="2430" w:type="dxa"/>
          </w:tcPr>
          <w:p w14:paraId="0683B5C6" w14:textId="77777777" w:rsidR="00F6285F" w:rsidRPr="008B40AD" w:rsidRDefault="00F6285F">
            <w:pPr>
              <w:rPr>
                <w:sz w:val="24"/>
                <w:szCs w:val="24"/>
              </w:rPr>
            </w:pPr>
          </w:p>
        </w:tc>
        <w:tc>
          <w:tcPr>
            <w:tcW w:w="2160" w:type="dxa"/>
          </w:tcPr>
          <w:p w14:paraId="05E11D6A" w14:textId="77777777" w:rsidR="00F6285F" w:rsidRPr="008B40AD" w:rsidRDefault="00F6285F">
            <w:pPr>
              <w:rPr>
                <w:sz w:val="24"/>
                <w:szCs w:val="24"/>
              </w:rPr>
            </w:pPr>
          </w:p>
        </w:tc>
        <w:tc>
          <w:tcPr>
            <w:tcW w:w="2160" w:type="dxa"/>
          </w:tcPr>
          <w:p w14:paraId="28320CA1" w14:textId="77777777" w:rsidR="00F6285F" w:rsidRPr="008B40AD" w:rsidRDefault="00F6285F">
            <w:pPr>
              <w:rPr>
                <w:sz w:val="24"/>
                <w:szCs w:val="24"/>
              </w:rPr>
            </w:pPr>
          </w:p>
        </w:tc>
        <w:tc>
          <w:tcPr>
            <w:tcW w:w="1440" w:type="dxa"/>
          </w:tcPr>
          <w:p w14:paraId="231B3AE8" w14:textId="77777777" w:rsidR="00F6285F" w:rsidRPr="008B40AD" w:rsidRDefault="00F6285F">
            <w:pPr>
              <w:rPr>
                <w:sz w:val="24"/>
                <w:szCs w:val="24"/>
              </w:rPr>
            </w:pPr>
          </w:p>
        </w:tc>
        <w:tc>
          <w:tcPr>
            <w:tcW w:w="1080" w:type="dxa"/>
          </w:tcPr>
          <w:p w14:paraId="66AF9585" w14:textId="77777777" w:rsidR="00F6285F" w:rsidRPr="008B40AD" w:rsidRDefault="00F6285F">
            <w:pPr>
              <w:rPr>
                <w:sz w:val="24"/>
                <w:szCs w:val="24"/>
              </w:rPr>
            </w:pPr>
          </w:p>
        </w:tc>
        <w:tc>
          <w:tcPr>
            <w:tcW w:w="1530" w:type="dxa"/>
          </w:tcPr>
          <w:p w14:paraId="7907F4D7" w14:textId="77777777" w:rsidR="00F6285F" w:rsidRPr="008B40AD" w:rsidRDefault="00F6285F">
            <w:pPr>
              <w:rPr>
                <w:sz w:val="24"/>
                <w:szCs w:val="24"/>
              </w:rPr>
            </w:pPr>
          </w:p>
        </w:tc>
        <w:tc>
          <w:tcPr>
            <w:tcW w:w="1654" w:type="dxa"/>
          </w:tcPr>
          <w:p w14:paraId="4148E107" w14:textId="77777777" w:rsidR="00F6285F" w:rsidRPr="008B40AD" w:rsidRDefault="00F6285F">
            <w:pPr>
              <w:rPr>
                <w:sz w:val="24"/>
                <w:szCs w:val="24"/>
              </w:rPr>
            </w:pPr>
          </w:p>
        </w:tc>
      </w:tr>
      <w:tr w:rsidR="00F6285F" w:rsidRPr="008B40AD" w14:paraId="33EAE453" w14:textId="77777777">
        <w:trPr>
          <w:trHeight w:val="243"/>
        </w:trPr>
        <w:tc>
          <w:tcPr>
            <w:tcW w:w="704" w:type="dxa"/>
          </w:tcPr>
          <w:p w14:paraId="6FFAA8C0" w14:textId="77777777" w:rsidR="00F6285F" w:rsidRPr="008B40AD" w:rsidRDefault="00F6285F">
            <w:pPr>
              <w:rPr>
                <w:sz w:val="24"/>
                <w:szCs w:val="24"/>
              </w:rPr>
            </w:pPr>
          </w:p>
        </w:tc>
        <w:tc>
          <w:tcPr>
            <w:tcW w:w="1721" w:type="dxa"/>
          </w:tcPr>
          <w:p w14:paraId="7E28D1B2" w14:textId="77777777" w:rsidR="00F6285F" w:rsidRPr="008B40AD" w:rsidRDefault="00F6285F">
            <w:pPr>
              <w:rPr>
                <w:sz w:val="24"/>
                <w:szCs w:val="24"/>
              </w:rPr>
            </w:pPr>
          </w:p>
        </w:tc>
        <w:tc>
          <w:tcPr>
            <w:tcW w:w="2430" w:type="dxa"/>
          </w:tcPr>
          <w:p w14:paraId="7F0194EB" w14:textId="77777777" w:rsidR="00F6285F" w:rsidRPr="008B40AD" w:rsidRDefault="00F6285F">
            <w:pPr>
              <w:rPr>
                <w:sz w:val="24"/>
                <w:szCs w:val="24"/>
              </w:rPr>
            </w:pPr>
          </w:p>
        </w:tc>
        <w:tc>
          <w:tcPr>
            <w:tcW w:w="2160" w:type="dxa"/>
          </w:tcPr>
          <w:p w14:paraId="7ABAF3ED" w14:textId="77777777" w:rsidR="00F6285F" w:rsidRPr="008B40AD" w:rsidRDefault="00F6285F">
            <w:pPr>
              <w:rPr>
                <w:sz w:val="24"/>
                <w:szCs w:val="24"/>
              </w:rPr>
            </w:pPr>
          </w:p>
        </w:tc>
        <w:tc>
          <w:tcPr>
            <w:tcW w:w="2160" w:type="dxa"/>
          </w:tcPr>
          <w:p w14:paraId="712CD556" w14:textId="77777777" w:rsidR="00F6285F" w:rsidRPr="008B40AD" w:rsidRDefault="00F6285F">
            <w:pPr>
              <w:rPr>
                <w:sz w:val="24"/>
                <w:szCs w:val="24"/>
              </w:rPr>
            </w:pPr>
          </w:p>
        </w:tc>
        <w:tc>
          <w:tcPr>
            <w:tcW w:w="1440" w:type="dxa"/>
          </w:tcPr>
          <w:p w14:paraId="60014963" w14:textId="77777777" w:rsidR="00F6285F" w:rsidRPr="008B40AD" w:rsidRDefault="00F6285F">
            <w:pPr>
              <w:rPr>
                <w:sz w:val="24"/>
                <w:szCs w:val="24"/>
              </w:rPr>
            </w:pPr>
          </w:p>
        </w:tc>
        <w:tc>
          <w:tcPr>
            <w:tcW w:w="1080" w:type="dxa"/>
          </w:tcPr>
          <w:p w14:paraId="2C6952A0" w14:textId="77777777" w:rsidR="00F6285F" w:rsidRPr="008B40AD" w:rsidRDefault="00F6285F">
            <w:pPr>
              <w:rPr>
                <w:sz w:val="24"/>
                <w:szCs w:val="24"/>
              </w:rPr>
            </w:pPr>
          </w:p>
        </w:tc>
        <w:tc>
          <w:tcPr>
            <w:tcW w:w="1530" w:type="dxa"/>
          </w:tcPr>
          <w:p w14:paraId="5F93A109" w14:textId="77777777" w:rsidR="00F6285F" w:rsidRPr="008B40AD" w:rsidRDefault="00F6285F">
            <w:pPr>
              <w:rPr>
                <w:sz w:val="24"/>
                <w:szCs w:val="24"/>
              </w:rPr>
            </w:pPr>
          </w:p>
        </w:tc>
        <w:tc>
          <w:tcPr>
            <w:tcW w:w="1654" w:type="dxa"/>
          </w:tcPr>
          <w:p w14:paraId="3D95B91A" w14:textId="77777777" w:rsidR="00F6285F" w:rsidRPr="008B40AD" w:rsidRDefault="00F6285F">
            <w:pPr>
              <w:rPr>
                <w:sz w:val="24"/>
                <w:szCs w:val="24"/>
              </w:rPr>
            </w:pPr>
          </w:p>
        </w:tc>
      </w:tr>
      <w:tr w:rsidR="00F6285F" w:rsidRPr="008B40AD" w14:paraId="0DFCBC89" w14:textId="77777777">
        <w:trPr>
          <w:trHeight w:val="243"/>
        </w:trPr>
        <w:tc>
          <w:tcPr>
            <w:tcW w:w="704" w:type="dxa"/>
          </w:tcPr>
          <w:p w14:paraId="554621BD" w14:textId="77777777" w:rsidR="00F6285F" w:rsidRPr="008B40AD" w:rsidRDefault="00F6285F">
            <w:pPr>
              <w:rPr>
                <w:sz w:val="24"/>
                <w:szCs w:val="24"/>
              </w:rPr>
            </w:pPr>
          </w:p>
        </w:tc>
        <w:tc>
          <w:tcPr>
            <w:tcW w:w="1721" w:type="dxa"/>
          </w:tcPr>
          <w:p w14:paraId="7E89247A" w14:textId="77777777" w:rsidR="00F6285F" w:rsidRPr="008B40AD" w:rsidRDefault="00F6285F">
            <w:pPr>
              <w:rPr>
                <w:sz w:val="24"/>
                <w:szCs w:val="24"/>
              </w:rPr>
            </w:pPr>
          </w:p>
        </w:tc>
        <w:tc>
          <w:tcPr>
            <w:tcW w:w="2430" w:type="dxa"/>
          </w:tcPr>
          <w:p w14:paraId="6E494DD6" w14:textId="77777777" w:rsidR="00F6285F" w:rsidRPr="008B40AD" w:rsidRDefault="00F6285F">
            <w:pPr>
              <w:rPr>
                <w:sz w:val="24"/>
                <w:szCs w:val="24"/>
              </w:rPr>
            </w:pPr>
          </w:p>
        </w:tc>
        <w:tc>
          <w:tcPr>
            <w:tcW w:w="2160" w:type="dxa"/>
          </w:tcPr>
          <w:p w14:paraId="0D3BEBC7" w14:textId="77777777" w:rsidR="00F6285F" w:rsidRPr="008B40AD" w:rsidRDefault="00F6285F">
            <w:pPr>
              <w:rPr>
                <w:sz w:val="24"/>
                <w:szCs w:val="24"/>
              </w:rPr>
            </w:pPr>
          </w:p>
        </w:tc>
        <w:tc>
          <w:tcPr>
            <w:tcW w:w="2160" w:type="dxa"/>
          </w:tcPr>
          <w:p w14:paraId="4ED0ED76" w14:textId="77777777" w:rsidR="00F6285F" w:rsidRPr="008B40AD" w:rsidRDefault="00F6285F">
            <w:pPr>
              <w:rPr>
                <w:sz w:val="24"/>
                <w:szCs w:val="24"/>
              </w:rPr>
            </w:pPr>
          </w:p>
        </w:tc>
        <w:tc>
          <w:tcPr>
            <w:tcW w:w="1440" w:type="dxa"/>
          </w:tcPr>
          <w:p w14:paraId="40329C3D" w14:textId="77777777" w:rsidR="00F6285F" w:rsidRPr="008B40AD" w:rsidRDefault="00F6285F">
            <w:pPr>
              <w:rPr>
                <w:sz w:val="24"/>
                <w:szCs w:val="24"/>
              </w:rPr>
            </w:pPr>
          </w:p>
        </w:tc>
        <w:tc>
          <w:tcPr>
            <w:tcW w:w="1080" w:type="dxa"/>
          </w:tcPr>
          <w:p w14:paraId="70A097DD" w14:textId="77777777" w:rsidR="00F6285F" w:rsidRPr="008B40AD" w:rsidRDefault="00F6285F">
            <w:pPr>
              <w:rPr>
                <w:sz w:val="24"/>
                <w:szCs w:val="24"/>
              </w:rPr>
            </w:pPr>
          </w:p>
        </w:tc>
        <w:tc>
          <w:tcPr>
            <w:tcW w:w="1530" w:type="dxa"/>
          </w:tcPr>
          <w:p w14:paraId="5BEEF2F8" w14:textId="77777777" w:rsidR="00F6285F" w:rsidRPr="008B40AD" w:rsidRDefault="00F6285F">
            <w:pPr>
              <w:rPr>
                <w:sz w:val="24"/>
                <w:szCs w:val="24"/>
              </w:rPr>
            </w:pPr>
          </w:p>
        </w:tc>
        <w:tc>
          <w:tcPr>
            <w:tcW w:w="1654" w:type="dxa"/>
          </w:tcPr>
          <w:p w14:paraId="78EBED55" w14:textId="77777777" w:rsidR="00F6285F" w:rsidRPr="008B40AD" w:rsidRDefault="00F6285F">
            <w:pPr>
              <w:rPr>
                <w:sz w:val="24"/>
                <w:szCs w:val="24"/>
              </w:rPr>
            </w:pPr>
          </w:p>
        </w:tc>
      </w:tr>
      <w:tr w:rsidR="00F6285F" w:rsidRPr="008B40AD" w14:paraId="4EEFB2B6" w14:textId="77777777">
        <w:trPr>
          <w:trHeight w:val="243"/>
        </w:trPr>
        <w:tc>
          <w:tcPr>
            <w:tcW w:w="704" w:type="dxa"/>
          </w:tcPr>
          <w:p w14:paraId="33D9818D" w14:textId="77777777" w:rsidR="00F6285F" w:rsidRPr="008B40AD" w:rsidRDefault="00F6285F">
            <w:pPr>
              <w:rPr>
                <w:sz w:val="24"/>
                <w:szCs w:val="24"/>
              </w:rPr>
            </w:pPr>
          </w:p>
        </w:tc>
        <w:tc>
          <w:tcPr>
            <w:tcW w:w="1721" w:type="dxa"/>
          </w:tcPr>
          <w:p w14:paraId="3A4BD763" w14:textId="77777777" w:rsidR="00F6285F" w:rsidRPr="008B40AD" w:rsidRDefault="00F6285F">
            <w:pPr>
              <w:rPr>
                <w:sz w:val="24"/>
                <w:szCs w:val="24"/>
              </w:rPr>
            </w:pPr>
          </w:p>
        </w:tc>
        <w:tc>
          <w:tcPr>
            <w:tcW w:w="2430" w:type="dxa"/>
          </w:tcPr>
          <w:p w14:paraId="0A92D0A7" w14:textId="77777777" w:rsidR="00F6285F" w:rsidRPr="008B40AD" w:rsidRDefault="00F6285F">
            <w:pPr>
              <w:rPr>
                <w:sz w:val="24"/>
                <w:szCs w:val="24"/>
              </w:rPr>
            </w:pPr>
          </w:p>
        </w:tc>
        <w:tc>
          <w:tcPr>
            <w:tcW w:w="2160" w:type="dxa"/>
          </w:tcPr>
          <w:p w14:paraId="3D5B486C" w14:textId="77777777" w:rsidR="00F6285F" w:rsidRPr="008B40AD" w:rsidRDefault="00F6285F">
            <w:pPr>
              <w:rPr>
                <w:sz w:val="24"/>
                <w:szCs w:val="24"/>
              </w:rPr>
            </w:pPr>
          </w:p>
        </w:tc>
        <w:tc>
          <w:tcPr>
            <w:tcW w:w="2160" w:type="dxa"/>
          </w:tcPr>
          <w:p w14:paraId="71F62216" w14:textId="77777777" w:rsidR="00F6285F" w:rsidRPr="008B40AD" w:rsidRDefault="00F6285F">
            <w:pPr>
              <w:rPr>
                <w:sz w:val="24"/>
                <w:szCs w:val="24"/>
              </w:rPr>
            </w:pPr>
          </w:p>
        </w:tc>
        <w:tc>
          <w:tcPr>
            <w:tcW w:w="1440" w:type="dxa"/>
          </w:tcPr>
          <w:p w14:paraId="0A869171" w14:textId="77777777" w:rsidR="00F6285F" w:rsidRPr="008B40AD" w:rsidRDefault="00F6285F">
            <w:pPr>
              <w:rPr>
                <w:sz w:val="24"/>
                <w:szCs w:val="24"/>
              </w:rPr>
            </w:pPr>
          </w:p>
        </w:tc>
        <w:tc>
          <w:tcPr>
            <w:tcW w:w="1080" w:type="dxa"/>
          </w:tcPr>
          <w:p w14:paraId="678661CF" w14:textId="77777777" w:rsidR="00F6285F" w:rsidRPr="008B40AD" w:rsidRDefault="00F6285F">
            <w:pPr>
              <w:rPr>
                <w:sz w:val="24"/>
                <w:szCs w:val="24"/>
              </w:rPr>
            </w:pPr>
          </w:p>
        </w:tc>
        <w:tc>
          <w:tcPr>
            <w:tcW w:w="1530" w:type="dxa"/>
          </w:tcPr>
          <w:p w14:paraId="29632029" w14:textId="77777777" w:rsidR="00F6285F" w:rsidRPr="008B40AD" w:rsidRDefault="00F6285F">
            <w:pPr>
              <w:rPr>
                <w:sz w:val="24"/>
                <w:szCs w:val="24"/>
              </w:rPr>
            </w:pPr>
          </w:p>
        </w:tc>
        <w:tc>
          <w:tcPr>
            <w:tcW w:w="1654" w:type="dxa"/>
          </w:tcPr>
          <w:p w14:paraId="5AD59631" w14:textId="77777777" w:rsidR="00F6285F" w:rsidRPr="008B40AD" w:rsidRDefault="00F6285F">
            <w:pPr>
              <w:rPr>
                <w:sz w:val="24"/>
                <w:szCs w:val="24"/>
              </w:rPr>
            </w:pPr>
          </w:p>
        </w:tc>
      </w:tr>
      <w:tr w:rsidR="00F6285F" w:rsidRPr="008B40AD" w14:paraId="0D44425B" w14:textId="77777777">
        <w:trPr>
          <w:trHeight w:val="243"/>
        </w:trPr>
        <w:tc>
          <w:tcPr>
            <w:tcW w:w="704" w:type="dxa"/>
          </w:tcPr>
          <w:p w14:paraId="5CA7D2F2" w14:textId="77777777" w:rsidR="00F6285F" w:rsidRPr="008B40AD" w:rsidRDefault="00F6285F">
            <w:pPr>
              <w:rPr>
                <w:sz w:val="24"/>
                <w:szCs w:val="24"/>
              </w:rPr>
            </w:pPr>
          </w:p>
        </w:tc>
        <w:tc>
          <w:tcPr>
            <w:tcW w:w="1721" w:type="dxa"/>
          </w:tcPr>
          <w:p w14:paraId="2D547E28" w14:textId="77777777" w:rsidR="00F6285F" w:rsidRPr="008B40AD" w:rsidRDefault="00F6285F">
            <w:pPr>
              <w:rPr>
                <w:sz w:val="24"/>
                <w:szCs w:val="24"/>
              </w:rPr>
            </w:pPr>
          </w:p>
        </w:tc>
        <w:tc>
          <w:tcPr>
            <w:tcW w:w="2430" w:type="dxa"/>
          </w:tcPr>
          <w:p w14:paraId="1D78A21E" w14:textId="77777777" w:rsidR="00F6285F" w:rsidRPr="008B40AD" w:rsidRDefault="00F6285F">
            <w:pPr>
              <w:rPr>
                <w:sz w:val="24"/>
                <w:szCs w:val="24"/>
              </w:rPr>
            </w:pPr>
          </w:p>
        </w:tc>
        <w:tc>
          <w:tcPr>
            <w:tcW w:w="2160" w:type="dxa"/>
          </w:tcPr>
          <w:p w14:paraId="37F02DB8" w14:textId="77777777" w:rsidR="00F6285F" w:rsidRPr="008B40AD" w:rsidRDefault="00F6285F">
            <w:pPr>
              <w:rPr>
                <w:sz w:val="24"/>
                <w:szCs w:val="24"/>
              </w:rPr>
            </w:pPr>
          </w:p>
        </w:tc>
        <w:tc>
          <w:tcPr>
            <w:tcW w:w="2160" w:type="dxa"/>
          </w:tcPr>
          <w:p w14:paraId="1416B700" w14:textId="77777777" w:rsidR="00F6285F" w:rsidRPr="008B40AD" w:rsidRDefault="00F6285F">
            <w:pPr>
              <w:rPr>
                <w:sz w:val="24"/>
                <w:szCs w:val="24"/>
              </w:rPr>
            </w:pPr>
          </w:p>
        </w:tc>
        <w:tc>
          <w:tcPr>
            <w:tcW w:w="1440" w:type="dxa"/>
          </w:tcPr>
          <w:p w14:paraId="46773598" w14:textId="77777777" w:rsidR="00F6285F" w:rsidRPr="008B40AD" w:rsidRDefault="00F6285F">
            <w:pPr>
              <w:rPr>
                <w:sz w:val="24"/>
                <w:szCs w:val="24"/>
              </w:rPr>
            </w:pPr>
          </w:p>
        </w:tc>
        <w:tc>
          <w:tcPr>
            <w:tcW w:w="1080" w:type="dxa"/>
          </w:tcPr>
          <w:p w14:paraId="664FE3B4" w14:textId="77777777" w:rsidR="00F6285F" w:rsidRPr="008B40AD" w:rsidRDefault="00F6285F">
            <w:pPr>
              <w:rPr>
                <w:sz w:val="24"/>
                <w:szCs w:val="24"/>
              </w:rPr>
            </w:pPr>
          </w:p>
        </w:tc>
        <w:tc>
          <w:tcPr>
            <w:tcW w:w="1530" w:type="dxa"/>
          </w:tcPr>
          <w:p w14:paraId="21DF6847" w14:textId="77777777" w:rsidR="00F6285F" w:rsidRPr="008B40AD" w:rsidRDefault="00F6285F">
            <w:pPr>
              <w:rPr>
                <w:sz w:val="24"/>
                <w:szCs w:val="24"/>
              </w:rPr>
            </w:pPr>
          </w:p>
        </w:tc>
        <w:tc>
          <w:tcPr>
            <w:tcW w:w="1654" w:type="dxa"/>
          </w:tcPr>
          <w:p w14:paraId="12B03740" w14:textId="77777777" w:rsidR="00F6285F" w:rsidRPr="008B40AD" w:rsidRDefault="00F6285F">
            <w:pPr>
              <w:rPr>
                <w:sz w:val="24"/>
                <w:szCs w:val="24"/>
              </w:rPr>
            </w:pPr>
          </w:p>
        </w:tc>
      </w:tr>
      <w:tr w:rsidR="00F6285F" w:rsidRPr="008B40AD" w14:paraId="0F546CE1" w14:textId="77777777">
        <w:trPr>
          <w:trHeight w:val="243"/>
        </w:trPr>
        <w:tc>
          <w:tcPr>
            <w:tcW w:w="704" w:type="dxa"/>
          </w:tcPr>
          <w:p w14:paraId="0EB26811" w14:textId="77777777" w:rsidR="00F6285F" w:rsidRPr="008B40AD" w:rsidRDefault="00F6285F">
            <w:pPr>
              <w:rPr>
                <w:sz w:val="24"/>
                <w:szCs w:val="24"/>
              </w:rPr>
            </w:pPr>
          </w:p>
        </w:tc>
        <w:tc>
          <w:tcPr>
            <w:tcW w:w="1721" w:type="dxa"/>
          </w:tcPr>
          <w:p w14:paraId="6D4F00D5" w14:textId="77777777" w:rsidR="00F6285F" w:rsidRPr="008B40AD" w:rsidRDefault="00F6285F">
            <w:pPr>
              <w:rPr>
                <w:sz w:val="24"/>
                <w:szCs w:val="24"/>
              </w:rPr>
            </w:pPr>
          </w:p>
        </w:tc>
        <w:tc>
          <w:tcPr>
            <w:tcW w:w="2430" w:type="dxa"/>
          </w:tcPr>
          <w:p w14:paraId="0ADFCF1D" w14:textId="77777777" w:rsidR="00F6285F" w:rsidRPr="008B40AD" w:rsidRDefault="00F6285F">
            <w:pPr>
              <w:rPr>
                <w:sz w:val="24"/>
                <w:szCs w:val="24"/>
              </w:rPr>
            </w:pPr>
          </w:p>
        </w:tc>
        <w:tc>
          <w:tcPr>
            <w:tcW w:w="2160" w:type="dxa"/>
          </w:tcPr>
          <w:p w14:paraId="47193605" w14:textId="77777777" w:rsidR="00F6285F" w:rsidRPr="008B40AD" w:rsidRDefault="00F6285F">
            <w:pPr>
              <w:rPr>
                <w:sz w:val="24"/>
                <w:szCs w:val="24"/>
              </w:rPr>
            </w:pPr>
          </w:p>
        </w:tc>
        <w:tc>
          <w:tcPr>
            <w:tcW w:w="2160" w:type="dxa"/>
          </w:tcPr>
          <w:p w14:paraId="2D3A3748" w14:textId="77777777" w:rsidR="00F6285F" w:rsidRPr="008B40AD" w:rsidRDefault="00F6285F">
            <w:pPr>
              <w:rPr>
                <w:sz w:val="24"/>
                <w:szCs w:val="24"/>
              </w:rPr>
            </w:pPr>
          </w:p>
        </w:tc>
        <w:tc>
          <w:tcPr>
            <w:tcW w:w="1440" w:type="dxa"/>
          </w:tcPr>
          <w:p w14:paraId="2D679A5A" w14:textId="77777777" w:rsidR="00F6285F" w:rsidRPr="008B40AD" w:rsidRDefault="00F6285F">
            <w:pPr>
              <w:rPr>
                <w:sz w:val="24"/>
                <w:szCs w:val="24"/>
              </w:rPr>
            </w:pPr>
          </w:p>
        </w:tc>
        <w:tc>
          <w:tcPr>
            <w:tcW w:w="1080" w:type="dxa"/>
          </w:tcPr>
          <w:p w14:paraId="7A993653" w14:textId="77777777" w:rsidR="00F6285F" w:rsidRPr="008B40AD" w:rsidRDefault="00F6285F">
            <w:pPr>
              <w:rPr>
                <w:sz w:val="24"/>
                <w:szCs w:val="24"/>
              </w:rPr>
            </w:pPr>
          </w:p>
        </w:tc>
        <w:tc>
          <w:tcPr>
            <w:tcW w:w="1530" w:type="dxa"/>
          </w:tcPr>
          <w:p w14:paraId="62C600DE" w14:textId="77777777" w:rsidR="00F6285F" w:rsidRPr="008B40AD" w:rsidRDefault="00F6285F">
            <w:pPr>
              <w:rPr>
                <w:sz w:val="24"/>
                <w:szCs w:val="24"/>
              </w:rPr>
            </w:pPr>
          </w:p>
        </w:tc>
        <w:tc>
          <w:tcPr>
            <w:tcW w:w="1654" w:type="dxa"/>
          </w:tcPr>
          <w:p w14:paraId="611C2215" w14:textId="77777777" w:rsidR="00F6285F" w:rsidRPr="008B40AD" w:rsidRDefault="00F6285F">
            <w:pPr>
              <w:rPr>
                <w:sz w:val="24"/>
                <w:szCs w:val="24"/>
              </w:rPr>
            </w:pPr>
          </w:p>
        </w:tc>
      </w:tr>
      <w:tr w:rsidR="00F6285F" w:rsidRPr="008B40AD" w14:paraId="4DFCC92A" w14:textId="77777777">
        <w:trPr>
          <w:trHeight w:val="243"/>
        </w:trPr>
        <w:tc>
          <w:tcPr>
            <w:tcW w:w="704" w:type="dxa"/>
          </w:tcPr>
          <w:p w14:paraId="34E1A0C5" w14:textId="77777777" w:rsidR="00F6285F" w:rsidRPr="008B40AD" w:rsidRDefault="00F6285F">
            <w:pPr>
              <w:rPr>
                <w:sz w:val="24"/>
                <w:szCs w:val="24"/>
              </w:rPr>
            </w:pPr>
          </w:p>
        </w:tc>
        <w:tc>
          <w:tcPr>
            <w:tcW w:w="1721" w:type="dxa"/>
          </w:tcPr>
          <w:p w14:paraId="4EE185C6" w14:textId="77777777" w:rsidR="00F6285F" w:rsidRPr="008B40AD" w:rsidRDefault="00F6285F">
            <w:pPr>
              <w:rPr>
                <w:sz w:val="24"/>
                <w:szCs w:val="24"/>
              </w:rPr>
            </w:pPr>
          </w:p>
        </w:tc>
        <w:tc>
          <w:tcPr>
            <w:tcW w:w="2430" w:type="dxa"/>
          </w:tcPr>
          <w:p w14:paraId="3CD5DF76" w14:textId="77777777" w:rsidR="00F6285F" w:rsidRPr="008B40AD" w:rsidRDefault="00F6285F">
            <w:pPr>
              <w:rPr>
                <w:sz w:val="24"/>
                <w:szCs w:val="24"/>
              </w:rPr>
            </w:pPr>
          </w:p>
        </w:tc>
        <w:tc>
          <w:tcPr>
            <w:tcW w:w="2160" w:type="dxa"/>
          </w:tcPr>
          <w:p w14:paraId="73EA863C" w14:textId="77777777" w:rsidR="00F6285F" w:rsidRPr="008B40AD" w:rsidRDefault="00F6285F">
            <w:pPr>
              <w:rPr>
                <w:sz w:val="24"/>
                <w:szCs w:val="24"/>
              </w:rPr>
            </w:pPr>
          </w:p>
        </w:tc>
        <w:tc>
          <w:tcPr>
            <w:tcW w:w="2160" w:type="dxa"/>
          </w:tcPr>
          <w:p w14:paraId="072C99DF" w14:textId="77777777" w:rsidR="00F6285F" w:rsidRPr="008B40AD" w:rsidRDefault="00F6285F">
            <w:pPr>
              <w:rPr>
                <w:sz w:val="24"/>
                <w:szCs w:val="24"/>
              </w:rPr>
            </w:pPr>
          </w:p>
        </w:tc>
        <w:tc>
          <w:tcPr>
            <w:tcW w:w="1440" w:type="dxa"/>
          </w:tcPr>
          <w:p w14:paraId="5517AD0B" w14:textId="77777777" w:rsidR="00F6285F" w:rsidRPr="008B40AD" w:rsidRDefault="00F6285F">
            <w:pPr>
              <w:rPr>
                <w:sz w:val="24"/>
                <w:szCs w:val="24"/>
              </w:rPr>
            </w:pPr>
          </w:p>
        </w:tc>
        <w:tc>
          <w:tcPr>
            <w:tcW w:w="1080" w:type="dxa"/>
          </w:tcPr>
          <w:p w14:paraId="08565F35" w14:textId="77777777" w:rsidR="00F6285F" w:rsidRPr="008B40AD" w:rsidRDefault="00F6285F">
            <w:pPr>
              <w:rPr>
                <w:sz w:val="24"/>
                <w:szCs w:val="24"/>
              </w:rPr>
            </w:pPr>
          </w:p>
        </w:tc>
        <w:tc>
          <w:tcPr>
            <w:tcW w:w="1530" w:type="dxa"/>
          </w:tcPr>
          <w:p w14:paraId="748F306B" w14:textId="77777777" w:rsidR="00F6285F" w:rsidRPr="008B40AD" w:rsidRDefault="00F6285F">
            <w:pPr>
              <w:rPr>
                <w:sz w:val="24"/>
                <w:szCs w:val="24"/>
              </w:rPr>
            </w:pPr>
          </w:p>
        </w:tc>
        <w:tc>
          <w:tcPr>
            <w:tcW w:w="1654" w:type="dxa"/>
          </w:tcPr>
          <w:p w14:paraId="3441739B" w14:textId="77777777" w:rsidR="00F6285F" w:rsidRPr="008B40AD" w:rsidRDefault="00F6285F">
            <w:pPr>
              <w:rPr>
                <w:sz w:val="24"/>
                <w:szCs w:val="24"/>
              </w:rPr>
            </w:pPr>
          </w:p>
        </w:tc>
      </w:tr>
    </w:tbl>
    <w:p w14:paraId="75BE3183" w14:textId="77777777" w:rsidR="00F6285F" w:rsidRDefault="002B0E88">
      <w:pPr>
        <w:rPr>
          <w:rStyle w:val="markedcontent"/>
          <w:rFonts w:ascii="Times New Roman" w:hAnsi="Times New Roman" w:cs="Times New Roman"/>
          <w:sz w:val="24"/>
          <w:szCs w:val="24"/>
        </w:rPr>
      </w:pPr>
      <w:r w:rsidRPr="008B40AD">
        <w:rPr>
          <w:rStyle w:val="markedcontent"/>
          <w:rFonts w:ascii="Times New Roman" w:hAnsi="Times New Roman" w:cs="Times New Roman"/>
          <w:sz w:val="24"/>
          <w:szCs w:val="24"/>
        </w:rPr>
        <w:t>It is to be noted that the delay in individual activities may not be affecting the contractual milestone depending on the available float, if any.</w:t>
      </w:r>
      <w:r>
        <w:rPr>
          <w:rStyle w:val="markedcontent"/>
          <w:rFonts w:ascii="Times New Roman" w:hAnsi="Times New Roman" w:cs="Times New Roman"/>
          <w:sz w:val="24"/>
          <w:szCs w:val="24"/>
        </w:rPr>
        <w:t xml:space="preserve"> </w:t>
      </w:r>
    </w:p>
    <w:p w14:paraId="1C7E65F4" w14:textId="77777777" w:rsidR="00F6285F" w:rsidRDefault="00F6285F">
      <w:pPr>
        <w:rPr>
          <w:rFonts w:ascii="Times New Roman" w:hAnsi="Times New Roman" w:cs="Times New Roman"/>
          <w:sz w:val="24"/>
          <w:szCs w:val="24"/>
        </w:rPr>
      </w:pPr>
    </w:p>
    <w:p w14:paraId="381A02C1" w14:textId="77777777" w:rsidR="00F6285F" w:rsidRDefault="00F6285F">
      <w:pPr>
        <w:rPr>
          <w:rFonts w:ascii="Times New Roman" w:hAnsi="Times New Roman" w:cs="Times New Roman"/>
          <w:sz w:val="24"/>
          <w:szCs w:val="24"/>
        </w:rPr>
      </w:pPr>
    </w:p>
    <w:p w14:paraId="58E87A08" w14:textId="77777777" w:rsidR="00F6285F" w:rsidRDefault="00F6285F">
      <w:pPr>
        <w:rPr>
          <w:rFonts w:ascii="Times New Roman" w:hAnsi="Times New Roman" w:cs="Times New Roman"/>
          <w:sz w:val="24"/>
          <w:szCs w:val="24"/>
        </w:rPr>
      </w:pPr>
    </w:p>
    <w:sectPr w:rsidR="00F6285F">
      <w:pgSz w:w="16838" w:h="11906" w:orient="landscape"/>
      <w:pgMar w:top="1080" w:right="1440" w:bottom="1080" w:left="1440" w:header="706" w:footer="706" w:gutter="0"/>
      <w:pgBorders w:offsetFrom="page">
        <w:top w:val="single" w:sz="4" w:space="24" w:color="auto"/>
        <w:left w:val="single" w:sz="4" w:space="24" w:color="auto"/>
        <w:bottom w:val="single" w:sz="4" w:space="24" w:color="auto"/>
        <w:right w:val="single" w:sz="4" w:space="24" w:color="auto"/>
      </w:pgBorders>
      <w:cols w:space="708"/>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Rakhi Dharamdasani" w:date="2025-06-02T17:48:00Z" w:initials="RD">
    <w:p w14:paraId="00000001" w14:textId="00000001">
      <w:pPr>
        <w:spacing w:line="240" w:after="0" w:lineRule="auto" w:before="0"/>
        <w:ind w:firstLine="0" w:left="0" w:right="0"/>
        <w:jc w:val="left"/>
      </w:pPr>
      <w:r>
        <w:rPr>
          <w:rFonts w:eastAsia="Arial" w:ascii="Arial" w:hAnsi="Arial" w:cs="Arial"/>
          <w:sz w:val="22"/>
        </w:rPr>
        <w:t xml:space="preserve">Add Shorfall clause</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1"/>
</w15:commentsEx>
</file>

<file path=word/commentsIdsDocument.xml><?xml version="1.0" encoding="utf-8"?>
<w16cid:commentsIds xmlns:mc="http://schemas.openxmlformats.org/markup-compatibility/2006" xmlns:w16cid="http://schemas.microsoft.com/office/word/2016/wordml/cid" mc:Ignorable="w16cid">
  <w16cid:commentId w16cid:paraId="00000001" w16cid:durableId="6047568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CB3E2A" w14:textId="77777777" w:rsidR="00D5148A" w:rsidRDefault="00D5148A">
      <w:r>
        <w:separator/>
      </w:r>
    </w:p>
  </w:endnote>
  <w:endnote w:type="continuationSeparator" w:id="0">
    <w:p w14:paraId="19ACAB81" w14:textId="77777777" w:rsidR="00D5148A" w:rsidRDefault="00D51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auto"/>
    <w:pitch w:val="default"/>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auto"/>
    <w:pitch w:val="default"/>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DejaVuSans-Bold">
    <w:altName w:val="Calibri"/>
    <w:charset w:val="00"/>
    <w:family w:val="auto"/>
    <w:pitch w:val="default"/>
  </w:font>
  <w:font w:name="PMingLiU">
    <w:altName w:val="新細明體"/>
    <w:panose1 w:val="02010601000101010101"/>
    <w:charset w:val="88"/>
    <w:family w:val="roman"/>
    <w:pitch w:val="variable"/>
    <w:sig w:usb0="A00002FF" w:usb1="28CFFCFA" w:usb2="00000016" w:usb3="00000000" w:csb0="00100001" w:csb1="00000000"/>
  </w:font>
  <w:font w:name="DejaVuSans-BoldOblique">
    <w:charset w:val="00"/>
    <w:family w:val="auto"/>
    <w:pitch w:val="default"/>
  </w:font>
  <w:font w:name="DejaVuSans">
    <w:altName w:val="MS Mincho"/>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4885013"/>
      <w:docPartObj>
        <w:docPartGallery w:val="Page Numbers (Bottom of Page)"/>
        <w:docPartUnique/>
      </w:docPartObj>
    </w:sdtPr>
    <w:sdtEndPr/>
    <w:sdtContent>
      <w:sdt>
        <w:sdtPr>
          <w:id w:val="-1305540421"/>
          <w:docPartObj>
            <w:docPartGallery w:val="Page Numbers (Top of Page)"/>
            <w:docPartUnique/>
          </w:docPartObj>
        </w:sdtPr>
        <w:sdtEndPr/>
        <w:sdtContent>
          <w:p w14:paraId="6D47708E" w14:textId="77777777" w:rsidR="00A95469" w:rsidRDefault="00A95469">
            <w:pPr>
              <w:pStyle w:val="Footer"/>
              <w:jc w:val="right"/>
            </w:pPr>
            <w:r>
              <w:rPr>
                <w:noProof/>
                <w:lang w:eastAsia="en-IN"/>
              </w:rPr>
              <mc:AlternateContent>
                <mc:Choice Requires="wpg">
                  <w:drawing>
                    <wp:anchor distT="0" distB="0" distL="114300" distR="114300" simplePos="0" relativeHeight="251659264" behindDoc="0" locked="0" layoutInCell="1" allowOverlap="1" wp14:anchorId="6A5597A0" wp14:editId="70A6C990">
                      <wp:simplePos x="0" y="0"/>
                      <wp:positionH relativeFrom="column">
                        <wp:posOffset>-20165</wp:posOffset>
                      </wp:positionH>
                      <wp:positionV relativeFrom="paragraph">
                        <wp:posOffset>135890</wp:posOffset>
                      </wp:positionV>
                      <wp:extent cx="6228272" cy="0"/>
                      <wp:effectExtent l="0" t="0" r="20320" b="19050"/>
                      <wp:wrapNone/>
                      <wp:docPr id="4" name="Straight Connector 9"/>
                      <wp:cNvGraphicFramePr/>
                      <a:graphic xmlns:a="http://schemas.openxmlformats.org/drawingml/2006/main">
                        <a:graphicData uri="http://schemas.microsoft.com/office/word/2010/wordprocessingShape">
                          <wps:wsp>
                            <wps:cNvCnPr/>
                            <wps:spPr bwMode="auto">
                              <a:xfrm>
                                <a:off x="0" y="0"/>
                                <a:ext cx="6228272"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w:pict>
                    <v:line id="shape 3" o:spid="_x0000_s3" style="position:absolute;left:0;text-align:left;z-index:251659264;mso-wrap-distance-left:9.00pt;mso-wrap-distance-top:0.00pt;mso-wrap-distance-right:9.00pt;mso-wrap-distance-bottom:0.00pt;visibility:visible;" from="-1.6pt,10.7pt" to="488.8pt,10.7pt" filled="f" strokecolor="#000000" strokeweight="0.50pt">
                      <v:stroke dashstyle="solid"/>
                    </v:line>
                  </w:pict>
                </mc:Fallback>
              </mc:AlternateContent>
            </w:r>
          </w:p>
          <w:p w14:paraId="68B5F982" w14:textId="77777777" w:rsidR="00A95469" w:rsidRDefault="00A95469">
            <w:pPr>
              <w:pStyle w:val="Footer"/>
              <w:rPr>
                <w:rFonts w:ascii="Times New Roman" w:hAnsi="Times New Roman" w:cs="Times New Roman"/>
                <w:sz w:val="24"/>
                <w:szCs w:val="24"/>
              </w:rPr>
            </w:pPr>
            <w:r>
              <w:t>Additional Terms and Conditions (ATC)</w:t>
            </w:r>
            <w:r>
              <w:rPr>
                <w:rFonts w:ascii="Times New Roman" w:hAnsi="Times New Roman" w:cs="Times New Roman"/>
                <w:sz w:val="24"/>
                <w:szCs w:val="24"/>
              </w:rPr>
              <w:tab/>
            </w:r>
            <w:r>
              <w:rPr>
                <w:rFonts w:ascii="Times New Roman" w:hAnsi="Times New Roman" w:cs="Times New Roman"/>
                <w:sz w:val="24"/>
                <w:szCs w:val="24"/>
              </w:rPr>
              <w:tab/>
              <w:t xml:space="preserve">Page </w:t>
            </w:r>
            <w:r>
              <w:rPr>
                <w:rFonts w:ascii="Times New Roman" w:hAnsi="Times New Roman" w:cs="Times New Roman"/>
                <w:b/>
                <w:bCs/>
                <w:sz w:val="24"/>
                <w:szCs w:val="24"/>
              </w:rPr>
              <w:fldChar w:fldCharType="begin"/>
            </w:r>
            <w:r>
              <w:rPr>
                <w:rFonts w:ascii="Times New Roman" w:hAnsi="Times New Roman" w:cs="Times New Roman"/>
                <w:b/>
                <w:bCs/>
                <w:sz w:val="24"/>
                <w:szCs w:val="24"/>
              </w:rPr>
              <w:instrText xml:space="preserve"> PAGE </w:instrText>
            </w:r>
            <w:r>
              <w:rPr>
                <w:rFonts w:ascii="Times New Roman" w:hAnsi="Times New Roman" w:cs="Times New Roman"/>
                <w:b/>
                <w:bCs/>
                <w:sz w:val="24"/>
                <w:szCs w:val="24"/>
              </w:rPr>
              <w:fldChar w:fldCharType="separate"/>
            </w:r>
            <w:r>
              <w:rPr>
                <w:rFonts w:ascii="Times New Roman" w:hAnsi="Times New Roman" w:cs="Times New Roman"/>
                <w:b/>
                <w:bCs/>
                <w:sz w:val="24"/>
                <w:szCs w:val="24"/>
              </w:rPr>
              <w:t>23</w:t>
            </w:r>
            <w:r>
              <w:rPr>
                <w:rFonts w:ascii="Times New Roman" w:hAnsi="Times New Roman" w:cs="Times New Roman"/>
                <w:b/>
                <w:bCs/>
                <w:sz w:val="24"/>
                <w:szCs w:val="24"/>
              </w:rPr>
              <w:fldChar w:fldCharType="end"/>
            </w:r>
            <w:r>
              <w:rPr>
                <w:rFonts w:ascii="Times New Roman" w:hAnsi="Times New Roman" w:cs="Times New Roman"/>
                <w:sz w:val="24"/>
                <w:szCs w:val="24"/>
              </w:rPr>
              <w:t xml:space="preserve"> of </w:t>
            </w:r>
            <w:r>
              <w:rPr>
                <w:rFonts w:ascii="Times New Roman" w:hAnsi="Times New Roman" w:cs="Times New Roman"/>
                <w:b/>
                <w:bCs/>
                <w:sz w:val="24"/>
                <w:szCs w:val="24"/>
              </w:rPr>
              <w:fldChar w:fldCharType="begin"/>
            </w:r>
            <w:r>
              <w:rPr>
                <w:rFonts w:ascii="Times New Roman" w:hAnsi="Times New Roman" w:cs="Times New Roman"/>
                <w:b/>
                <w:bCs/>
                <w:sz w:val="24"/>
                <w:szCs w:val="24"/>
              </w:rPr>
              <w:instrText xml:space="preserve"> NUMPAGES  </w:instrText>
            </w:r>
            <w:r>
              <w:rPr>
                <w:rFonts w:ascii="Times New Roman" w:hAnsi="Times New Roman" w:cs="Times New Roman"/>
                <w:b/>
                <w:bCs/>
                <w:sz w:val="24"/>
                <w:szCs w:val="24"/>
              </w:rPr>
              <w:fldChar w:fldCharType="separate"/>
            </w:r>
            <w:r>
              <w:rPr>
                <w:rFonts w:ascii="Times New Roman" w:hAnsi="Times New Roman" w:cs="Times New Roman"/>
                <w:b/>
                <w:bCs/>
                <w:sz w:val="24"/>
                <w:szCs w:val="24"/>
              </w:rPr>
              <w:t>37</w:t>
            </w:r>
            <w:r>
              <w:rPr>
                <w:rFonts w:ascii="Times New Roman" w:hAnsi="Times New Roman" w:cs="Times New Roman"/>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60AFB1" w14:textId="77777777" w:rsidR="00D5148A" w:rsidRDefault="00D5148A">
      <w:r>
        <w:separator/>
      </w:r>
    </w:p>
  </w:footnote>
  <w:footnote w:type="continuationSeparator" w:id="0">
    <w:p w14:paraId="51C7D1B9" w14:textId="77777777" w:rsidR="00D5148A" w:rsidRDefault="00D514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70"/>
      <w:gridCol w:w="5540"/>
      <w:gridCol w:w="2671"/>
    </w:tblGrid>
    <w:tr w:rsidR="00A95469" w14:paraId="7A127F54" w14:textId="77777777">
      <w:trPr>
        <w:cantSplit/>
        <w:trHeight w:val="382"/>
      </w:trPr>
      <w:tc>
        <w:tcPr>
          <w:tcW w:w="1570" w:type="dxa"/>
          <w:vMerge w:val="restart"/>
        </w:tcPr>
        <w:p w14:paraId="350CBD10" w14:textId="77777777" w:rsidR="00A95469" w:rsidRDefault="00A95469">
          <w:pPr>
            <w:tabs>
              <w:tab w:val="center" w:pos="4680"/>
              <w:tab w:val="right" w:pos="9360"/>
            </w:tabs>
            <w:rPr>
              <w:rFonts w:ascii="Calibri" w:eastAsia="PMingLiU" w:hAnsi="Calibri" w:cs="Times New Roman"/>
              <w:sz w:val="16"/>
              <w:lang w:val="en-US" w:eastAsia="zh-TW"/>
            </w:rPr>
          </w:pPr>
          <w:r>
            <w:rPr>
              <w:rFonts w:ascii="Calibri" w:eastAsia="PMingLiU" w:hAnsi="Calibri" w:cs="Times New Roman"/>
              <w:noProof/>
              <w:sz w:val="20"/>
              <w:lang w:eastAsia="en-IN"/>
            </w:rPr>
            <mc:AlternateContent>
              <mc:Choice Requires="wpg">
                <w:drawing>
                  <wp:anchor distT="0" distB="0" distL="114300" distR="114300" simplePos="0" relativeHeight="251663360" behindDoc="0" locked="0" layoutInCell="1" allowOverlap="1" wp14:anchorId="7190F55D" wp14:editId="6121D783">
                    <wp:simplePos x="0" y="0"/>
                    <wp:positionH relativeFrom="column">
                      <wp:posOffset>52070</wp:posOffset>
                    </wp:positionH>
                    <wp:positionV relativeFrom="paragraph">
                      <wp:posOffset>55880</wp:posOffset>
                    </wp:positionV>
                    <wp:extent cx="793750" cy="394970"/>
                    <wp:effectExtent l="0" t="0" r="6350" b="5080"/>
                    <wp:wrapNone/>
                    <wp:docPr id="1" name="Picture 15" descr="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31941" name="Picture 4" descr="logo10"/>
                            <pic:cNvPicPr>
                              <a:picLocks noChangeAspect="1"/>
                            </pic:cNvPicPr>
                          </pic:nvPicPr>
                          <pic:blipFill>
                            <a:blip r:embed="rId1"/>
                            <a:srcRect t="133" b="5034"/>
                            <a:stretch/>
                          </pic:blipFill>
                          <pic:spPr bwMode="auto">
                            <a:xfrm>
                              <a:off x="0" y="0"/>
                              <a:ext cx="793750" cy="394970"/>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63360;o:allowoverlap:true;o:allowincell:true;mso-position-horizontal-relative:text;margin-left:4.10pt;mso-position-horizontal:absolute;mso-position-vertical-relative:text;margin-top:4.40pt;mso-position-vertical:absolute;width:62.50pt;height:31.10pt;mso-wrap-distance-left:9.00pt;mso-wrap-distance-top:0.00pt;mso-wrap-distance-right:9.00pt;mso-wrap-distance-bottom:0.00pt;z-index:1;" stroked="f">
                    <v:imagedata r:id="rId2" o:title="" croptop="87f" cropleft="0f" cropbottom="3299f" cropright="0f"/>
                    <o:lock v:ext="edit" rotation="t"/>
                  </v:shape>
                </w:pict>
              </mc:Fallback>
            </mc:AlternateContent>
          </w:r>
        </w:p>
        <w:p w14:paraId="44BDF098" w14:textId="77777777" w:rsidR="00A95469" w:rsidRDefault="00A95469">
          <w:pPr>
            <w:tabs>
              <w:tab w:val="center" w:pos="4680"/>
              <w:tab w:val="right" w:pos="9360"/>
            </w:tabs>
            <w:rPr>
              <w:rFonts w:ascii="Calibri" w:eastAsia="PMingLiU" w:hAnsi="Calibri" w:cs="Times New Roman"/>
              <w:lang w:val="en-US" w:eastAsia="zh-TW"/>
            </w:rPr>
          </w:pPr>
        </w:p>
        <w:p w14:paraId="45C3DE22" w14:textId="77777777" w:rsidR="00A95469" w:rsidRDefault="00A95469">
          <w:pPr>
            <w:tabs>
              <w:tab w:val="center" w:pos="4680"/>
              <w:tab w:val="right" w:pos="9360"/>
            </w:tabs>
            <w:rPr>
              <w:rFonts w:ascii="Calibri" w:eastAsia="PMingLiU" w:hAnsi="Calibri" w:cs="Times New Roman"/>
              <w:sz w:val="16"/>
              <w:lang w:val="en-US" w:eastAsia="zh-TW"/>
            </w:rPr>
          </w:pPr>
        </w:p>
      </w:tc>
      <w:tc>
        <w:tcPr>
          <w:tcW w:w="5540" w:type="dxa"/>
          <w:vMerge w:val="restart"/>
          <w:tcBorders>
            <w:right w:val="single" w:sz="4" w:space="0" w:color="auto"/>
          </w:tcBorders>
          <w:vAlign w:val="center"/>
        </w:tcPr>
        <w:p w14:paraId="062D9785" w14:textId="77777777" w:rsidR="00A95469" w:rsidRDefault="00A95469">
          <w:pPr>
            <w:tabs>
              <w:tab w:val="center" w:pos="4680"/>
              <w:tab w:val="right" w:pos="9360"/>
            </w:tabs>
            <w:jc w:val="center"/>
            <w:rPr>
              <w:rFonts w:ascii="Times New Roman" w:eastAsia="PMingLiU" w:hAnsi="Times New Roman" w:cs="Times New Roman"/>
              <w:b/>
              <w:iCs/>
              <w:sz w:val="36"/>
              <w:szCs w:val="36"/>
              <w:lang w:val="en-US" w:eastAsia="zh-TW"/>
            </w:rPr>
          </w:pPr>
          <w:r>
            <w:rPr>
              <w:b/>
              <w:sz w:val="28"/>
            </w:rPr>
            <w:t>Ceramic Based Vacuum feed through for grid application</w:t>
          </w:r>
        </w:p>
      </w:tc>
      <w:tc>
        <w:tcPr>
          <w:tcW w:w="2671" w:type="dxa"/>
          <w:tcBorders>
            <w:left w:val="single" w:sz="4" w:space="0" w:color="auto"/>
          </w:tcBorders>
          <w:vAlign w:val="center"/>
        </w:tcPr>
        <w:p w14:paraId="1E1A82A4" w14:textId="77777777" w:rsidR="00A95469" w:rsidRDefault="00A95469">
          <w:pPr>
            <w:tabs>
              <w:tab w:val="center" w:pos="4680"/>
              <w:tab w:val="right" w:pos="9360"/>
            </w:tabs>
            <w:jc w:val="center"/>
            <w:rPr>
              <w:rFonts w:ascii="Times New Roman" w:eastAsia="PMingLiU" w:hAnsi="Times New Roman" w:cs="Times New Roman"/>
              <w:iCs/>
              <w:sz w:val="20"/>
              <w:lang w:val="en-US" w:eastAsia="zh-TW"/>
            </w:rPr>
          </w:pPr>
          <w:proofErr w:type="spellStart"/>
          <w:r>
            <w:rPr>
              <w:rFonts w:ascii="Times New Roman" w:eastAsia="PMingLiU" w:hAnsi="Times New Roman" w:cs="Times New Roman"/>
              <w:iCs/>
              <w:sz w:val="20"/>
              <w:lang w:val="en-US" w:eastAsia="zh-TW"/>
            </w:rPr>
            <w:t>GeM</w:t>
          </w:r>
          <w:proofErr w:type="spellEnd"/>
          <w:r>
            <w:rPr>
              <w:rFonts w:ascii="Times New Roman" w:eastAsia="PMingLiU" w:hAnsi="Times New Roman" w:cs="Times New Roman"/>
              <w:iCs/>
              <w:sz w:val="20"/>
              <w:lang w:val="en-US" w:eastAsia="zh-TW"/>
            </w:rPr>
            <w:t xml:space="preserve"> Bid No.</w:t>
          </w:r>
        </w:p>
      </w:tc>
    </w:tr>
    <w:tr w:rsidR="00A95469" w14:paraId="09EF5DAF" w14:textId="77777777">
      <w:trPr>
        <w:cantSplit/>
        <w:trHeight w:val="413"/>
      </w:trPr>
      <w:tc>
        <w:tcPr>
          <w:tcW w:w="1570" w:type="dxa"/>
          <w:vMerge/>
        </w:tcPr>
        <w:p w14:paraId="32ABAABC" w14:textId="77777777" w:rsidR="00A95469" w:rsidRDefault="00A95469">
          <w:pPr>
            <w:tabs>
              <w:tab w:val="center" w:pos="4680"/>
              <w:tab w:val="right" w:pos="9360"/>
            </w:tabs>
            <w:rPr>
              <w:rFonts w:ascii="Calibri" w:eastAsia="PMingLiU" w:hAnsi="Calibri" w:cs="Times New Roman"/>
              <w:lang w:val="en-US" w:eastAsia="zh-TW"/>
            </w:rPr>
          </w:pPr>
        </w:p>
      </w:tc>
      <w:tc>
        <w:tcPr>
          <w:tcW w:w="5540" w:type="dxa"/>
          <w:vMerge/>
          <w:vAlign w:val="center"/>
        </w:tcPr>
        <w:p w14:paraId="7EC1B374" w14:textId="77777777" w:rsidR="00A95469" w:rsidRDefault="00A95469">
          <w:pPr>
            <w:tabs>
              <w:tab w:val="left" w:pos="-108"/>
              <w:tab w:val="center" w:pos="4680"/>
              <w:tab w:val="center" w:pos="5652"/>
              <w:tab w:val="right" w:pos="9360"/>
            </w:tabs>
            <w:ind w:left="-108"/>
            <w:jc w:val="center"/>
            <w:rPr>
              <w:rFonts w:ascii="Times New Roman" w:eastAsia="PMingLiU" w:hAnsi="Times New Roman" w:cs="Times New Roman"/>
              <w:b/>
              <w:sz w:val="20"/>
              <w:szCs w:val="20"/>
              <w:lang w:val="en-US" w:eastAsia="zh-TW"/>
            </w:rPr>
          </w:pPr>
        </w:p>
      </w:tc>
      <w:tc>
        <w:tcPr>
          <w:tcW w:w="2671" w:type="dxa"/>
          <w:vAlign w:val="center"/>
        </w:tcPr>
        <w:p w14:paraId="680E5C14" w14:textId="77777777" w:rsidR="00A95469" w:rsidRDefault="00A95469">
          <w:pPr>
            <w:tabs>
              <w:tab w:val="center" w:pos="4680"/>
              <w:tab w:val="right" w:pos="9360"/>
            </w:tabs>
            <w:jc w:val="center"/>
            <w:rPr>
              <w:rFonts w:ascii="Times New Roman" w:eastAsia="PMingLiU" w:hAnsi="Times New Roman" w:cs="Times New Roman"/>
              <w:iCs/>
              <w:sz w:val="20"/>
              <w:szCs w:val="20"/>
              <w:lang w:val="en-US" w:eastAsia="zh-TW"/>
            </w:rPr>
          </w:pPr>
          <w:r>
            <w:rPr>
              <w:rFonts w:ascii="Times New Roman" w:eastAsia="PMingLiU" w:hAnsi="Times New Roman" w:cs="Times New Roman"/>
              <w:iCs/>
              <w:sz w:val="20"/>
              <w:szCs w:val="20"/>
              <w:lang w:val="en-US" w:eastAsia="zh-TW"/>
            </w:rPr>
            <w:t>GEM/2025/B/6226822</w:t>
          </w:r>
        </w:p>
      </w:tc>
    </w:tr>
  </w:tbl>
  <w:p w14:paraId="3EE9C410" w14:textId="77777777" w:rsidR="00A95469" w:rsidRDefault="00A95469">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70"/>
      <w:gridCol w:w="6440"/>
      <w:gridCol w:w="1771"/>
    </w:tblGrid>
    <w:tr w:rsidR="00A95469" w14:paraId="5A0216CB" w14:textId="77777777">
      <w:trPr>
        <w:cantSplit/>
        <w:trHeight w:val="805"/>
      </w:trPr>
      <w:tc>
        <w:tcPr>
          <w:tcW w:w="1570" w:type="dxa"/>
        </w:tcPr>
        <w:p w14:paraId="68DE6FA2" w14:textId="77777777" w:rsidR="00A95469" w:rsidRDefault="00A95469">
          <w:pPr>
            <w:tabs>
              <w:tab w:val="center" w:pos="4680"/>
              <w:tab w:val="right" w:pos="9360"/>
            </w:tabs>
            <w:rPr>
              <w:rFonts w:ascii="Calibri" w:eastAsia="PMingLiU" w:hAnsi="Calibri" w:cs="Times New Roman"/>
              <w:sz w:val="16"/>
              <w:lang w:val="en-US" w:eastAsia="zh-TW"/>
            </w:rPr>
          </w:pPr>
          <w:r>
            <w:rPr>
              <w:rFonts w:ascii="Calibri" w:eastAsia="PMingLiU" w:hAnsi="Calibri" w:cs="Times New Roman"/>
              <w:noProof/>
              <w:sz w:val="20"/>
              <w:lang w:eastAsia="en-IN"/>
            </w:rPr>
            <mc:AlternateContent>
              <mc:Choice Requires="wpg">
                <w:drawing>
                  <wp:anchor distT="0" distB="0" distL="114300" distR="114300" simplePos="0" relativeHeight="251661312" behindDoc="0" locked="0" layoutInCell="1" allowOverlap="1" wp14:anchorId="498F7D7E" wp14:editId="20CE1F12">
                    <wp:simplePos x="0" y="0"/>
                    <wp:positionH relativeFrom="column">
                      <wp:posOffset>52070</wp:posOffset>
                    </wp:positionH>
                    <wp:positionV relativeFrom="paragraph">
                      <wp:posOffset>55880</wp:posOffset>
                    </wp:positionV>
                    <wp:extent cx="793750" cy="394970"/>
                    <wp:effectExtent l="0" t="0" r="6350" b="5080"/>
                    <wp:wrapNone/>
                    <wp:docPr id="2" name="Picture 16" descr="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497596" name="Picture 4" descr="logo10"/>
                            <pic:cNvPicPr>
                              <a:picLocks noChangeAspect="1"/>
                            </pic:cNvPicPr>
                          </pic:nvPicPr>
                          <pic:blipFill>
                            <a:blip r:embed="rId1"/>
                            <a:srcRect t="133" b="5034"/>
                            <a:stretch/>
                          </pic:blipFill>
                          <pic:spPr bwMode="auto">
                            <a:xfrm>
                              <a:off x="0" y="0"/>
                              <a:ext cx="793750" cy="394970"/>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z-index:251661312;o:allowoverlap:true;o:allowincell:true;mso-position-horizontal-relative:text;margin-left:4.10pt;mso-position-horizontal:absolute;mso-position-vertical-relative:text;margin-top:4.40pt;mso-position-vertical:absolute;width:62.50pt;height:31.10pt;mso-wrap-distance-left:9.00pt;mso-wrap-distance-top:0.00pt;mso-wrap-distance-right:9.00pt;mso-wrap-distance-bottom:0.00pt;z-index:1;" stroked="f">
                    <v:imagedata r:id="rId2" o:title="" croptop="87f" cropleft="0f" cropbottom="3299f" cropright="0f"/>
                    <o:lock v:ext="edit" rotation="t"/>
                  </v:shape>
                </w:pict>
              </mc:Fallback>
            </mc:AlternateContent>
          </w:r>
        </w:p>
        <w:p w14:paraId="386D87C6" w14:textId="77777777" w:rsidR="00A95469" w:rsidRDefault="00A95469">
          <w:pPr>
            <w:tabs>
              <w:tab w:val="center" w:pos="4680"/>
              <w:tab w:val="right" w:pos="9360"/>
            </w:tabs>
            <w:rPr>
              <w:rFonts w:ascii="Calibri" w:eastAsia="PMingLiU" w:hAnsi="Calibri" w:cs="Times New Roman"/>
              <w:lang w:val="en-US" w:eastAsia="zh-TW"/>
            </w:rPr>
          </w:pPr>
        </w:p>
        <w:p w14:paraId="5CFE7C50" w14:textId="77777777" w:rsidR="00A95469" w:rsidRDefault="00A95469">
          <w:pPr>
            <w:tabs>
              <w:tab w:val="center" w:pos="4680"/>
              <w:tab w:val="right" w:pos="9360"/>
            </w:tabs>
            <w:rPr>
              <w:rFonts w:ascii="Calibri" w:eastAsia="PMingLiU" w:hAnsi="Calibri" w:cs="Times New Roman"/>
              <w:sz w:val="16"/>
              <w:lang w:val="en-US" w:eastAsia="zh-TW"/>
            </w:rPr>
          </w:pPr>
        </w:p>
      </w:tc>
      <w:tc>
        <w:tcPr>
          <w:tcW w:w="6440" w:type="dxa"/>
          <w:tcBorders>
            <w:right w:val="single" w:sz="4" w:space="0" w:color="auto"/>
          </w:tcBorders>
          <w:vAlign w:val="center"/>
        </w:tcPr>
        <w:p w14:paraId="29F3EA8C" w14:textId="77777777" w:rsidR="00A95469" w:rsidRDefault="00A95469">
          <w:pPr>
            <w:tabs>
              <w:tab w:val="center" w:pos="4680"/>
              <w:tab w:val="right" w:pos="9360"/>
            </w:tabs>
            <w:jc w:val="center"/>
            <w:rPr>
              <w:rFonts w:ascii="Times New Roman" w:eastAsia="PMingLiU" w:hAnsi="Times New Roman" w:cs="Times New Roman"/>
              <w:b/>
              <w:iCs/>
              <w:sz w:val="24"/>
              <w:szCs w:val="24"/>
              <w:lang w:val="en-US" w:eastAsia="zh-TW"/>
            </w:rPr>
          </w:pPr>
          <w:r>
            <w:rPr>
              <w:rFonts w:ascii="Times New Roman" w:eastAsia="PMingLiU" w:hAnsi="Times New Roman" w:cs="Times New Roman"/>
              <w:b/>
              <w:iCs/>
              <w:sz w:val="24"/>
              <w:szCs w:val="24"/>
              <w:lang w:val="en-US" w:eastAsia="zh-TW"/>
            </w:rPr>
            <w:t>ITER-India</w:t>
          </w:r>
        </w:p>
        <w:p w14:paraId="0D79BC67" w14:textId="77777777" w:rsidR="00A95469" w:rsidRDefault="00A95469">
          <w:pPr>
            <w:tabs>
              <w:tab w:val="center" w:pos="4680"/>
              <w:tab w:val="right" w:pos="9360"/>
            </w:tabs>
            <w:jc w:val="center"/>
            <w:rPr>
              <w:rFonts w:ascii="Times New Roman" w:eastAsia="PMingLiU" w:hAnsi="Times New Roman" w:cs="Times New Roman"/>
              <w:b/>
              <w:iCs/>
              <w:sz w:val="24"/>
              <w:szCs w:val="24"/>
              <w:lang w:val="en-US" w:eastAsia="zh-TW"/>
            </w:rPr>
          </w:pPr>
          <w:r>
            <w:rPr>
              <w:rFonts w:ascii="Times New Roman" w:eastAsia="PMingLiU" w:hAnsi="Times New Roman" w:cs="Times New Roman"/>
              <w:b/>
              <w:iCs/>
              <w:sz w:val="24"/>
              <w:szCs w:val="24"/>
              <w:lang w:val="en-US" w:eastAsia="zh-TW"/>
            </w:rPr>
            <w:t>(Institute for Plasma Research)</w:t>
          </w:r>
        </w:p>
      </w:tc>
      <w:tc>
        <w:tcPr>
          <w:tcW w:w="1771" w:type="dxa"/>
          <w:tcBorders>
            <w:left w:val="single" w:sz="4" w:space="0" w:color="auto"/>
          </w:tcBorders>
          <w:vAlign w:val="center"/>
        </w:tcPr>
        <w:p w14:paraId="123D7018" w14:textId="77777777" w:rsidR="00A95469" w:rsidRDefault="00A95469">
          <w:pPr>
            <w:tabs>
              <w:tab w:val="center" w:pos="4680"/>
              <w:tab w:val="right" w:pos="9360"/>
            </w:tabs>
            <w:jc w:val="center"/>
            <w:rPr>
              <w:rFonts w:ascii="Times New Roman" w:eastAsia="PMingLiU" w:hAnsi="Times New Roman" w:cs="Times New Roman"/>
              <w:iCs/>
              <w:sz w:val="20"/>
              <w:lang w:val="en-US" w:eastAsia="zh-TW"/>
            </w:rPr>
          </w:pPr>
          <w:r>
            <w:rPr>
              <w:rFonts w:ascii="Times New Roman" w:eastAsia="PMingLiU" w:hAnsi="Times New Roman" w:cs="Times New Roman"/>
              <w:iCs/>
              <w:noProof/>
              <w:sz w:val="20"/>
              <w:lang w:eastAsia="en-IN"/>
            </w:rPr>
            <mc:AlternateContent>
              <mc:Choice Requires="wpg">
                <w:drawing>
                  <wp:inline distT="0" distB="0" distL="0" distR="0" wp14:anchorId="1E8AB648" wp14:editId="4A7F993C">
                    <wp:extent cx="539079" cy="438785"/>
                    <wp:effectExtent l="0" t="0" r="0" b="0"/>
                    <wp:docPr id="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r:embed="rId3"/>
                            <a:stretch/>
                          </pic:blipFill>
                          <pic:spPr bwMode="auto">
                            <a:xfrm>
                              <a:off x="0" y="0"/>
                              <a:ext cx="539079" cy="438785"/>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42.45pt;height:34.55pt;mso-wrap-distance-left:0.00pt;mso-wrap-distance-top:0.00pt;mso-wrap-distance-right:0.00pt;mso-wrap-distance-bottom:0.00pt;z-index:1;" stroked="false">
                    <v:imagedata r:id="rId4" o:title=""/>
                    <o:lock v:ext="edit" rotation="t"/>
                  </v:shape>
                </w:pict>
              </mc:Fallback>
            </mc:AlternateContent>
          </w:r>
        </w:p>
      </w:tc>
    </w:tr>
  </w:tbl>
  <w:p w14:paraId="1D314DED" w14:textId="77777777" w:rsidR="00A95469" w:rsidRDefault="00A95469">
    <w:pPr>
      <w:pStyle w:val="Header"/>
      <w:rPr>
        <w:sz w:val="2"/>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B302E"/>
    <w:multiLevelType w:val="multilevel"/>
    <w:tmpl w:val="08284C44"/>
    <w:styleLink w:val="Style10"/>
    <w:lvl w:ilvl="0">
      <w:start w:val="1"/>
      <w:numFmt w:val="none"/>
      <w:pStyle w:val="Style10"/>
      <w:lvlText w:val="1.5.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asciiTheme="minorHAnsi" w:hAnsiTheme="minorHAnsi" w:hint="default"/>
        <w:sz w:val="22"/>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 w15:restartNumberingAfterBreak="0">
    <w:nsid w:val="051C35C9"/>
    <w:multiLevelType w:val="multilevel"/>
    <w:tmpl w:val="20E69FE8"/>
    <w:styleLink w:val="Style19"/>
    <w:lvl w:ilvl="0">
      <w:start w:val="2"/>
      <w:numFmt w:val="decimal"/>
      <w:pStyle w:val="Style19"/>
      <w:lvlText w:val="%1"/>
      <w:lvlJc w:val="left"/>
      <w:pPr>
        <w:ind w:left="420" w:hanging="420"/>
      </w:pPr>
      <w:rPr>
        <w:rFonts w:hint="default"/>
        <w:b w:val="0"/>
      </w:rPr>
    </w:lvl>
    <w:lvl w:ilvl="1">
      <w:start w:val="11"/>
      <w:numFmt w:val="decimal"/>
      <w:lvlText w:val="%1.3.1"/>
      <w:lvlJc w:val="left"/>
      <w:pPr>
        <w:ind w:left="1140" w:hanging="4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 w15:restartNumberingAfterBreak="0">
    <w:nsid w:val="0A6D2F17"/>
    <w:multiLevelType w:val="multilevel"/>
    <w:tmpl w:val="6E0C31D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C1B20D1"/>
    <w:multiLevelType w:val="multilevel"/>
    <w:tmpl w:val="4E54715E"/>
    <w:styleLink w:val="Style18"/>
    <w:lvl w:ilvl="0">
      <w:start w:val="1"/>
      <w:numFmt w:val="decimal"/>
      <w:pStyle w:val="Style18"/>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Theme="minorHAnsi" w:hAnsiTheme="minorHAnsi"/>
        <w:sz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0D61853"/>
    <w:multiLevelType w:val="multilevel"/>
    <w:tmpl w:val="DA0E0100"/>
    <w:styleLink w:val="Style2"/>
    <w:lvl w:ilvl="0">
      <w:start w:val="1"/>
      <w:numFmt w:val="decimal"/>
      <w:pStyle w:val="Style2"/>
      <w:lvlText w:val="4.1.2.%1"/>
      <w:lvlJc w:val="left"/>
      <w:pPr>
        <w:ind w:left="1805" w:hanging="360"/>
      </w:pPr>
      <w:rPr>
        <w:rFonts w:hint="default"/>
      </w:rPr>
    </w:lvl>
    <w:lvl w:ilvl="1">
      <w:start w:val="1"/>
      <w:numFmt w:val="lowerLetter"/>
      <w:lvlText w:val="%2."/>
      <w:lvlJc w:val="left"/>
      <w:pPr>
        <w:ind w:left="2525" w:hanging="360"/>
      </w:pPr>
      <w:rPr>
        <w:rFonts w:hint="default"/>
      </w:rPr>
    </w:lvl>
    <w:lvl w:ilvl="2">
      <w:start w:val="1"/>
      <w:numFmt w:val="lowerRoman"/>
      <w:lvlText w:val="%3."/>
      <w:lvlJc w:val="right"/>
      <w:pPr>
        <w:ind w:left="3245" w:hanging="180"/>
      </w:pPr>
      <w:rPr>
        <w:rFonts w:hint="default"/>
      </w:rPr>
    </w:lvl>
    <w:lvl w:ilvl="3">
      <w:start w:val="1"/>
      <w:numFmt w:val="decimal"/>
      <w:lvlText w:val="%4."/>
      <w:lvlJc w:val="left"/>
      <w:pPr>
        <w:ind w:left="3965" w:hanging="360"/>
      </w:pPr>
      <w:rPr>
        <w:rFonts w:hint="default"/>
      </w:rPr>
    </w:lvl>
    <w:lvl w:ilvl="4">
      <w:start w:val="1"/>
      <w:numFmt w:val="lowerLetter"/>
      <w:lvlText w:val="%5."/>
      <w:lvlJc w:val="left"/>
      <w:pPr>
        <w:ind w:left="4685" w:hanging="360"/>
      </w:pPr>
      <w:rPr>
        <w:rFonts w:hint="default"/>
      </w:rPr>
    </w:lvl>
    <w:lvl w:ilvl="5">
      <w:start w:val="1"/>
      <w:numFmt w:val="lowerRoman"/>
      <w:lvlText w:val="%6."/>
      <w:lvlJc w:val="right"/>
      <w:pPr>
        <w:ind w:left="5405" w:hanging="180"/>
      </w:pPr>
      <w:rPr>
        <w:rFonts w:hint="default"/>
      </w:rPr>
    </w:lvl>
    <w:lvl w:ilvl="6">
      <w:start w:val="1"/>
      <w:numFmt w:val="decimal"/>
      <w:lvlText w:val="%7."/>
      <w:lvlJc w:val="left"/>
      <w:pPr>
        <w:ind w:left="6125" w:hanging="360"/>
      </w:pPr>
      <w:rPr>
        <w:rFonts w:hint="default"/>
      </w:rPr>
    </w:lvl>
    <w:lvl w:ilvl="7">
      <w:start w:val="1"/>
      <w:numFmt w:val="lowerLetter"/>
      <w:lvlText w:val="%8."/>
      <w:lvlJc w:val="left"/>
      <w:pPr>
        <w:ind w:left="6845" w:hanging="360"/>
      </w:pPr>
      <w:rPr>
        <w:rFonts w:hint="default"/>
      </w:rPr>
    </w:lvl>
    <w:lvl w:ilvl="8">
      <w:start w:val="1"/>
      <w:numFmt w:val="lowerRoman"/>
      <w:lvlText w:val="%9."/>
      <w:lvlJc w:val="right"/>
      <w:pPr>
        <w:ind w:left="7565" w:hanging="180"/>
      </w:pPr>
      <w:rPr>
        <w:rFonts w:hint="default"/>
      </w:rPr>
    </w:lvl>
  </w:abstractNum>
  <w:abstractNum w:abstractNumId="5" w15:restartNumberingAfterBreak="0">
    <w:nsid w:val="123F2F83"/>
    <w:multiLevelType w:val="multilevel"/>
    <w:tmpl w:val="D5D86C06"/>
    <w:lvl w:ilvl="0">
      <w:start w:val="1"/>
      <w:numFmt w:val="decimal"/>
      <w:pStyle w:val="customheader-3"/>
      <w:lvlText w:val="%1"/>
      <w:lvlJc w:val="left"/>
      <w:pPr>
        <w:ind w:left="432" w:hanging="432"/>
      </w:pPr>
    </w:lvl>
    <w:lvl w:ilvl="1">
      <w:start w:val="1"/>
      <w:numFmt w:val="decimal"/>
      <w:pStyle w:val="Heading-3"/>
      <w:lvlText w:val="%1.%2"/>
      <w:lvlJc w:val="left"/>
      <w:pPr>
        <w:ind w:left="576" w:hanging="576"/>
      </w:pPr>
    </w:lvl>
    <w:lvl w:ilvl="2">
      <w:start w:val="1"/>
      <w:numFmt w:val="decimal"/>
      <w:pStyle w:val="customheader-3"/>
      <w:lvlText w:val="%1.%2.%3"/>
      <w:lvlJc w:val="left"/>
      <w:pPr>
        <w:ind w:left="720" w:hanging="720"/>
      </w:pPr>
      <w:rPr>
        <w:b w:val="0"/>
        <w:bCs w:val="0"/>
        <w:i w:val="0"/>
        <w:iCs w:val="0"/>
        <w:caps w:val="0"/>
        <w:smallCaps w:val="0"/>
        <w:strike w:val="0"/>
        <w:vanish w:val="0"/>
        <w:color w:val="000000"/>
        <w:spacing w:val="0"/>
        <w:position w:val="0"/>
        <w:u w:val="none"/>
        <w:vertAlign w:val="baseline"/>
        <w14:textOutline w14:w="0" w14:cap="rnd" w14:cmpd="sng" w14:algn="ctr">
          <w14:noFill/>
          <w14:prstDash w14:val="solid"/>
          <w14:bevel/>
        </w14:textOutline>
        <w14:ligatures w14:val="no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4A702DC"/>
    <w:multiLevelType w:val="multilevel"/>
    <w:tmpl w:val="DD7C9424"/>
    <w:lvl w:ilvl="0">
      <w:start w:val="1"/>
      <w:numFmt w:val="upperLetter"/>
      <w:lvlText w:val="%1."/>
      <w:lvlJc w:val="left"/>
      <w:pPr>
        <w:ind w:left="720" w:hanging="360"/>
      </w:pPr>
      <w:rPr>
        <w:rFonts w:ascii="Cambria" w:hAnsi="Cambria" w:hint="default"/>
        <w:b/>
        <w:sz w:val="32"/>
      </w:rPr>
    </w:lvl>
    <w:lvl w:ilvl="1">
      <w:numFmt w:val="bullet"/>
      <w:lvlText w:val="•"/>
      <w:lvlJc w:val="left"/>
      <w:pPr>
        <w:ind w:left="1440" w:hanging="360"/>
      </w:pPr>
      <w:rPr>
        <w:rFonts w:ascii="Arial" w:hAnsi="Arial" w:cs="Times New Roman" w:hint="default"/>
      </w:rPr>
    </w:lvl>
    <w:lvl w:ilvl="2">
      <w:start w:val="1"/>
      <w:numFmt w:val="lowerRoman"/>
      <w:lvlText w:val="%3."/>
      <w:lvlJc w:val="right"/>
      <w:pPr>
        <w:ind w:left="2160" w:hanging="180"/>
      </w:pPr>
    </w:lvl>
    <w:lvl w:ilvl="3">
      <w:start w:val="1"/>
      <w:numFmt w:val="decimal"/>
      <w:lvlText w:val="%4."/>
      <w:lvlJc w:val="left"/>
      <w:pPr>
        <w:ind w:left="2880" w:hanging="360"/>
      </w:pPr>
      <w:rPr>
        <w:rFonts w:ascii="Times New Roman" w:hAnsi="Times New Roman" w:cs="Times New Roman" w:hint="default"/>
        <w:sz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5255431"/>
    <w:multiLevelType w:val="multilevel"/>
    <w:tmpl w:val="5FB62C48"/>
    <w:lvl w:ilvl="0">
      <w:start w:val="1"/>
      <w:numFmt w:val="decimal"/>
      <w:lvlText w:val="%1."/>
      <w:lvlJc w:val="left"/>
      <w:pPr>
        <w:ind w:left="360" w:hanging="360"/>
      </w:pPr>
      <w:rPr>
        <w:rFonts w:ascii="Arial" w:hAnsi="Arial" w:hint="default"/>
        <w:b/>
        <w:i w:val="0"/>
        <w:sz w:val="28"/>
      </w:rPr>
    </w:lvl>
    <w:lvl w:ilvl="1">
      <w:start w:val="1"/>
      <w:numFmt w:val="decimal"/>
      <w:lvlText w:val="%1.%2"/>
      <w:lvlJc w:val="left"/>
      <w:pPr>
        <w:tabs>
          <w:tab w:val="num" w:pos="360"/>
        </w:tabs>
        <w:ind w:left="434" w:hanging="434"/>
      </w:pPr>
      <w:rPr>
        <w:rFonts w:ascii="Arial" w:hAnsi="Arial" w:hint="default"/>
        <w:b/>
        <w:i w:val="0"/>
        <w:sz w:val="24"/>
      </w:rPr>
    </w:lvl>
    <w:lvl w:ilvl="2">
      <w:start w:val="1"/>
      <w:numFmt w:val="decimal"/>
      <w:lvlText w:val="%1.%2.%3"/>
      <w:lvlJc w:val="left"/>
      <w:pPr>
        <w:ind w:left="360" w:hanging="360"/>
      </w:pPr>
      <w:rPr>
        <w:rFonts w:ascii="Arial" w:hAnsi="Arial" w:hint="default"/>
        <w:b/>
        <w:i w:val="0"/>
        <w:sz w:val="22"/>
      </w:rPr>
    </w:lvl>
    <w:lvl w:ilvl="3">
      <w:start w:val="1"/>
      <w:numFmt w:val="decimal"/>
      <w:lvlText w:val="(%4)"/>
      <w:lvlJc w:val="left"/>
      <w:pPr>
        <w:ind w:left="1440" w:hanging="360"/>
      </w:pPr>
      <w:rPr>
        <w:rFonts w:ascii="Arial" w:hAnsi="Arial" w:hint="default"/>
        <w:b w:val="0"/>
        <w:i w:val="0"/>
        <w:sz w:val="22"/>
      </w:rPr>
    </w:lvl>
    <w:lvl w:ilvl="4">
      <w:start w:val="1"/>
      <w:numFmt w:val="lowerLetter"/>
      <w:lvlText w:val="(%5)"/>
      <w:lvlJc w:val="left"/>
      <w:pPr>
        <w:ind w:left="928" w:hanging="360"/>
      </w:pPr>
      <w:rPr>
        <w:b w:val="0"/>
        <w:bCs w:val="0"/>
        <w:i w:val="0"/>
        <w:iCs w:val="0"/>
        <w:caps w:val="0"/>
        <w:smallCaps w:val="0"/>
        <w:strike w:val="0"/>
        <w:vanish w:val="0"/>
        <w:spacing w:val="0"/>
        <w:position w:val="0"/>
        <w:u w:val="none"/>
        <w:vertAlign w:val="baseline"/>
      </w:rPr>
    </w:lvl>
    <w:lvl w:ilvl="5">
      <w:start w:val="1"/>
      <w:numFmt w:val="lowerRoman"/>
      <w:lvlText w:val="(%6)"/>
      <w:lvlJc w:val="left"/>
      <w:pPr>
        <w:ind w:left="2160" w:hanging="360"/>
      </w:pPr>
      <w:rPr>
        <w:rFonts w:ascii="Arial" w:hAnsi="Arial" w:hint="default"/>
        <w:b w:val="0"/>
        <w:i w:val="0"/>
        <w:sz w:val="2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AD0468A"/>
    <w:multiLevelType w:val="multilevel"/>
    <w:tmpl w:val="B9D255DC"/>
    <w:styleLink w:val="Style6"/>
    <w:lvl w:ilvl="0">
      <w:start w:val="1"/>
      <w:numFmt w:val="decimal"/>
      <w:pStyle w:val="Style6"/>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Theme="majorHAnsi" w:hAnsiTheme="majorHAnsi"/>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4480DBB"/>
    <w:multiLevelType w:val="multilevel"/>
    <w:tmpl w:val="F5DC7BD4"/>
    <w:styleLink w:val="Style7"/>
    <w:lvl w:ilvl="0">
      <w:start w:val="1"/>
      <w:numFmt w:val="decimal"/>
      <w:pStyle w:val="Style7"/>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heme="minorHAnsi" w:hAnsiTheme="minorHAnsi"/>
        <w:sz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B61C80"/>
    <w:multiLevelType w:val="multilevel"/>
    <w:tmpl w:val="2D3A528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5.%3."/>
      <w:lvlJc w:val="left"/>
      <w:pPr>
        <w:ind w:left="720" w:hanging="720"/>
      </w:pPr>
      <w:rPr>
        <w:rFonts w:hint="default"/>
      </w:rPr>
    </w:lvl>
    <w:lvl w:ilvl="3">
      <w:start w:val="1"/>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A8610EA"/>
    <w:multiLevelType w:val="multilevel"/>
    <w:tmpl w:val="1B8E5BA6"/>
    <w:lvl w:ilvl="0">
      <w:start w:val="1"/>
      <w:numFmt w:val="bullet"/>
      <w:lvlText w:val=""/>
      <w:lvlJc w:val="left"/>
      <w:pPr>
        <w:ind w:left="1037" w:hanging="360"/>
      </w:pPr>
      <w:rPr>
        <w:rFonts w:ascii="Wingdings" w:hAnsi="Wingdings" w:hint="default"/>
      </w:rPr>
    </w:lvl>
    <w:lvl w:ilvl="1">
      <w:start w:val="1"/>
      <w:numFmt w:val="bullet"/>
      <w:lvlText w:val="o"/>
      <w:lvlJc w:val="left"/>
      <w:pPr>
        <w:ind w:left="1757" w:hanging="360"/>
      </w:pPr>
      <w:rPr>
        <w:rFonts w:ascii="Courier New" w:hAnsi="Courier New" w:cs="Courier New" w:hint="default"/>
      </w:rPr>
    </w:lvl>
    <w:lvl w:ilvl="2">
      <w:start w:val="1"/>
      <w:numFmt w:val="bullet"/>
      <w:lvlText w:val=""/>
      <w:lvlJc w:val="left"/>
      <w:pPr>
        <w:ind w:left="2477" w:hanging="360"/>
      </w:pPr>
      <w:rPr>
        <w:rFonts w:ascii="Wingdings" w:hAnsi="Wingdings" w:hint="default"/>
      </w:rPr>
    </w:lvl>
    <w:lvl w:ilvl="3">
      <w:start w:val="1"/>
      <w:numFmt w:val="bullet"/>
      <w:lvlText w:val=""/>
      <w:lvlJc w:val="left"/>
      <w:pPr>
        <w:ind w:left="3197" w:hanging="360"/>
      </w:pPr>
      <w:rPr>
        <w:rFonts w:ascii="Symbol" w:hAnsi="Symbol" w:hint="default"/>
      </w:rPr>
    </w:lvl>
    <w:lvl w:ilvl="4">
      <w:start w:val="1"/>
      <w:numFmt w:val="bullet"/>
      <w:lvlText w:val="o"/>
      <w:lvlJc w:val="left"/>
      <w:pPr>
        <w:ind w:left="3917" w:hanging="360"/>
      </w:pPr>
      <w:rPr>
        <w:rFonts w:ascii="Courier New" w:hAnsi="Courier New" w:cs="Courier New" w:hint="default"/>
      </w:rPr>
    </w:lvl>
    <w:lvl w:ilvl="5">
      <w:start w:val="1"/>
      <w:numFmt w:val="bullet"/>
      <w:lvlText w:val=""/>
      <w:lvlJc w:val="left"/>
      <w:pPr>
        <w:ind w:left="4637" w:hanging="360"/>
      </w:pPr>
      <w:rPr>
        <w:rFonts w:ascii="Wingdings" w:hAnsi="Wingdings" w:hint="default"/>
      </w:rPr>
    </w:lvl>
    <w:lvl w:ilvl="6">
      <w:start w:val="1"/>
      <w:numFmt w:val="bullet"/>
      <w:lvlText w:val=""/>
      <w:lvlJc w:val="left"/>
      <w:pPr>
        <w:ind w:left="5357" w:hanging="360"/>
      </w:pPr>
      <w:rPr>
        <w:rFonts w:ascii="Symbol" w:hAnsi="Symbol" w:hint="default"/>
      </w:rPr>
    </w:lvl>
    <w:lvl w:ilvl="7">
      <w:start w:val="1"/>
      <w:numFmt w:val="bullet"/>
      <w:lvlText w:val="o"/>
      <w:lvlJc w:val="left"/>
      <w:pPr>
        <w:ind w:left="6077" w:hanging="360"/>
      </w:pPr>
      <w:rPr>
        <w:rFonts w:ascii="Courier New" w:hAnsi="Courier New" w:cs="Courier New" w:hint="default"/>
      </w:rPr>
    </w:lvl>
    <w:lvl w:ilvl="8">
      <w:start w:val="1"/>
      <w:numFmt w:val="bullet"/>
      <w:lvlText w:val=""/>
      <w:lvlJc w:val="left"/>
      <w:pPr>
        <w:ind w:left="6797" w:hanging="360"/>
      </w:pPr>
      <w:rPr>
        <w:rFonts w:ascii="Wingdings" w:hAnsi="Wingdings" w:hint="default"/>
      </w:rPr>
    </w:lvl>
  </w:abstractNum>
  <w:abstractNum w:abstractNumId="12" w15:restartNumberingAfterBreak="0">
    <w:nsid w:val="2C5D2232"/>
    <w:multiLevelType w:val="multilevel"/>
    <w:tmpl w:val="14D6DE20"/>
    <w:styleLink w:val="Style11"/>
    <w:lvl w:ilvl="0">
      <w:start w:val="1"/>
      <w:numFmt w:val="none"/>
      <w:pStyle w:val="Style11"/>
      <w:lvlText w:val="1.11.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3" w15:restartNumberingAfterBreak="0">
    <w:nsid w:val="2F2F61BB"/>
    <w:multiLevelType w:val="multilevel"/>
    <w:tmpl w:val="1A94F3A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0DF11DA"/>
    <w:multiLevelType w:val="multilevel"/>
    <w:tmpl w:val="29AC2466"/>
    <w:styleLink w:val="Style16"/>
    <w:lvl w:ilvl="0">
      <w:start w:val="1"/>
      <w:numFmt w:val="decimal"/>
      <w:pStyle w:val="Style16"/>
      <w:lvlText w:val="%1.8.1"/>
      <w:lvlJc w:val="left"/>
      <w:pPr>
        <w:ind w:left="1440" w:hanging="360"/>
      </w:pPr>
      <w:rPr>
        <w:rFonts w:hint="default"/>
      </w:rPr>
    </w:lvl>
    <w:lvl w:ilvl="1">
      <w:start w:val="1"/>
      <w:numFmt w:val="decimal"/>
      <w:lvlText w:val="%1.%2."/>
      <w:lvlJc w:val="left"/>
      <w:pPr>
        <w:ind w:left="1872" w:hanging="432"/>
      </w:pPr>
      <w:rPr>
        <w:rFonts w:hint="default"/>
      </w:rPr>
    </w:lvl>
    <w:lvl w:ilvl="2">
      <w:start w:val="1"/>
      <w:numFmt w:val="decimal"/>
      <w:lvlText w:val="%1.%2.%3."/>
      <w:lvlJc w:val="left"/>
      <w:pPr>
        <w:ind w:left="2304" w:hanging="504"/>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15" w15:restartNumberingAfterBreak="0">
    <w:nsid w:val="318576CC"/>
    <w:multiLevelType w:val="multilevel"/>
    <w:tmpl w:val="67269C46"/>
    <w:styleLink w:val="Style15"/>
    <w:lvl w:ilvl="0">
      <w:start w:val="1"/>
      <w:numFmt w:val="none"/>
      <w:pStyle w:val="Style15"/>
      <w:lvlText w:val="1.5.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6" w15:restartNumberingAfterBreak="0">
    <w:nsid w:val="32E41E1F"/>
    <w:multiLevelType w:val="multilevel"/>
    <w:tmpl w:val="7B1AEFBA"/>
    <w:lvl w:ilvl="0">
      <w:start w:val="1"/>
      <w:numFmt w:val="decimal"/>
      <w:pStyle w:val="TOCHeading"/>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7884" w:hanging="864"/>
      </w:pPr>
      <w:rPr>
        <w:rFonts w:asciiTheme="minorHAnsi" w:hAnsiTheme="minorHAnsi" w:hint="default"/>
        <w:b w:val="0"/>
        <w:strike w:val="0"/>
        <w:sz w:val="22"/>
      </w:rPr>
    </w:lvl>
    <w:lvl w:ilvl="4">
      <w:start w:val="1"/>
      <w:numFmt w:val="decimal"/>
      <w:lvlText w:val="%1.%2.%3.%4.%5"/>
      <w:lvlJc w:val="left"/>
      <w:pPr>
        <w:ind w:left="1008" w:hanging="1008"/>
      </w:pPr>
      <w:rPr>
        <w:color w:val="auto"/>
        <w:sz w:val="22"/>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43525C2"/>
    <w:multiLevelType w:val="multilevel"/>
    <w:tmpl w:val="6800249A"/>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35AE134A"/>
    <w:multiLevelType w:val="multilevel"/>
    <w:tmpl w:val="6742AFC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148" w:hanging="864"/>
      </w:pPr>
      <w:rPr>
        <w:rFonts w:ascii="Times New Roman" w:hAnsi="Times New Roman" w:cs="Times New Roman" w:hint="default"/>
        <w:b w:val="0"/>
        <w:bCs w:val="0"/>
        <w:strike w:val="0"/>
        <w:sz w:val="24"/>
        <w:szCs w:val="24"/>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9" w15:restartNumberingAfterBreak="0">
    <w:nsid w:val="35BF14B0"/>
    <w:multiLevelType w:val="multilevel"/>
    <w:tmpl w:val="95D2085E"/>
    <w:styleLink w:val="Style8"/>
    <w:lvl w:ilvl="0">
      <w:start w:val="1"/>
      <w:numFmt w:val="none"/>
      <w:pStyle w:val="Style8"/>
      <w:lvlText w:val="1.4.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asciiTheme="minorHAnsi" w:hAnsiTheme="minorHAnsi"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0" w15:restartNumberingAfterBreak="0">
    <w:nsid w:val="3E3D7575"/>
    <w:multiLevelType w:val="multilevel"/>
    <w:tmpl w:val="B4F4A128"/>
    <w:styleLink w:val="Style3"/>
    <w:lvl w:ilvl="0">
      <w:start w:val="1"/>
      <w:numFmt w:val="none"/>
      <w:pStyle w:val="Style3"/>
      <w:lvlText w:val="4.1.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04D152F"/>
    <w:multiLevelType w:val="multilevel"/>
    <w:tmpl w:val="BDB6A1CA"/>
    <w:styleLink w:val="Style13"/>
    <w:lvl w:ilvl="0">
      <w:start w:val="1"/>
      <w:numFmt w:val="none"/>
      <w:pStyle w:val="Style13"/>
      <w:lvlText w:val="1.4.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2" w15:restartNumberingAfterBreak="0">
    <w:nsid w:val="45506178"/>
    <w:multiLevelType w:val="multilevel"/>
    <w:tmpl w:val="139A7D22"/>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47B81ADF"/>
    <w:multiLevelType w:val="multilevel"/>
    <w:tmpl w:val="455C65EA"/>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A70706E"/>
    <w:multiLevelType w:val="multilevel"/>
    <w:tmpl w:val="F05CB59C"/>
    <w:styleLink w:val="Style14"/>
    <w:lvl w:ilvl="0">
      <w:start w:val="1"/>
      <w:numFmt w:val="none"/>
      <w:pStyle w:val="Style14"/>
      <w:lvlText w:val="1.5.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asciiTheme="majorHAnsi" w:hAnsiTheme="majorHAnsi" w:hint="default"/>
        <w:sz w:val="22"/>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5" w15:restartNumberingAfterBreak="0">
    <w:nsid w:val="4C7A278D"/>
    <w:multiLevelType w:val="multilevel"/>
    <w:tmpl w:val="0CAC6BF4"/>
    <w:styleLink w:val="Style1"/>
    <w:lvl w:ilvl="0">
      <w:start w:val="1"/>
      <w:numFmt w:val="decimal"/>
      <w:pStyle w:val="Style1"/>
      <w:lvlText w:val="4.1.1.%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6" w15:restartNumberingAfterBreak="0">
    <w:nsid w:val="4D324643"/>
    <w:multiLevelType w:val="multilevel"/>
    <w:tmpl w:val="5D2E2536"/>
    <w:styleLink w:val="Style9"/>
    <w:lvl w:ilvl="0">
      <w:start w:val="1"/>
      <w:numFmt w:val="none"/>
      <w:pStyle w:val="Style9"/>
      <w:lvlText w:val="1.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D587E2C"/>
    <w:multiLevelType w:val="multilevel"/>
    <w:tmpl w:val="815E75BC"/>
    <w:styleLink w:val="Style5"/>
    <w:lvl w:ilvl="0">
      <w:start w:val="1"/>
      <w:numFmt w:val="decimal"/>
      <w:pStyle w:val="Style5"/>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0D36E78"/>
    <w:multiLevelType w:val="multilevel"/>
    <w:tmpl w:val="5D8E941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623560A9"/>
    <w:multiLevelType w:val="multilevel"/>
    <w:tmpl w:val="DCEE2E9E"/>
    <w:lvl w:ilvl="0">
      <w:start w:val="1"/>
      <w:numFmt w:val="bullet"/>
      <w:pStyle w:val="BulletLevel1"/>
      <w:lvlText w:val=""/>
      <w:lvlJc w:val="left"/>
      <w:pPr>
        <w:ind w:left="360" w:hanging="360"/>
      </w:pPr>
      <w:rPr>
        <w:rFonts w:ascii="Wingdings" w:hAnsi="Wingdings" w:hint="default"/>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0" w15:restartNumberingAfterBreak="0">
    <w:nsid w:val="6B55692C"/>
    <w:multiLevelType w:val="multilevel"/>
    <w:tmpl w:val="F88CDAC4"/>
    <w:styleLink w:val="Style4"/>
    <w:lvl w:ilvl="0">
      <w:start w:val="1"/>
      <w:numFmt w:val="decimal"/>
      <w:pStyle w:val="Style4"/>
      <w:lvlText w:val="%1)"/>
      <w:lvlJc w:val="left"/>
      <w:pPr>
        <w:ind w:left="360" w:hanging="360"/>
      </w:pPr>
      <w:rPr>
        <w:rFonts w:asciiTheme="minorHAnsi" w:hAnsiTheme="minorHAns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B5F7A62"/>
    <w:multiLevelType w:val="multilevel"/>
    <w:tmpl w:val="AB2AE8F4"/>
    <w:lvl w:ilvl="0">
      <w:start w:val="1"/>
      <w:numFmt w:val="lowerLetter"/>
      <w:lvlText w:val="%1."/>
      <w:lvlJc w:val="left"/>
      <w:pPr>
        <w:ind w:left="1224" w:hanging="360"/>
      </w:pPr>
      <w:rPr>
        <w:rFonts w:hint="default"/>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32" w15:restartNumberingAfterBreak="0">
    <w:nsid w:val="70814ACF"/>
    <w:multiLevelType w:val="multilevel"/>
    <w:tmpl w:val="6B4840D0"/>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07584F"/>
    <w:multiLevelType w:val="multilevel"/>
    <w:tmpl w:val="3E56D094"/>
    <w:styleLink w:val="Style20"/>
    <w:lvl w:ilvl="0">
      <w:start w:val="1"/>
      <w:numFmt w:val="decimal"/>
      <w:pStyle w:val="Style20"/>
      <w:lvlText w:val="%1)"/>
      <w:lvlJc w:val="left"/>
      <w:pPr>
        <w:ind w:left="360" w:hanging="360"/>
      </w:pPr>
    </w:lvl>
    <w:lvl w:ilvl="1">
      <w:start w:val="1"/>
      <w:numFmt w:val="lowerLetter"/>
      <w:lvlText w:val="%2)"/>
      <w:lvlJc w:val="left"/>
      <w:pPr>
        <w:ind w:left="720" w:hanging="360"/>
      </w:pPr>
      <w:rPr>
        <w:rFonts w:asciiTheme="minorHAnsi" w:hAnsiTheme="minorHAnsi"/>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3990813"/>
    <w:multiLevelType w:val="multilevel"/>
    <w:tmpl w:val="BCD834A0"/>
    <w:styleLink w:val="Style12"/>
    <w:lvl w:ilvl="0">
      <w:start w:val="1"/>
      <w:numFmt w:val="none"/>
      <w:pStyle w:val="Style12"/>
      <w:lvlText w:val="1.10.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asciiTheme="minorHAnsi" w:hAnsiTheme="minorHAnsi" w:hint="default"/>
        <w:sz w:val="22"/>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5" w15:restartNumberingAfterBreak="0">
    <w:nsid w:val="77961147"/>
    <w:multiLevelType w:val="multilevel"/>
    <w:tmpl w:val="123E4BF2"/>
    <w:styleLink w:val="Style17"/>
    <w:lvl w:ilvl="0">
      <w:start w:val="1"/>
      <w:numFmt w:val="decimal"/>
      <w:pStyle w:val="Style17"/>
      <w:lvlText w:val="%1)"/>
      <w:lvlJc w:val="left"/>
      <w:pPr>
        <w:ind w:left="360" w:hanging="360"/>
      </w:pPr>
      <w:rPr>
        <w:rFonts w:asciiTheme="minorHAnsi" w:hAnsiTheme="minorHAnsi"/>
        <w:sz w:val="22"/>
      </w:rPr>
    </w:lvl>
    <w:lvl w:ilvl="1">
      <w:start w:val="1"/>
      <w:numFmt w:val="lowerLetter"/>
      <w:lvlText w:val="%2)"/>
      <w:lvlJc w:val="left"/>
      <w:pPr>
        <w:ind w:left="720" w:hanging="360"/>
      </w:pPr>
      <w:rPr>
        <w:rFonts w:asciiTheme="minorHAnsi" w:hAnsiTheme="minorHAnsi"/>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D847ECC"/>
    <w:multiLevelType w:val="multilevel"/>
    <w:tmpl w:val="3E105396"/>
    <w:lvl w:ilvl="0">
      <w:start w:val="5"/>
      <w:numFmt w:val="decimal"/>
      <w:pStyle w:val="List"/>
      <w:isLgl/>
      <w:lvlText w:val="%1"/>
      <w:lvlJc w:val="left"/>
      <w:pPr>
        <w:ind w:left="360" w:hanging="360"/>
      </w:pPr>
      <w:rPr>
        <w:rFonts w:ascii="Cambria" w:hAnsi="Cambria" w:hint="default"/>
      </w:rPr>
    </w:lvl>
    <w:lvl w:ilvl="1">
      <w:start w:val="1"/>
      <w:numFmt w:val="decimal"/>
      <w:lvlText w:val="%1.%2"/>
      <w:lvlJc w:val="left"/>
      <w:pPr>
        <w:ind w:left="81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FC62835"/>
    <w:multiLevelType w:val="multilevel"/>
    <w:tmpl w:val="8A9CECC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5"/>
  </w:num>
  <w:num w:numId="2">
    <w:abstractNumId w:val="4"/>
  </w:num>
  <w:num w:numId="3">
    <w:abstractNumId w:val="20"/>
  </w:num>
  <w:num w:numId="4">
    <w:abstractNumId w:val="36"/>
  </w:num>
  <w:num w:numId="5">
    <w:abstractNumId w:val="10"/>
  </w:num>
  <w:num w:numId="6">
    <w:abstractNumId w:val="30"/>
  </w:num>
  <w:num w:numId="7">
    <w:abstractNumId w:val="27"/>
  </w:num>
  <w:num w:numId="8">
    <w:abstractNumId w:val="8"/>
  </w:num>
  <w:num w:numId="9">
    <w:abstractNumId w:val="9"/>
  </w:num>
  <w:num w:numId="10">
    <w:abstractNumId w:val="19"/>
  </w:num>
  <w:num w:numId="11">
    <w:abstractNumId w:val="26"/>
  </w:num>
  <w:num w:numId="12">
    <w:abstractNumId w:val="0"/>
  </w:num>
  <w:num w:numId="13">
    <w:abstractNumId w:val="12"/>
  </w:num>
  <w:num w:numId="14">
    <w:abstractNumId w:val="34"/>
  </w:num>
  <w:num w:numId="15">
    <w:abstractNumId w:val="21"/>
  </w:num>
  <w:num w:numId="16">
    <w:abstractNumId w:val="24"/>
  </w:num>
  <w:num w:numId="17">
    <w:abstractNumId w:val="15"/>
  </w:num>
  <w:num w:numId="18">
    <w:abstractNumId w:val="14"/>
  </w:num>
  <w:num w:numId="19">
    <w:abstractNumId w:val="16"/>
  </w:num>
  <w:num w:numId="20">
    <w:abstractNumId w:val="35"/>
  </w:num>
  <w:num w:numId="21">
    <w:abstractNumId w:val="3"/>
  </w:num>
  <w:num w:numId="22">
    <w:abstractNumId w:val="1"/>
  </w:num>
  <w:num w:numId="23">
    <w:abstractNumId w:val="33"/>
  </w:num>
  <w:num w:numId="24">
    <w:abstractNumId w:val="18"/>
  </w:num>
  <w:num w:numId="25">
    <w:abstractNumId w:val="5"/>
  </w:num>
  <w:num w:numId="26">
    <w:abstractNumId w:val="29"/>
  </w:num>
  <w:num w:numId="27">
    <w:abstractNumId w:val="31"/>
  </w:num>
  <w:num w:numId="28">
    <w:abstractNumId w:val="22"/>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8"/>
  </w:num>
  <w:num w:numId="32">
    <w:abstractNumId w:val="2"/>
  </w:num>
  <w:num w:numId="33">
    <w:abstractNumId w:val="13"/>
  </w:num>
  <w:num w:numId="34">
    <w:abstractNumId w:val="37"/>
  </w:num>
  <w:num w:numId="35">
    <w:abstractNumId w:val="23"/>
  </w:num>
  <w:num w:numId="36">
    <w:abstractNumId w:val="6"/>
  </w:num>
  <w:num w:numId="37">
    <w:abstractNumId w:val="11"/>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akhi Dharamdasani">
    <w15:presenceInfo w15:providerId="None" w15:userId="Rakhi Dharamdasani"/>
  </w15:person>
</w15:people>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khi Dharamdasani">
    <w15:presenceInfo w15:providerId="None" w15:userId="Rakhi Dharamdasan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285F"/>
    <w:rsid w:val="002B0E88"/>
    <w:rsid w:val="003A4538"/>
    <w:rsid w:val="005E2341"/>
    <w:rsid w:val="00690A43"/>
    <w:rsid w:val="007771C3"/>
    <w:rsid w:val="008B40AD"/>
    <w:rsid w:val="00A01DB1"/>
    <w:rsid w:val="00A95469"/>
    <w:rsid w:val="00B77A08"/>
    <w:rsid w:val="00D5148A"/>
    <w:rsid w:val="00DC1F20"/>
    <w:rsid w:val="00E81443"/>
    <w:rsid w:val="00F6285F"/>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2420F"/>
  <w15:docId w15:val="{2C8F815A-FF19-43B6-B2EB-C350B5E15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ind w:left="862" w:hanging="862"/>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ind w:left="0" w:firstLine="0"/>
    </w:pPr>
  </w:style>
  <w:style w:type="paragraph" w:styleId="Heading1">
    <w:name w:val="heading 1"/>
    <w:basedOn w:val="Normal"/>
    <w:next w:val="Normal"/>
    <w:link w:val="Heading1Char"/>
    <w:qFormat/>
    <w:pPr>
      <w:keepNext/>
      <w:keepLines/>
      <w:numPr>
        <w:numId w:val="24"/>
      </w:numPr>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pPr>
      <w:keepNext/>
      <w:keepLines/>
      <w:numPr>
        <w:ilvl w:val="1"/>
        <w:numId w:val="24"/>
      </w:numPr>
      <w:spacing w:before="160" w:after="12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numPr>
        <w:ilvl w:val="2"/>
        <w:numId w:val="24"/>
      </w:numPr>
      <w:spacing w:before="160" w:after="12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qFormat/>
    <w:pPr>
      <w:widowControl w:val="0"/>
      <w:numPr>
        <w:ilvl w:val="3"/>
        <w:numId w:val="24"/>
      </w:numPr>
      <w:spacing w:before="120" w:after="120"/>
      <w:ind w:right="357"/>
      <w:outlineLvl w:val="3"/>
    </w:pPr>
    <w:rPr>
      <w:rFonts w:eastAsia="Times New Roman" w:cs="Times New Roman"/>
      <w:szCs w:val="20"/>
    </w:rPr>
  </w:style>
  <w:style w:type="paragraph" w:styleId="Heading5">
    <w:name w:val="heading 5"/>
    <w:basedOn w:val="Normal"/>
    <w:next w:val="Normal"/>
    <w:link w:val="Heading5Char"/>
    <w:qFormat/>
    <w:pPr>
      <w:keepNext/>
      <w:numPr>
        <w:ilvl w:val="4"/>
        <w:numId w:val="24"/>
      </w:numPr>
      <w:spacing w:before="120" w:after="120"/>
      <w:outlineLvl w:val="4"/>
    </w:pPr>
    <w:rPr>
      <w:rFonts w:eastAsia="Times New Roman" w:cs="Times New Roman"/>
      <w:bCs/>
      <w:szCs w:val="24"/>
    </w:rPr>
  </w:style>
  <w:style w:type="paragraph" w:styleId="Heading6">
    <w:name w:val="heading 6"/>
    <w:basedOn w:val="Normal"/>
    <w:next w:val="Normal"/>
    <w:link w:val="Heading6Char"/>
    <w:qFormat/>
    <w:pPr>
      <w:keepNext/>
      <w:numPr>
        <w:ilvl w:val="5"/>
        <w:numId w:val="24"/>
      </w:numPr>
      <w:jc w:val="center"/>
      <w:outlineLvl w:val="5"/>
    </w:pPr>
    <w:rPr>
      <w:rFonts w:eastAsia="Times New Roman" w:cs="Times New Roman"/>
      <w:sz w:val="24"/>
      <w:szCs w:val="24"/>
    </w:rPr>
  </w:style>
  <w:style w:type="paragraph" w:styleId="Heading7">
    <w:name w:val="heading 7"/>
    <w:basedOn w:val="Normal"/>
    <w:next w:val="Normal"/>
    <w:link w:val="Heading7Char"/>
    <w:qFormat/>
    <w:pPr>
      <w:keepNext/>
      <w:numPr>
        <w:ilvl w:val="6"/>
        <w:numId w:val="24"/>
      </w:numPr>
      <w:ind w:right="360"/>
      <w:outlineLvl w:val="6"/>
    </w:pPr>
    <w:rPr>
      <w:rFonts w:eastAsia="Times New Roman" w:cs="Times New Roman"/>
      <w:b/>
      <w:szCs w:val="20"/>
      <w:u w:val="single"/>
    </w:rPr>
  </w:style>
  <w:style w:type="paragraph" w:styleId="Heading8">
    <w:name w:val="heading 8"/>
    <w:basedOn w:val="Normal"/>
    <w:next w:val="Normal"/>
    <w:link w:val="Heading8Char"/>
    <w:unhideWhenUsed/>
    <w:qFormat/>
    <w:pPr>
      <w:numPr>
        <w:ilvl w:val="7"/>
        <w:numId w:val="24"/>
      </w:numPr>
      <w:spacing w:before="240" w:after="60"/>
      <w:outlineLvl w:val="7"/>
    </w:pPr>
    <w:rPr>
      <w:rFonts w:ascii="Calibri" w:eastAsia="Times New Roman" w:hAnsi="Calibri" w:cs="Times New Roman"/>
      <w:i/>
      <w:iCs/>
      <w:sz w:val="24"/>
      <w:szCs w:val="24"/>
      <w:lang w:val="en-US"/>
    </w:rPr>
  </w:style>
  <w:style w:type="paragraph" w:styleId="Heading9">
    <w:name w:val="heading 9"/>
    <w:basedOn w:val="Normal"/>
    <w:next w:val="Normal"/>
    <w:link w:val="Heading9Char"/>
    <w:unhideWhenUsed/>
    <w:qFormat/>
    <w:pPr>
      <w:numPr>
        <w:ilvl w:val="8"/>
        <w:numId w:val="2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cs="Times New Roman"/>
      <w: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rPr>
      <w:color w:val="404040"/>
      <w:sz w:val="20"/>
      <w:szCs w:val="20"/>
      <w:lang w:eastAsia="en-IN"/>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Normal"/>
    <w:uiPriority w:val="99"/>
    <w:rPr>
      <w:color w:val="404040"/>
      <w:sz w:val="20"/>
      <w:szCs w:val="20"/>
      <w:lang w:eastAsia="en-IN"/>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Normal"/>
    <w:uiPriority w:val="99"/>
    <w:rPr>
      <w:color w:val="404040"/>
      <w:sz w:val="20"/>
      <w:szCs w:val="20"/>
      <w:lang w:eastAsia="en-IN"/>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Normal"/>
    <w:uiPriority w:val="99"/>
    <w:rPr>
      <w:color w:val="404040"/>
      <w:sz w:val="20"/>
      <w:szCs w:val="20"/>
      <w:lang w:eastAsia="en-IN"/>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Normal"/>
    <w:uiPriority w:val="99"/>
    <w:rPr>
      <w:color w:val="404040"/>
      <w:sz w:val="20"/>
      <w:szCs w:val="20"/>
      <w:lang w:eastAsia="en-IN"/>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Normal"/>
    <w:uiPriority w:val="99"/>
    <w:rPr>
      <w:color w:val="404040"/>
      <w:sz w:val="20"/>
      <w:szCs w:val="20"/>
      <w:lang w:eastAsia="en-IN"/>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Normal"/>
    <w:uiPriority w:val="99"/>
    <w:rPr>
      <w:color w:val="404040"/>
      <w:sz w:val="20"/>
      <w:szCs w:val="20"/>
      <w:lang w:eastAsia="en-IN"/>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Normal"/>
    <w:uiPriority w:val="99"/>
    <w:rPr>
      <w:color w:val="404040"/>
      <w:sz w:val="20"/>
      <w:szCs w:val="20"/>
      <w:lang w:eastAsia="en-IN"/>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Normal"/>
    <w:uiPriority w:val="99"/>
    <w:rPr>
      <w:color w:val="404040"/>
      <w:sz w:val="20"/>
      <w:szCs w:val="20"/>
      <w:lang w:eastAsia="en-IN"/>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Normal"/>
    <w:uiPriority w:val="99"/>
    <w:rPr>
      <w:color w:val="404040"/>
      <w:sz w:val="20"/>
      <w:szCs w:val="20"/>
      <w:lang w:eastAsia="en-IN"/>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Normal"/>
    <w:uiPriority w:val="99"/>
    <w:rPr>
      <w:color w:val="404040"/>
      <w:sz w:val="20"/>
      <w:szCs w:val="20"/>
      <w:lang w:eastAsia="en-IN"/>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Normal"/>
    <w:uiPriority w:val="99"/>
    <w:rPr>
      <w:color w:val="404040"/>
      <w:sz w:val="20"/>
      <w:szCs w:val="20"/>
      <w:lang w:eastAsia="en-IN"/>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Normal"/>
    <w:uiPriority w:val="99"/>
    <w:rPr>
      <w:color w:val="404040"/>
      <w:sz w:val="20"/>
      <w:szCs w:val="20"/>
      <w:lang w:eastAsia="en-IN"/>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Normal"/>
    <w:uiPriority w:val="99"/>
    <w:rPr>
      <w:color w:val="404040"/>
      <w:sz w:val="20"/>
      <w:szCs w:val="20"/>
      <w:lang w:eastAsia="en-IN"/>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character" w:styleId="IntenseEmphasis">
    <w:name w:val="Intense Emphasis"/>
    <w:basedOn w:val="DefaultParagraphFont"/>
    <w:uiPriority w:val="21"/>
    <w:qFormat/>
    <w:rPr>
      <w:i/>
      <w:iCs/>
      <w:color w:val="2E74B5" w:themeColor="accent1" w:themeShade="BF"/>
    </w:rPr>
  </w:style>
  <w:style w:type="paragraph" w:styleId="IntenseQuote">
    <w:name w:val="Intense Quote"/>
    <w:basedOn w:val="Normal"/>
    <w:next w:val="Normal"/>
    <w:link w:val="IntenseQuoteCh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Pr>
      <w:i/>
      <w:iCs/>
      <w:color w:val="2E74B5" w:themeColor="accent1" w:themeShade="BF"/>
    </w:rPr>
  </w:style>
  <w:style w:type="character" w:styleId="IntenseReference">
    <w:name w:val="Intense Reference"/>
    <w:basedOn w:val="DefaultParagraphFont"/>
    <w:uiPriority w:val="32"/>
    <w:qFormat/>
    <w:rPr>
      <w:b/>
      <w:bCs/>
      <w:smallCaps/>
      <w:color w:val="2E74B5" w:themeColor="accent1" w:themeShade="BF"/>
      <w:spacing w:val="5"/>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character" w:styleId="SubtleReference">
    <w:name w:val="Subtle Reference"/>
    <w:basedOn w:val="DefaultParagraphFont"/>
    <w:uiPriority w:val="31"/>
    <w:qFormat/>
    <w:rPr>
      <w:smallCaps/>
      <w:color w:val="5A5A5A" w:themeColor="text1" w:themeTint="A5"/>
    </w:rPr>
  </w:style>
  <w:style w:type="character" w:styleId="BookTitle">
    <w:name w:val="Book Title"/>
    <w:basedOn w:val="DefaultParagraphFont"/>
    <w:uiPriority w:val="33"/>
    <w:qFormat/>
    <w:rPr>
      <w:b/>
      <w:bCs/>
      <w:i/>
      <w:iCs/>
      <w:spacing w:val="5"/>
    </w:rPr>
  </w:style>
  <w:style w:type="paragraph" w:styleId="EndnoteText">
    <w:name w:val="endnote text"/>
    <w:basedOn w:val="Normal"/>
    <w:link w:val="EndnoteTextChar"/>
    <w:uiPriority w:val="99"/>
    <w:semiHidden/>
    <w:unhideWhenUsed/>
    <w:rPr>
      <w:sz w:val="20"/>
      <w:szCs w:val="20"/>
    </w:rPr>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nhideWhenUsed/>
    <w:rPr>
      <w:sz w:val="16"/>
      <w:szCs w:val="16"/>
    </w:rPr>
  </w:style>
  <w:style w:type="numbering" w:customStyle="1" w:styleId="Style1">
    <w:name w:val="Style1"/>
    <w:uiPriority w:val="99"/>
    <w:pPr>
      <w:numPr>
        <w:numId w:val="1"/>
      </w:numPr>
    </w:pPr>
  </w:style>
  <w:style w:type="numbering" w:customStyle="1" w:styleId="Style2">
    <w:name w:val="Style2"/>
    <w:uiPriority w:val="99"/>
    <w:pPr>
      <w:numPr>
        <w:numId w:val="2"/>
      </w:numPr>
    </w:pPr>
  </w:style>
  <w:style w:type="numbering" w:customStyle="1" w:styleId="Style3">
    <w:name w:val="Style3"/>
    <w:uiPriority w:val="99"/>
    <w:pPr>
      <w:numPr>
        <w:numId w:val="3"/>
      </w:numPr>
    </w:pPr>
  </w:style>
  <w:style w:type="paragraph" w:styleId="BalloonText">
    <w:name w:val="Balloon Text"/>
    <w:basedOn w:val="Normal"/>
    <w:link w:val="BalloonTextChar"/>
    <w:uiPriority w:val="99"/>
    <w:unhideWhenUsed/>
    <w:rPr>
      <w:rFonts w:ascii="Segoe UI" w:hAnsi="Segoe UI" w:cs="Segoe UI"/>
      <w:sz w:val="18"/>
      <w:szCs w:val="18"/>
    </w:rPr>
  </w:style>
  <w:style w:type="character" w:customStyle="1" w:styleId="BalloonTextChar">
    <w:name w:val="Balloon Text Char"/>
    <w:basedOn w:val="DefaultParagraphFont"/>
    <w:link w:val="BalloonText"/>
    <w:uiPriority w:val="99"/>
    <w:rPr>
      <w:rFonts w:ascii="Segoe UI" w:hAnsi="Segoe UI" w:cs="Segoe UI"/>
      <w:sz w:val="18"/>
      <w:szCs w:val="18"/>
    </w:rPr>
  </w:style>
  <w:style w:type="paragraph" w:styleId="BodyText2">
    <w:name w:val="Body Text 2"/>
    <w:basedOn w:val="Normal"/>
    <w:link w:val="BodyText2Char"/>
    <w:pPr>
      <w:jc w:val="center"/>
    </w:pPr>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rPr>
      <w:rFonts w:ascii="Times New Roman" w:eastAsia="Times New Roman" w:hAnsi="Times New Roman" w:cs="Times New Roman"/>
      <w:sz w:val="20"/>
      <w:szCs w:val="20"/>
      <w:lang w:val="en-US"/>
    </w:rPr>
  </w:style>
  <w:style w:type="paragraph" w:styleId="Header">
    <w:name w:val="header"/>
    <w:basedOn w:val="Normal"/>
    <w:link w:val="HeaderChar"/>
    <w:unhideWhenUsed/>
    <w:pPr>
      <w:tabs>
        <w:tab w:val="center" w:pos="4513"/>
        <w:tab w:val="right" w:pos="9026"/>
      </w:tabs>
    </w:pPr>
  </w:style>
  <w:style w:type="character" w:customStyle="1" w:styleId="HeaderChar">
    <w:name w:val="Header Char"/>
    <w:basedOn w:val="DefaultParagraphFont"/>
    <w:link w:val="Heade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style>
  <w:style w:type="character" w:customStyle="1" w:styleId="Heading1Char">
    <w:name w:val="Heading 1 Char"/>
    <w:basedOn w:val="DefaultParagraphFont"/>
    <w:link w:val="Heading1"/>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pPr>
      <w:numPr>
        <w:numId w:val="19"/>
      </w:numPr>
      <w:outlineLvl w:val="9"/>
    </w:pPr>
    <w:rPr>
      <w:lang w:val="en-US"/>
    </w:rPr>
  </w:style>
  <w:style w:type="paragraph" w:styleId="TOC1">
    <w:name w:val="toc 1"/>
    <w:basedOn w:val="Normal"/>
    <w:next w:val="Normal"/>
    <w:uiPriority w:val="39"/>
    <w:unhideWhenUsed/>
    <w:qFormat/>
    <w:pPr>
      <w:tabs>
        <w:tab w:val="right" w:leader="dot" w:pos="9736"/>
      </w:tabs>
      <w:spacing w:after="100"/>
      <w:jc w:val="left"/>
    </w:pPr>
  </w:style>
  <w:style w:type="paragraph" w:styleId="TOC2">
    <w:name w:val="toc 2"/>
    <w:basedOn w:val="Normal"/>
    <w:next w:val="Normal"/>
    <w:uiPriority w:val="39"/>
    <w:unhideWhenUsed/>
    <w:qFormat/>
    <w:pPr>
      <w:tabs>
        <w:tab w:val="right" w:leader="dot" w:pos="9736"/>
      </w:tabs>
      <w:spacing w:after="100"/>
    </w:pPr>
  </w:style>
  <w:style w:type="paragraph" w:styleId="TOC3">
    <w:name w:val="toc 3"/>
    <w:basedOn w:val="Normal"/>
    <w:next w:val="Normal"/>
    <w:uiPriority w:val="39"/>
    <w:unhideWhenUsed/>
    <w:qFormat/>
    <w:pPr>
      <w:tabs>
        <w:tab w:val="left" w:pos="1260"/>
        <w:tab w:val="right" w:leader="dot" w:pos="9736"/>
      </w:tabs>
      <w:spacing w:after="100"/>
      <w:ind w:left="540"/>
      <w:jc w:val="left"/>
    </w:p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character" w:customStyle="1" w:styleId="Heading2Char">
    <w:name w:val="Heading 2 Char"/>
    <w:basedOn w:val="DefaultParagraphFont"/>
    <w:link w:val="Heading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paragraph" w:styleId="CommentSubject">
    <w:name w:val="annotation subject"/>
    <w:basedOn w:val="CommentText"/>
    <w:next w:val="CommentText"/>
    <w:link w:val="CommentSubjectChar"/>
    <w:uiPriority w:val="99"/>
    <w:unhideWhenUsed/>
    <w:rPr>
      <w:b/>
      <w:bCs/>
    </w:rPr>
  </w:style>
  <w:style w:type="character" w:customStyle="1" w:styleId="CommentSubjectChar">
    <w:name w:val="Comment Subject Char"/>
    <w:basedOn w:val="CommentTextChar"/>
    <w:link w:val="CommentSubject"/>
    <w:uiPriority w:val="99"/>
    <w:rPr>
      <w:b/>
      <w:bCs/>
      <w:sz w:val="20"/>
      <w:szCs w:val="20"/>
    </w:rPr>
  </w:style>
  <w:style w:type="character" w:customStyle="1" w:styleId="Heading4Char">
    <w:name w:val="Heading 4 Char"/>
    <w:basedOn w:val="DefaultParagraphFont"/>
    <w:link w:val="Heading4"/>
    <w:rPr>
      <w:rFonts w:eastAsia="Times New Roman" w:cs="Times New Roman"/>
      <w:szCs w:val="20"/>
    </w:rPr>
  </w:style>
  <w:style w:type="character" w:customStyle="1" w:styleId="Heading5Char">
    <w:name w:val="Heading 5 Char"/>
    <w:basedOn w:val="DefaultParagraphFont"/>
    <w:link w:val="Heading5"/>
    <w:rPr>
      <w:rFonts w:eastAsia="Times New Roman" w:cs="Times New Roman"/>
      <w:bCs/>
      <w:szCs w:val="24"/>
    </w:rPr>
  </w:style>
  <w:style w:type="character" w:customStyle="1" w:styleId="Heading6Char">
    <w:name w:val="Heading 6 Char"/>
    <w:basedOn w:val="DefaultParagraphFont"/>
    <w:link w:val="Heading6"/>
    <w:rPr>
      <w:rFonts w:eastAsia="Times New Roman" w:cs="Times New Roman"/>
      <w:sz w:val="24"/>
      <w:szCs w:val="24"/>
    </w:rPr>
  </w:style>
  <w:style w:type="character" w:customStyle="1" w:styleId="Heading7Char">
    <w:name w:val="Heading 7 Char"/>
    <w:basedOn w:val="DefaultParagraphFont"/>
    <w:link w:val="Heading7"/>
    <w:rPr>
      <w:rFonts w:eastAsia="Times New Roman" w:cs="Times New Roman"/>
      <w:b/>
      <w:szCs w:val="20"/>
      <w:u w:val="single"/>
    </w:rPr>
  </w:style>
  <w:style w:type="character" w:customStyle="1" w:styleId="Heading8Char">
    <w:name w:val="Heading 8 Char"/>
    <w:basedOn w:val="DefaultParagraphFont"/>
    <w:link w:val="Heading8"/>
    <w:rPr>
      <w:rFonts w:ascii="Calibri" w:eastAsia="Times New Roman" w:hAnsi="Calibri" w:cs="Times New Roman"/>
      <w:i/>
      <w:iCs/>
      <w:sz w:val="24"/>
      <w:szCs w:val="24"/>
      <w:lang w:val="en-US"/>
    </w:rPr>
  </w:style>
  <w:style w:type="character" w:styleId="PageNumber">
    <w:name w:val="page number"/>
    <w:basedOn w:val="DefaultParagraphFont"/>
  </w:style>
  <w:style w:type="paragraph" w:styleId="Subtitle">
    <w:name w:val="Subtitle"/>
    <w:basedOn w:val="Normal"/>
    <w:link w:val="SubtitleChar"/>
    <w:qFormat/>
    <w:pPr>
      <w:jc w:val="center"/>
    </w:pPr>
    <w:rPr>
      <w:rFonts w:ascii="Times New Roman" w:eastAsia="Times New Roman" w:hAnsi="Times New Roman" w:cs="Times New Roman"/>
      <w:sz w:val="24"/>
      <w:szCs w:val="20"/>
    </w:rPr>
  </w:style>
  <w:style w:type="character" w:customStyle="1" w:styleId="SubtitleChar">
    <w:name w:val="Subtitle Char"/>
    <w:basedOn w:val="DefaultParagraphFont"/>
    <w:link w:val="Subtitle"/>
    <w:rPr>
      <w:rFonts w:ascii="Times New Roman" w:eastAsia="Times New Roman" w:hAnsi="Times New Roman" w:cs="Times New Roman"/>
      <w:sz w:val="24"/>
      <w:szCs w:val="20"/>
    </w:rPr>
  </w:style>
  <w:style w:type="paragraph" w:styleId="BodyTextIndent2">
    <w:name w:val="Body Text Indent 2"/>
    <w:basedOn w:val="Normal"/>
    <w:link w:val="BodyTextIndent2Char"/>
    <w:pPr>
      <w:ind w:left="720" w:hanging="720"/>
    </w:pPr>
    <w:rPr>
      <w:rFonts w:ascii="Times New Roman" w:eastAsia="Times New Roman" w:hAnsi="Times New Roman" w:cs="Times New Roman"/>
      <w:sz w:val="24"/>
      <w:szCs w:val="20"/>
    </w:rPr>
  </w:style>
  <w:style w:type="character" w:customStyle="1" w:styleId="BodyTextIndent2Char">
    <w:name w:val="Body Text Indent 2 Char"/>
    <w:basedOn w:val="DefaultParagraphFont"/>
    <w:link w:val="BodyTextIndent2"/>
    <w:rPr>
      <w:rFonts w:ascii="Times New Roman" w:eastAsia="Times New Roman" w:hAnsi="Times New Roman" w:cs="Times New Roman"/>
      <w:sz w:val="24"/>
      <w:szCs w:val="20"/>
    </w:rPr>
  </w:style>
  <w:style w:type="paragraph" w:customStyle="1" w:styleId="Table">
    <w:name w:val="Table"/>
    <w:pPr>
      <w:ind w:left="284" w:hanging="284"/>
      <w:jc w:val="center"/>
    </w:pPr>
    <w:rPr>
      <w:rFonts w:ascii="Times" w:eastAsia="Times New Roman" w:hAnsi="Times" w:cs="Times New Roman"/>
      <w:b/>
      <w:szCs w:val="20"/>
      <w:lang w:val="en-GB" w:eastAsia="fr-FR"/>
    </w:rPr>
  </w:style>
  <w:style w:type="paragraph" w:styleId="Caption">
    <w:name w:val="caption"/>
    <w:next w:val="Normal"/>
    <w:link w:val="CaptionChar"/>
    <w:qFormat/>
    <w:pPr>
      <w:spacing w:before="120" w:after="120"/>
      <w:jc w:val="center"/>
    </w:pPr>
    <w:rPr>
      <w:rFonts w:ascii="Times New Roman" w:eastAsia="Times New Roman" w:hAnsi="Times New Roman" w:cs="Times New Roman"/>
      <w:b/>
      <w:szCs w:val="20"/>
      <w:lang w:val="en-GB" w:eastAsia="fr-FR"/>
    </w:rPr>
  </w:style>
  <w:style w:type="paragraph" w:styleId="BodyText">
    <w:name w:val="Body Text"/>
    <w:basedOn w:val="Normal"/>
    <w:link w:val="BodyTextChar"/>
    <w:uiPriority w:val="99"/>
    <w:pPr>
      <w:spacing w:after="120"/>
    </w:pPr>
    <w:rPr>
      <w:rFonts w:ascii="Times New Roman" w:eastAsia="Times New Roman" w:hAnsi="Times New Roman" w:cs="Times New Roman"/>
      <w:sz w:val="20"/>
      <w:szCs w:val="20"/>
      <w:lang w:val="en-GB"/>
    </w:rPr>
  </w:style>
  <w:style w:type="character" w:customStyle="1" w:styleId="BodyTextChar">
    <w:name w:val="Body Text Char"/>
    <w:basedOn w:val="DefaultParagraphFont"/>
    <w:link w:val="BodyText"/>
    <w:uiPriority w:val="99"/>
    <w:rPr>
      <w:rFonts w:ascii="Times New Roman" w:eastAsia="Times New Roman" w:hAnsi="Times New Roman" w:cs="Times New Roman"/>
      <w:sz w:val="20"/>
      <w:szCs w:val="20"/>
      <w:lang w:val="en-GB"/>
    </w:rPr>
  </w:style>
  <w:style w:type="paragraph" w:styleId="DocumentMap">
    <w:name w:val="Document Map"/>
    <w:basedOn w:val="Normal"/>
    <w:link w:val="DocumentMapChar"/>
    <w:semiHidden/>
    <w:pPr>
      <w:shd w:val="clear" w:color="auto" w:fill="000080"/>
    </w:pPr>
    <w:rPr>
      <w:rFonts w:ascii="Tahoma" w:eastAsia="Times New Roman" w:hAnsi="Tahoma" w:cs="Times New Roman"/>
      <w:sz w:val="20"/>
      <w:szCs w:val="20"/>
    </w:rPr>
  </w:style>
  <w:style w:type="character" w:customStyle="1" w:styleId="DocumentMapChar">
    <w:name w:val="Document Map Char"/>
    <w:basedOn w:val="DefaultParagraphFont"/>
    <w:link w:val="DocumentMap"/>
    <w:semiHidden/>
    <w:rPr>
      <w:rFonts w:ascii="Tahoma" w:eastAsia="Times New Roman" w:hAnsi="Tahoma" w:cs="Times New Roman"/>
      <w:sz w:val="20"/>
      <w:szCs w:val="20"/>
      <w:shd w:val="clear" w:color="auto" w:fill="000080"/>
    </w:rPr>
  </w:style>
  <w:style w:type="table" w:styleId="TableGrid">
    <w:name w:val="Table Grid"/>
    <w:basedOn w:val="TableNormal"/>
    <w:uiPriority w:val="39"/>
    <w:rPr>
      <w:rFonts w:ascii="Times New Roman" w:eastAsia="Times New Roman" w:hAnsi="Times New Roman" w:cs="Times New Roman"/>
      <w:sz w:val="20"/>
      <w:szCs w:val="20"/>
      <w:lang w:eastAsia="en-I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uiPriority w:val="99"/>
    <w:rPr>
      <w:color w:val="800080"/>
      <w:u w:val="single"/>
    </w:rPr>
  </w:style>
  <w:style w:type="character" w:customStyle="1" w:styleId="bdy">
    <w:name w:val="bdy"/>
    <w:basedOn w:val="DefaultParagraphFont"/>
  </w:style>
  <w:style w:type="paragraph" w:styleId="TableofFigures">
    <w:name w:val="table of figures"/>
    <w:basedOn w:val="Normal"/>
    <w:next w:val="Normal"/>
    <w:uiPriority w:val="99"/>
    <w:rPr>
      <w:rFonts w:ascii="Times New Roman" w:eastAsia="Times New Roman" w:hAnsi="Times New Roman" w:cs="Times New Roman"/>
      <w:sz w:val="24"/>
      <w:szCs w:val="24"/>
      <w:lang w:val="en-US"/>
    </w:rPr>
  </w:style>
  <w:style w:type="paragraph" w:styleId="List">
    <w:name w:val="List"/>
    <w:basedOn w:val="Normal"/>
    <w:pPr>
      <w:numPr>
        <w:numId w:val="4"/>
      </w:numPr>
      <w:contextualSpacing/>
    </w:pPr>
    <w:rPr>
      <w:rFonts w:ascii="Times New Roman" w:eastAsia="Times New Roman" w:hAnsi="Times New Roman" w:cs="Times New Roman"/>
      <w:sz w:val="24"/>
      <w:szCs w:val="24"/>
      <w:lang w:val="en-US"/>
    </w:rPr>
  </w:style>
  <w:style w:type="paragraph" w:styleId="NoSpacing">
    <w:name w:val="No Spacing"/>
    <w:link w:val="NoSpacingChar"/>
    <w:uiPriority w:val="1"/>
    <w:qFormat/>
    <w:rPr>
      <w:rFonts w:ascii="Calibri" w:eastAsia="Times New Roman" w:hAnsi="Calibri" w:cs="Times New Roman"/>
      <w:lang w:val="en-US"/>
    </w:rPr>
  </w:style>
  <w:style w:type="paragraph" w:styleId="PlainText">
    <w:name w:val="Plain Text"/>
    <w:basedOn w:val="Normal"/>
    <w:link w:val="PlainTextChar"/>
    <w:rPr>
      <w:rFonts w:ascii="Courier New" w:eastAsia="Times New Roman" w:hAnsi="Courier New" w:cs="Mangal"/>
      <w:sz w:val="20"/>
      <w:szCs w:val="20"/>
      <w:lang w:bidi="hi-IN"/>
    </w:rPr>
  </w:style>
  <w:style w:type="character" w:customStyle="1" w:styleId="PlainTextChar">
    <w:name w:val="Plain Text Char"/>
    <w:basedOn w:val="DefaultParagraphFont"/>
    <w:link w:val="PlainText"/>
    <w:rPr>
      <w:rFonts w:ascii="Courier New" w:eastAsia="Times New Roman" w:hAnsi="Courier New" w:cs="Mangal"/>
      <w:sz w:val="20"/>
      <w:szCs w:val="20"/>
      <w:lang w:bidi="hi-IN"/>
    </w:rPr>
  </w:style>
  <w:style w:type="paragraph" w:customStyle="1" w:styleId="Default">
    <w:name w:val="Default"/>
    <w:rPr>
      <w:rFonts w:ascii="Arial" w:eastAsia="Calibri" w:hAnsi="Arial" w:cs="Arial"/>
      <w:color w:val="000000"/>
      <w:sz w:val="24"/>
      <w:szCs w:val="24"/>
      <w:lang w:val="en-US"/>
    </w:rPr>
  </w:style>
  <w:style w:type="paragraph" w:styleId="BodyTextIndent3">
    <w:name w:val="Body Text Indent 3"/>
    <w:basedOn w:val="Normal"/>
    <w:link w:val="BodyTextIndent3Char"/>
    <w:uiPriority w:val="99"/>
    <w:semiHidden/>
    <w:unhideWhenUsed/>
    <w:pPr>
      <w:spacing w:after="120"/>
      <w:ind w:left="360"/>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uiPriority w:val="99"/>
    <w:semiHidden/>
    <w:rPr>
      <w:rFonts w:ascii="Times New Roman" w:eastAsia="Times New Roman" w:hAnsi="Times New Roman" w:cs="Times New Roman"/>
      <w:sz w:val="16"/>
      <w:szCs w:val="16"/>
      <w:lang w:val="en-US"/>
    </w:rPr>
  </w:style>
  <w:style w:type="character" w:customStyle="1" w:styleId="apple-style-span">
    <w:name w:val="apple-style-span"/>
  </w:style>
  <w:style w:type="paragraph" w:styleId="NormalWeb">
    <w:name w:val="Normal (Web)"/>
    <w:basedOn w:val="Normal"/>
    <w:uiPriority w:val="99"/>
    <w:semiHidden/>
    <w:unhideWhenUsed/>
    <w:pPr>
      <w:spacing w:before="100" w:beforeAutospacing="1" w:after="100" w:afterAutospacing="1"/>
    </w:pPr>
    <w:rPr>
      <w:rFonts w:ascii="Times New Roman" w:eastAsia="Times New Roman" w:hAnsi="Times New Roman" w:cs="Times New Roman"/>
      <w:sz w:val="24"/>
      <w:szCs w:val="24"/>
      <w:lang w:val="en-US"/>
    </w:rPr>
  </w:style>
  <w:style w:type="character" w:customStyle="1" w:styleId="apple-converted-space">
    <w:name w:val="apple-converted-space"/>
  </w:style>
  <w:style w:type="paragraph" w:customStyle="1" w:styleId="HeadingL2">
    <w:name w:val="Heading L2"/>
    <w:basedOn w:val="Normal"/>
    <w:next w:val="Heading2"/>
    <w:link w:val="HeadingL2Char"/>
    <w:qFormat/>
    <w:pPr>
      <w:widowControl w:val="0"/>
    </w:pPr>
    <w:rPr>
      <w:rFonts w:ascii="Times New Roman" w:eastAsia="Times New Roman" w:hAnsi="Times New Roman" w:cs="Times New Roman"/>
      <w:b/>
      <w:bCs/>
      <w:caps/>
      <w:color w:val="000000"/>
      <w:sz w:val="24"/>
      <w:szCs w:val="24"/>
      <w:lang w:val="en-US"/>
    </w:rPr>
  </w:style>
  <w:style w:type="character" w:customStyle="1" w:styleId="HeadingL2Char">
    <w:name w:val="Heading L2 Char"/>
    <w:link w:val="HeadingL2"/>
    <w:rPr>
      <w:rFonts w:ascii="Times New Roman" w:eastAsia="Times New Roman" w:hAnsi="Times New Roman" w:cs="Times New Roman"/>
      <w:b/>
      <w:bCs/>
      <w:caps/>
      <w:color w:val="000000"/>
      <w:sz w:val="24"/>
      <w:szCs w:val="24"/>
      <w:lang w:val="en-US"/>
    </w:rPr>
  </w:style>
  <w:style w:type="paragraph" w:styleId="TOC4">
    <w:name w:val="toc 4"/>
    <w:basedOn w:val="Normal"/>
    <w:next w:val="Normal"/>
    <w:uiPriority w:val="39"/>
    <w:unhideWhenUsed/>
    <w:pPr>
      <w:spacing w:after="100" w:line="276" w:lineRule="auto"/>
      <w:ind w:left="660"/>
    </w:pPr>
    <w:rPr>
      <w:rFonts w:ascii="Calibri" w:eastAsia="Times New Roman" w:hAnsi="Calibri" w:cs="Times New Roman"/>
      <w:lang w:eastAsia="en-IN"/>
    </w:rPr>
  </w:style>
  <w:style w:type="paragraph" w:styleId="TOC5">
    <w:name w:val="toc 5"/>
    <w:basedOn w:val="Normal"/>
    <w:next w:val="Normal"/>
    <w:uiPriority w:val="39"/>
    <w:unhideWhenUsed/>
    <w:pPr>
      <w:spacing w:after="100" w:line="276" w:lineRule="auto"/>
      <w:ind w:left="880"/>
    </w:pPr>
    <w:rPr>
      <w:rFonts w:ascii="Calibri" w:eastAsia="Times New Roman" w:hAnsi="Calibri" w:cs="Times New Roman"/>
      <w:lang w:eastAsia="en-IN"/>
    </w:rPr>
  </w:style>
  <w:style w:type="paragraph" w:styleId="TOC6">
    <w:name w:val="toc 6"/>
    <w:basedOn w:val="Normal"/>
    <w:next w:val="Normal"/>
    <w:uiPriority w:val="39"/>
    <w:unhideWhenUsed/>
    <w:pPr>
      <w:spacing w:after="100" w:line="276" w:lineRule="auto"/>
      <w:ind w:left="1100"/>
    </w:pPr>
    <w:rPr>
      <w:rFonts w:ascii="Calibri" w:eastAsia="Times New Roman" w:hAnsi="Calibri" w:cs="Times New Roman"/>
      <w:lang w:eastAsia="en-IN"/>
    </w:rPr>
  </w:style>
  <w:style w:type="paragraph" w:styleId="TOC7">
    <w:name w:val="toc 7"/>
    <w:basedOn w:val="Normal"/>
    <w:next w:val="Normal"/>
    <w:uiPriority w:val="39"/>
    <w:unhideWhenUsed/>
    <w:pPr>
      <w:spacing w:after="100" w:line="276" w:lineRule="auto"/>
      <w:ind w:left="1320"/>
    </w:pPr>
    <w:rPr>
      <w:rFonts w:ascii="Calibri" w:eastAsia="Times New Roman" w:hAnsi="Calibri" w:cs="Times New Roman"/>
      <w:lang w:eastAsia="en-IN"/>
    </w:rPr>
  </w:style>
  <w:style w:type="paragraph" w:styleId="TOC8">
    <w:name w:val="toc 8"/>
    <w:basedOn w:val="Normal"/>
    <w:next w:val="Normal"/>
    <w:uiPriority w:val="39"/>
    <w:unhideWhenUsed/>
    <w:pPr>
      <w:spacing w:after="100" w:line="276" w:lineRule="auto"/>
      <w:ind w:left="1540"/>
    </w:pPr>
    <w:rPr>
      <w:rFonts w:ascii="Calibri" w:eastAsia="Times New Roman" w:hAnsi="Calibri" w:cs="Times New Roman"/>
      <w:lang w:eastAsia="en-IN"/>
    </w:rPr>
  </w:style>
  <w:style w:type="paragraph" w:styleId="TOC9">
    <w:name w:val="toc 9"/>
    <w:basedOn w:val="Normal"/>
    <w:next w:val="Normal"/>
    <w:uiPriority w:val="39"/>
    <w:unhideWhenUsed/>
    <w:pPr>
      <w:spacing w:after="100" w:line="276" w:lineRule="auto"/>
      <w:ind w:left="1760"/>
    </w:pPr>
    <w:rPr>
      <w:rFonts w:ascii="Calibri" w:eastAsia="Times New Roman" w:hAnsi="Calibri" w:cs="Times New Roman"/>
      <w:lang w:eastAsia="en-IN"/>
    </w:rPr>
  </w:style>
  <w:style w:type="character" w:customStyle="1" w:styleId="NoSpacingChar">
    <w:name w:val="No Spacing Char"/>
    <w:link w:val="NoSpacing"/>
    <w:uiPriority w:val="1"/>
    <w:rPr>
      <w:rFonts w:ascii="Calibri" w:eastAsia="Times New Roman" w:hAnsi="Calibri" w:cs="Times New Roman"/>
      <w:lang w:val="en-US"/>
    </w:rPr>
  </w:style>
  <w:style w:type="character" w:customStyle="1" w:styleId="zmsearchresult">
    <w:name w:val="zmsearchresult"/>
    <w:basedOn w:val="DefaultParagraphFont"/>
  </w:style>
  <w:style w:type="paragraph" w:customStyle="1" w:styleId="CM7">
    <w:name w:val="CM7"/>
    <w:basedOn w:val="Default"/>
    <w:next w:val="Default"/>
    <w:uiPriority w:val="99"/>
    <w:pPr>
      <w:widowControl w:val="0"/>
    </w:pPr>
    <w:rPr>
      <w:rFonts w:eastAsia="Times New Roman"/>
      <w:color w:val="auto"/>
      <w:lang w:val="en-IN" w:eastAsia="en-IN"/>
    </w:rPr>
  </w:style>
  <w:style w:type="paragraph" w:customStyle="1" w:styleId="CM1">
    <w:name w:val="CM1"/>
    <w:basedOn w:val="Default"/>
    <w:next w:val="Default"/>
    <w:uiPriority w:val="99"/>
    <w:pPr>
      <w:widowControl w:val="0"/>
      <w:spacing w:line="256" w:lineRule="atLeast"/>
    </w:pPr>
    <w:rPr>
      <w:rFonts w:eastAsia="Times New Roman"/>
      <w:color w:val="auto"/>
      <w:lang w:val="en-IN" w:eastAsia="en-IN"/>
    </w:rPr>
  </w:style>
  <w:style w:type="paragraph" w:customStyle="1" w:styleId="CM8">
    <w:name w:val="CM8"/>
    <w:basedOn w:val="Default"/>
    <w:next w:val="Default"/>
    <w:uiPriority w:val="99"/>
    <w:pPr>
      <w:widowControl w:val="0"/>
    </w:pPr>
    <w:rPr>
      <w:rFonts w:eastAsia="Times New Roman"/>
      <w:color w:val="auto"/>
      <w:lang w:val="en-IN" w:eastAsia="en-IN"/>
    </w:rPr>
  </w:style>
  <w:style w:type="paragraph" w:customStyle="1" w:styleId="CM9">
    <w:name w:val="CM9"/>
    <w:basedOn w:val="Default"/>
    <w:next w:val="Default"/>
    <w:uiPriority w:val="99"/>
    <w:pPr>
      <w:widowControl w:val="0"/>
    </w:pPr>
    <w:rPr>
      <w:rFonts w:eastAsia="Times New Roman"/>
      <w:color w:val="auto"/>
      <w:lang w:val="en-IN" w:eastAsia="en-IN"/>
    </w:rPr>
  </w:style>
  <w:style w:type="paragraph" w:customStyle="1" w:styleId="CM10">
    <w:name w:val="CM10"/>
    <w:basedOn w:val="Default"/>
    <w:next w:val="Default"/>
    <w:uiPriority w:val="99"/>
    <w:pPr>
      <w:widowControl w:val="0"/>
    </w:pPr>
    <w:rPr>
      <w:rFonts w:eastAsia="Times New Roman"/>
      <w:color w:val="auto"/>
      <w:lang w:val="en-IN" w:eastAsia="en-IN"/>
    </w:rPr>
  </w:style>
  <w:style w:type="character" w:customStyle="1" w:styleId="Heading9Char">
    <w:name w:val="Heading 9 Char"/>
    <w:basedOn w:val="DefaultParagraphFont"/>
    <w:link w:val="Heading9"/>
    <w:rPr>
      <w:rFonts w:ascii="Helvetica" w:eastAsia="Times New Roman" w:hAnsi="Helvetica" w:cs="Times New Roman"/>
      <w:i/>
      <w:sz w:val="18"/>
      <w:szCs w:val="20"/>
      <w:lang w:val="en-US"/>
    </w:rPr>
  </w:style>
  <w:style w:type="character" w:customStyle="1" w:styleId="Heading1Char1">
    <w:name w:val="Heading 1 Char1"/>
    <w:basedOn w:val="DefaultParagraphFont"/>
    <w:rPr>
      <w:rFonts w:asciiTheme="majorHAnsi" w:eastAsiaTheme="majorEastAsia" w:hAnsiTheme="majorHAnsi" w:cstheme="majorBidi"/>
      <w:color w:val="2E74B5" w:themeColor="accent1" w:themeShade="BF"/>
      <w:sz w:val="32"/>
      <w:szCs w:val="32"/>
    </w:rPr>
  </w:style>
  <w:style w:type="character" w:customStyle="1" w:styleId="Heading2Char1">
    <w:name w:val="Heading 2 Char1"/>
    <w:basedOn w:val="DefaultParagraphFont"/>
    <w:semiHidden/>
    <w:rPr>
      <w:rFonts w:asciiTheme="majorHAnsi" w:eastAsiaTheme="majorEastAsia" w:hAnsiTheme="majorHAnsi" w:cstheme="majorBidi"/>
      <w:color w:val="2E74B5" w:themeColor="accent1" w:themeShade="BF"/>
      <w:sz w:val="26"/>
      <w:szCs w:val="26"/>
    </w:rPr>
  </w:style>
  <w:style w:type="character" w:customStyle="1" w:styleId="Heading3Char1">
    <w:name w:val="Heading 3 Char1"/>
    <w:basedOn w:val="DefaultParagraphFont"/>
    <w:semiHidden/>
    <w:rPr>
      <w:rFonts w:asciiTheme="majorHAnsi" w:eastAsiaTheme="majorEastAsia" w:hAnsiTheme="majorHAnsi" w:cstheme="majorBidi"/>
      <w:color w:val="1F4D78" w:themeColor="accent1" w:themeShade="7F"/>
      <w:sz w:val="24"/>
      <w:szCs w:val="24"/>
    </w:rPr>
  </w:style>
  <w:style w:type="character" w:customStyle="1" w:styleId="Heading4Char1">
    <w:name w:val="Heading 4 Char1"/>
    <w:basedOn w:val="DefaultParagraphFont"/>
    <w:semiHidden/>
    <w:rPr>
      <w:rFonts w:asciiTheme="majorHAnsi" w:eastAsiaTheme="majorEastAsia" w:hAnsiTheme="majorHAnsi" w:cstheme="majorBidi"/>
      <w:i/>
      <w:iCs/>
      <w:color w:val="2E74B5" w:themeColor="accent1" w:themeShade="BF"/>
      <w:sz w:val="24"/>
      <w:szCs w:val="24"/>
    </w:rPr>
  </w:style>
  <w:style w:type="character" w:customStyle="1" w:styleId="Heading5Char1">
    <w:name w:val="Heading 5 Char1"/>
    <w:basedOn w:val="DefaultParagraphFont"/>
    <w:semiHidden/>
    <w:rPr>
      <w:rFonts w:asciiTheme="majorHAnsi" w:eastAsiaTheme="majorEastAsia" w:hAnsiTheme="majorHAnsi" w:cstheme="majorBidi"/>
      <w:color w:val="2E74B5" w:themeColor="accent1" w:themeShade="BF"/>
      <w:sz w:val="24"/>
      <w:szCs w:val="24"/>
    </w:rPr>
  </w:style>
  <w:style w:type="character" w:customStyle="1" w:styleId="Heading8Char1">
    <w:name w:val="Heading 8 Char1"/>
    <w:basedOn w:val="DefaultParagraphFont"/>
    <w:semiHidden/>
    <w:rPr>
      <w:rFonts w:asciiTheme="majorHAnsi" w:eastAsiaTheme="majorEastAsia" w:hAnsiTheme="majorHAnsi" w:cstheme="majorBidi"/>
      <w:color w:val="272727" w:themeColor="text1" w:themeTint="D8"/>
      <w:sz w:val="21"/>
      <w:szCs w:val="21"/>
    </w:rPr>
  </w:style>
  <w:style w:type="paragraph" w:styleId="Title">
    <w:name w:val="Title"/>
    <w:basedOn w:val="Normal"/>
    <w:link w:val="TitleChar"/>
    <w:qFormat/>
    <w:pPr>
      <w:jc w:val="center"/>
    </w:pPr>
    <w:rPr>
      <w:rFonts w:ascii="Times New Roman" w:eastAsia="Times New Roman" w:hAnsi="Times New Roman" w:cs="Times New Roman"/>
      <w:b/>
      <w:sz w:val="32"/>
      <w:szCs w:val="20"/>
      <w:lang w:val="en-AU"/>
    </w:rPr>
  </w:style>
  <w:style w:type="character" w:customStyle="1" w:styleId="TitleChar">
    <w:name w:val="Title Char"/>
    <w:basedOn w:val="DefaultParagraphFont"/>
    <w:link w:val="Title"/>
    <w:rPr>
      <w:rFonts w:ascii="Times New Roman" w:eastAsia="Times New Roman" w:hAnsi="Times New Roman" w:cs="Times New Roman"/>
      <w:b/>
      <w:sz w:val="32"/>
      <w:szCs w:val="20"/>
      <w:lang w:val="en-AU"/>
    </w:rPr>
  </w:style>
  <w:style w:type="paragraph" w:styleId="Revision">
    <w:name w:val="Revision"/>
    <w:uiPriority w:val="99"/>
    <w:semiHidden/>
    <w:rPr>
      <w:rFonts w:ascii="Calibri" w:eastAsia="Times New Roman" w:hAnsi="Calibri" w:cs="Times New Roman"/>
      <w:lang w:val="en-US"/>
    </w:rPr>
  </w:style>
  <w:style w:type="paragraph" w:customStyle="1" w:styleId="paragraph">
    <w:name w:val="paragraph"/>
    <w:basedOn w:val="Normal"/>
    <w:pPr>
      <w:spacing w:before="100"/>
    </w:pPr>
    <w:rPr>
      <w:rFonts w:ascii="Times New Roman" w:eastAsia="Times New Roman" w:hAnsi="Times New Roman" w:cs="Times"/>
      <w:sz w:val="24"/>
      <w:szCs w:val="20"/>
      <w:lang w:val="en-US" w:eastAsia="ar-SA"/>
    </w:rPr>
  </w:style>
  <w:style w:type="numbering" w:customStyle="1" w:styleId="Style4">
    <w:name w:val="Style4"/>
    <w:uiPriority w:val="99"/>
    <w:pPr>
      <w:numPr>
        <w:numId w:val="6"/>
      </w:numPr>
    </w:pPr>
  </w:style>
  <w:style w:type="numbering" w:customStyle="1" w:styleId="Style5">
    <w:name w:val="Style5"/>
    <w:uiPriority w:val="99"/>
    <w:pPr>
      <w:numPr>
        <w:numId w:val="7"/>
      </w:numPr>
    </w:pPr>
  </w:style>
  <w:style w:type="numbering" w:customStyle="1" w:styleId="Style6">
    <w:name w:val="Style6"/>
    <w:uiPriority w:val="99"/>
    <w:pPr>
      <w:numPr>
        <w:numId w:val="8"/>
      </w:numPr>
    </w:pPr>
  </w:style>
  <w:style w:type="paragraph" w:customStyle="1" w:styleId="CoverPage">
    <w:name w:val="Cover Page"/>
    <w:basedOn w:val="Normal"/>
    <w:link w:val="CoverPageChar"/>
    <w:qFormat/>
    <w:pPr>
      <w:spacing w:line="276" w:lineRule="auto"/>
    </w:pPr>
    <w:rPr>
      <w:lang w:val="en-US"/>
    </w:rPr>
  </w:style>
  <w:style w:type="character" w:customStyle="1" w:styleId="CoverPageChar">
    <w:name w:val="Cover Page Char"/>
    <w:basedOn w:val="DefaultParagraphFont"/>
    <w:link w:val="CoverPage"/>
    <w:rPr>
      <w:lang w:val="en-US"/>
    </w:rPr>
  </w:style>
  <w:style w:type="numbering" w:customStyle="1" w:styleId="Style7">
    <w:name w:val="Style7"/>
    <w:uiPriority w:val="99"/>
    <w:pPr>
      <w:numPr>
        <w:numId w:val="9"/>
      </w:numPr>
    </w:pPr>
  </w:style>
  <w:style w:type="numbering" w:customStyle="1" w:styleId="Style8">
    <w:name w:val="Style8"/>
    <w:uiPriority w:val="99"/>
    <w:pPr>
      <w:numPr>
        <w:numId w:val="10"/>
      </w:numPr>
    </w:pPr>
  </w:style>
  <w:style w:type="numbering" w:customStyle="1" w:styleId="Style9">
    <w:name w:val="Style9"/>
    <w:uiPriority w:val="99"/>
    <w:pPr>
      <w:numPr>
        <w:numId w:val="11"/>
      </w:numPr>
    </w:pPr>
  </w:style>
  <w:style w:type="numbering" w:customStyle="1" w:styleId="Style10">
    <w:name w:val="Style10"/>
    <w:uiPriority w:val="99"/>
    <w:pPr>
      <w:numPr>
        <w:numId w:val="12"/>
      </w:numPr>
    </w:pPr>
  </w:style>
  <w:style w:type="numbering" w:customStyle="1" w:styleId="Style11">
    <w:name w:val="Style11"/>
    <w:uiPriority w:val="99"/>
    <w:pPr>
      <w:numPr>
        <w:numId w:val="13"/>
      </w:numPr>
    </w:pPr>
  </w:style>
  <w:style w:type="numbering" w:customStyle="1" w:styleId="Style12">
    <w:name w:val="Style12"/>
    <w:uiPriority w:val="99"/>
    <w:pPr>
      <w:numPr>
        <w:numId w:val="14"/>
      </w:numPr>
    </w:pPr>
  </w:style>
  <w:style w:type="character" w:customStyle="1" w:styleId="Style1Char">
    <w:name w:val="Style1 Char"/>
    <w:rPr>
      <w:bCs/>
      <w:szCs w:val="32"/>
      <w:lang w:val="en-IN"/>
    </w:rPr>
  </w:style>
  <w:style w:type="numbering" w:customStyle="1" w:styleId="Style13">
    <w:name w:val="Style13"/>
    <w:uiPriority w:val="99"/>
    <w:pPr>
      <w:numPr>
        <w:numId w:val="15"/>
      </w:numPr>
    </w:pPr>
  </w:style>
  <w:style w:type="numbering" w:customStyle="1" w:styleId="Style14">
    <w:name w:val="Style14"/>
    <w:uiPriority w:val="99"/>
    <w:pPr>
      <w:numPr>
        <w:numId w:val="16"/>
      </w:numPr>
    </w:pPr>
  </w:style>
  <w:style w:type="numbering" w:customStyle="1" w:styleId="Style15">
    <w:name w:val="Style15"/>
    <w:uiPriority w:val="99"/>
    <w:pPr>
      <w:numPr>
        <w:numId w:val="17"/>
      </w:numPr>
    </w:pPr>
  </w:style>
  <w:style w:type="numbering" w:customStyle="1" w:styleId="Style16">
    <w:name w:val="Style16"/>
    <w:uiPriority w:val="99"/>
    <w:pPr>
      <w:numPr>
        <w:numId w:val="18"/>
      </w:numPr>
    </w:pPr>
  </w:style>
  <w:style w:type="numbering" w:customStyle="1" w:styleId="Style17">
    <w:name w:val="Style17"/>
    <w:uiPriority w:val="99"/>
    <w:pPr>
      <w:numPr>
        <w:numId w:val="20"/>
      </w:numPr>
    </w:pPr>
  </w:style>
  <w:style w:type="numbering" w:customStyle="1" w:styleId="Style18">
    <w:name w:val="Style18"/>
    <w:uiPriority w:val="99"/>
    <w:pPr>
      <w:numPr>
        <w:numId w:val="21"/>
      </w:numPr>
    </w:pPr>
  </w:style>
  <w:style w:type="numbering" w:customStyle="1" w:styleId="Style19">
    <w:name w:val="Style19"/>
    <w:uiPriority w:val="99"/>
    <w:pPr>
      <w:numPr>
        <w:numId w:val="22"/>
      </w:numPr>
    </w:pPr>
  </w:style>
  <w:style w:type="numbering" w:customStyle="1" w:styleId="Style20">
    <w:name w:val="Style20"/>
    <w:uiPriority w:val="99"/>
    <w:pPr>
      <w:numPr>
        <w:numId w:val="23"/>
      </w:numPr>
    </w:pPr>
  </w:style>
  <w:style w:type="character" w:styleId="LineNumber">
    <w:name w:val="line number"/>
    <w:basedOn w:val="DefaultParagraphFont"/>
    <w:uiPriority w:val="99"/>
    <w:semiHidden/>
    <w:unhideWhenUsed/>
  </w:style>
  <w:style w:type="paragraph" w:customStyle="1" w:styleId="Style1a">
    <w:name w:val="Style 1"/>
    <w:uiPriority w:val="99"/>
    <w:pPr>
      <w:widowControl w:val="0"/>
      <w:ind w:left="0" w:firstLine="0"/>
      <w:jc w:val="left"/>
    </w:pPr>
    <w:rPr>
      <w:rFonts w:ascii="Times New Roman" w:eastAsia="Times New Roman" w:hAnsi="Times New Roman" w:cs="Times New Roman"/>
      <w:sz w:val="20"/>
      <w:szCs w:val="20"/>
      <w:lang w:val="en-US" w:eastAsia="de-CH"/>
    </w:rPr>
  </w:style>
  <w:style w:type="paragraph" w:customStyle="1" w:styleId="Heading-3">
    <w:name w:val="Heading-3"/>
    <w:basedOn w:val="Heading3"/>
    <w:next w:val="Heading3"/>
    <w:pPr>
      <w:keepNext w:val="0"/>
      <w:keepLines w:val="0"/>
      <w:numPr>
        <w:ilvl w:val="1"/>
        <w:numId w:val="25"/>
      </w:numPr>
      <w:spacing w:before="120" w:after="240"/>
    </w:pPr>
    <w:rPr>
      <w:rFonts w:asciiTheme="minorHAnsi" w:hAnsiTheme="minorHAnsi"/>
      <w:color w:val="auto"/>
      <w:sz w:val="22"/>
    </w:rPr>
  </w:style>
  <w:style w:type="paragraph" w:customStyle="1" w:styleId="customheader-3">
    <w:name w:val="custom header-3"/>
    <w:basedOn w:val="Heading3"/>
    <w:link w:val="customheader-3Char"/>
    <w:qFormat/>
    <w:pPr>
      <w:keepNext w:val="0"/>
      <w:keepLines w:val="0"/>
      <w:numPr>
        <w:numId w:val="25"/>
      </w:numPr>
      <w:spacing w:after="240"/>
    </w:pPr>
    <w:rPr>
      <w:lang w:eastAsia="en-IN"/>
    </w:rPr>
  </w:style>
  <w:style w:type="character" w:customStyle="1" w:styleId="customheader-3Char">
    <w:name w:val="custom header-3 Char"/>
    <w:basedOn w:val="Heading3Char"/>
    <w:link w:val="customheader-3"/>
    <w:rPr>
      <w:rFonts w:asciiTheme="majorHAnsi" w:eastAsiaTheme="majorEastAsia" w:hAnsiTheme="majorHAnsi" w:cstheme="majorBidi"/>
      <w:color w:val="1F4D78" w:themeColor="accent1" w:themeShade="7F"/>
      <w:sz w:val="24"/>
      <w:szCs w:val="24"/>
      <w:lang w:eastAsia="en-IN"/>
    </w:rPr>
  </w:style>
  <w:style w:type="paragraph" w:styleId="Index1">
    <w:name w:val="index 1"/>
    <w:basedOn w:val="Normal"/>
    <w:next w:val="Normal"/>
    <w:uiPriority w:val="99"/>
    <w:unhideWhenUsed/>
    <w:pPr>
      <w:tabs>
        <w:tab w:val="right" w:pos="9742"/>
      </w:tabs>
      <w:spacing w:after="120"/>
      <w:ind w:left="220" w:hanging="220"/>
      <w:jc w:val="left"/>
    </w:pPr>
    <w:rPr>
      <w:rFonts w:ascii="Times New Roman" w:hAnsi="Times New Roman" w:cs="Times New Roman"/>
      <w:i/>
      <w:sz w:val="24"/>
      <w:szCs w:val="24"/>
      <w:lang w:val="en-US"/>
    </w:rPr>
  </w:style>
  <w:style w:type="paragraph" w:styleId="Index2">
    <w:name w:val="index 2"/>
    <w:basedOn w:val="Normal"/>
    <w:next w:val="Normal"/>
    <w:uiPriority w:val="99"/>
    <w:unhideWhenUsed/>
    <w:pPr>
      <w:ind w:left="440" w:hanging="220"/>
      <w:jc w:val="left"/>
    </w:pPr>
    <w:rPr>
      <w:sz w:val="18"/>
      <w:szCs w:val="18"/>
    </w:rPr>
  </w:style>
  <w:style w:type="paragraph" w:styleId="Index3">
    <w:name w:val="index 3"/>
    <w:basedOn w:val="Normal"/>
    <w:next w:val="Normal"/>
    <w:uiPriority w:val="99"/>
    <w:unhideWhenUsed/>
    <w:pPr>
      <w:ind w:left="660" w:hanging="220"/>
      <w:jc w:val="left"/>
    </w:pPr>
    <w:rPr>
      <w:sz w:val="18"/>
      <w:szCs w:val="18"/>
    </w:rPr>
  </w:style>
  <w:style w:type="paragraph" w:styleId="Index4">
    <w:name w:val="index 4"/>
    <w:basedOn w:val="Normal"/>
    <w:next w:val="Normal"/>
    <w:uiPriority w:val="99"/>
    <w:unhideWhenUsed/>
    <w:pPr>
      <w:ind w:left="880" w:hanging="220"/>
      <w:jc w:val="left"/>
    </w:pPr>
    <w:rPr>
      <w:sz w:val="18"/>
      <w:szCs w:val="18"/>
    </w:rPr>
  </w:style>
  <w:style w:type="paragraph" w:styleId="Index5">
    <w:name w:val="index 5"/>
    <w:basedOn w:val="Normal"/>
    <w:next w:val="Normal"/>
    <w:uiPriority w:val="99"/>
    <w:unhideWhenUsed/>
    <w:pPr>
      <w:ind w:left="1100" w:hanging="220"/>
      <w:jc w:val="left"/>
    </w:pPr>
    <w:rPr>
      <w:sz w:val="18"/>
      <w:szCs w:val="18"/>
    </w:rPr>
  </w:style>
  <w:style w:type="paragraph" w:styleId="Index6">
    <w:name w:val="index 6"/>
    <w:basedOn w:val="Normal"/>
    <w:next w:val="Normal"/>
    <w:uiPriority w:val="99"/>
    <w:unhideWhenUsed/>
    <w:pPr>
      <w:ind w:left="1320" w:hanging="220"/>
      <w:jc w:val="left"/>
    </w:pPr>
    <w:rPr>
      <w:sz w:val="18"/>
      <w:szCs w:val="18"/>
    </w:rPr>
  </w:style>
  <w:style w:type="paragraph" w:styleId="Index7">
    <w:name w:val="index 7"/>
    <w:basedOn w:val="Normal"/>
    <w:next w:val="Normal"/>
    <w:uiPriority w:val="99"/>
    <w:unhideWhenUsed/>
    <w:pPr>
      <w:ind w:left="1540" w:hanging="220"/>
      <w:jc w:val="left"/>
    </w:pPr>
    <w:rPr>
      <w:sz w:val="18"/>
      <w:szCs w:val="18"/>
    </w:rPr>
  </w:style>
  <w:style w:type="paragraph" w:styleId="Index8">
    <w:name w:val="index 8"/>
    <w:basedOn w:val="Normal"/>
    <w:next w:val="Normal"/>
    <w:uiPriority w:val="99"/>
    <w:unhideWhenUsed/>
    <w:pPr>
      <w:ind w:left="1760" w:hanging="220"/>
      <w:jc w:val="left"/>
    </w:pPr>
    <w:rPr>
      <w:sz w:val="18"/>
      <w:szCs w:val="18"/>
    </w:rPr>
  </w:style>
  <w:style w:type="paragraph" w:styleId="Index9">
    <w:name w:val="index 9"/>
    <w:basedOn w:val="Normal"/>
    <w:next w:val="Normal"/>
    <w:uiPriority w:val="99"/>
    <w:unhideWhenUsed/>
    <w:pPr>
      <w:ind w:left="1980" w:hanging="220"/>
      <w:jc w:val="left"/>
    </w:pPr>
    <w:rPr>
      <w:sz w:val="18"/>
      <w:szCs w:val="18"/>
    </w:rPr>
  </w:style>
  <w:style w:type="paragraph" w:styleId="IndexHeading">
    <w:name w:val="index heading"/>
    <w:basedOn w:val="Normal"/>
    <w:next w:val="Index1"/>
    <w:uiPriority w:val="99"/>
    <w:unhideWhenUsed/>
    <w:pPr>
      <w:pBdr>
        <w:top w:val="single" w:sz="12" w:space="0" w:color="000000"/>
      </w:pBdr>
      <w:spacing w:before="360" w:after="240"/>
      <w:jc w:val="left"/>
    </w:pPr>
    <w:rPr>
      <w:b/>
      <w:bCs/>
      <w:i/>
      <w:iCs/>
      <w:sz w:val="26"/>
      <w:szCs w:val="26"/>
    </w:rPr>
  </w:style>
  <w:style w:type="character" w:customStyle="1" w:styleId="mw-headline">
    <w:name w:val="mw-headline"/>
    <w:basedOn w:val="DefaultParagraphFont"/>
  </w:style>
  <w:style w:type="paragraph" w:customStyle="1" w:styleId="custheader3">
    <w:name w:val="cust_header 3"/>
    <w:basedOn w:val="customheader-3"/>
    <w:link w:val="custheader3Char"/>
    <w:qFormat/>
    <w:rPr>
      <w:rFonts w:asciiTheme="minorHAnsi" w:eastAsia="Times New Roman" w:hAnsiTheme="minorHAnsi"/>
      <w:color w:val="auto"/>
      <w:sz w:val="22"/>
      <w:lang w:val="en-US"/>
    </w:rPr>
  </w:style>
  <w:style w:type="character" w:customStyle="1" w:styleId="custheader3Char">
    <w:name w:val="cust_header 3 Char"/>
    <w:basedOn w:val="customheader-3Char"/>
    <w:link w:val="custheader3"/>
    <w:rPr>
      <w:rFonts w:asciiTheme="majorHAnsi" w:eastAsia="Times New Roman" w:hAnsiTheme="majorHAnsi" w:cstheme="majorBidi"/>
      <w:color w:val="1F4D78" w:themeColor="accent1" w:themeShade="7F"/>
      <w:sz w:val="24"/>
      <w:szCs w:val="24"/>
      <w:lang w:val="en-US" w:eastAsia="en-IN"/>
    </w:rPr>
  </w:style>
  <w:style w:type="character" w:styleId="SubtleEmphasis">
    <w:name w:val="Subtle Emphasis"/>
    <w:basedOn w:val="DefaultParagraphFont"/>
    <w:uiPriority w:val="19"/>
    <w:qFormat/>
    <w:rPr>
      <w:i/>
      <w:iCs/>
      <w:color w:val="404040" w:themeColor="text1" w:themeTint="BF"/>
    </w:rPr>
  </w:style>
  <w:style w:type="paragraph" w:customStyle="1" w:styleId="Custom-BoldHeading3">
    <w:name w:val="Custom-Bold Heading3"/>
    <w:basedOn w:val="Heading3"/>
    <w:link w:val="Custom-BoldHeading3Char"/>
    <w:qFormat/>
    <w:rPr>
      <w:rFonts w:asciiTheme="minorHAnsi" w:hAnsiTheme="minorHAnsi"/>
      <w:b/>
      <w:color w:val="auto"/>
      <w:sz w:val="22"/>
      <w:lang w:bidi="hi-IN"/>
    </w:rPr>
  </w:style>
  <w:style w:type="paragraph" w:customStyle="1" w:styleId="Custom-BoldHeading-4">
    <w:name w:val="Custom-Bold Heading-4"/>
    <w:basedOn w:val="Heading4"/>
    <w:link w:val="Custom-BoldHeading-4Char"/>
    <w:qFormat/>
    <w:rPr>
      <w:b/>
    </w:rPr>
  </w:style>
  <w:style w:type="character" w:customStyle="1" w:styleId="Custom-BoldHeading3Char">
    <w:name w:val="Custom-Bold Heading3 Char"/>
    <w:basedOn w:val="Heading3Char"/>
    <w:link w:val="Custom-BoldHeading3"/>
    <w:rPr>
      <w:rFonts w:asciiTheme="majorHAnsi" w:eastAsiaTheme="majorEastAsia" w:hAnsiTheme="majorHAnsi" w:cstheme="majorBidi"/>
      <w:b/>
      <w:color w:val="1F4D78" w:themeColor="accent1" w:themeShade="7F"/>
      <w:sz w:val="24"/>
      <w:szCs w:val="24"/>
      <w:lang w:bidi="hi-IN"/>
    </w:rPr>
  </w:style>
  <w:style w:type="character" w:customStyle="1" w:styleId="Custom-BoldHeading-4Char">
    <w:name w:val="Custom-Bold Heading-4 Char"/>
    <w:basedOn w:val="Heading4Char"/>
    <w:link w:val="Custom-BoldHeading-4"/>
    <w:rPr>
      <w:rFonts w:eastAsia="Times New Roman" w:cs="Times New Roman"/>
      <w:b/>
      <w:szCs w:val="20"/>
    </w:rPr>
  </w:style>
  <w:style w:type="paragraph" w:styleId="FootnoteText">
    <w:name w:val="footnote text"/>
    <w:basedOn w:val="Normal"/>
    <w:link w:val="FootnoteTextChar"/>
    <w:uiPriority w:val="99"/>
    <w:semiHidden/>
    <w:unhideWhenUsed/>
    <w:pPr>
      <w:spacing w:after="200" w:line="276" w:lineRule="auto"/>
      <w:jc w:val="left"/>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semiHidden/>
    <w:rPr>
      <w:rFonts w:ascii="Calibri" w:eastAsia="Calibri" w:hAnsi="Calibri" w:cs="Times New Roman"/>
      <w:sz w:val="20"/>
      <w:szCs w:val="20"/>
      <w:lang w:val="en-US"/>
    </w:rPr>
  </w:style>
  <w:style w:type="character" w:styleId="FootnoteReference">
    <w:name w:val="footnote reference"/>
    <w:uiPriority w:val="99"/>
    <w:semiHidden/>
    <w:unhideWhenUsed/>
    <w:rPr>
      <w:vertAlign w:val="superscript"/>
    </w:rPr>
  </w:style>
  <w:style w:type="paragraph" w:customStyle="1" w:styleId="BulletLevel1">
    <w:name w:val="Bullet Level 1"/>
    <w:basedOn w:val="Normal"/>
    <w:qFormat/>
    <w:pPr>
      <w:numPr>
        <w:numId w:val="26"/>
      </w:numPr>
      <w:spacing w:after="200" w:line="276" w:lineRule="auto"/>
    </w:pPr>
    <w:rPr>
      <w:rFonts w:ascii="Times New Roman" w:eastAsia="Calibri" w:hAnsi="Times New Roman" w:cs="Times New Roman"/>
      <w:sz w:val="24"/>
      <w:lang w:val="en-GB"/>
    </w:rPr>
  </w:style>
  <w:style w:type="paragraph" w:customStyle="1" w:styleId="Custom-Heading-4">
    <w:name w:val="Custom-Heading-4"/>
    <w:basedOn w:val="Heading4"/>
    <w:qFormat/>
    <w:pPr>
      <w:numPr>
        <w:ilvl w:val="0"/>
        <w:numId w:val="0"/>
      </w:numPr>
      <w:ind w:left="3096" w:right="0" w:hanging="360"/>
    </w:pPr>
  </w:style>
  <w:style w:type="paragraph" w:customStyle="1" w:styleId="WW-PlainText">
    <w:name w:val="WW-Plain Text"/>
    <w:basedOn w:val="Normal"/>
    <w:pPr>
      <w:jc w:val="left"/>
    </w:pPr>
    <w:rPr>
      <w:rFonts w:ascii="Courier New" w:eastAsia="Times New Roman" w:hAnsi="Courier New" w:cs="Times New Roman"/>
      <w:sz w:val="20"/>
      <w:szCs w:val="20"/>
      <w:lang w:val="en-US"/>
    </w:rPr>
  </w:style>
  <w:style w:type="character" w:customStyle="1" w:styleId="UnresolvedMention1">
    <w:name w:val="Unresolved Mention1"/>
    <w:basedOn w:val="DefaultParagraphFont"/>
    <w:uiPriority w:val="99"/>
    <w:rPr>
      <w:color w:val="605E5C"/>
      <w:shd w:val="clear" w:color="auto" w:fill="E1DFDD"/>
    </w:rPr>
  </w:style>
  <w:style w:type="table" w:customStyle="1" w:styleId="TableGrid1">
    <w:name w:val="Table Grid1"/>
    <w:basedOn w:val="TableNormal"/>
    <w:uiPriority w:val="39"/>
    <w:pPr>
      <w:ind w:left="0" w:firstLine="0"/>
      <w:jc w:val="left"/>
    </w:pPr>
    <w:rPr>
      <w:rFonts w:ascii="Calibri" w:eastAsia="Calibri" w:hAnsi="Calibri" w:cs="Times New Roman"/>
      <w:sz w:val="20"/>
      <w:szCs w:val="20"/>
      <w:lang w:bidi="gu-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arkedcontent">
    <w:name w:val="markedcontent"/>
    <w:basedOn w:val="DefaultParagraphFont"/>
  </w:style>
  <w:style w:type="paragraph" w:styleId="BodyText3">
    <w:name w:val="Body Text 3"/>
    <w:basedOn w:val="Normal"/>
    <w:link w:val="BodyText3Char"/>
    <w:uiPriority w:val="99"/>
    <w:semiHidden/>
    <w:unhideWhenUsed/>
    <w:pPr>
      <w:spacing w:after="120"/>
    </w:pPr>
    <w:rPr>
      <w:sz w:val="16"/>
      <w:szCs w:val="16"/>
    </w:rPr>
  </w:style>
  <w:style w:type="character" w:customStyle="1" w:styleId="BodyText3Char">
    <w:name w:val="Body Text 3 Char"/>
    <w:basedOn w:val="DefaultParagraphFont"/>
    <w:link w:val="BodyText3"/>
    <w:uiPriority w:val="99"/>
    <w:semiHidden/>
    <w:rPr>
      <w:sz w:val="16"/>
      <w:szCs w:val="16"/>
    </w:rPr>
  </w:style>
  <w:style w:type="character" w:customStyle="1" w:styleId="CaptionChar">
    <w:name w:val="Caption Char"/>
    <w:link w:val="Caption"/>
    <w:rPr>
      <w:rFonts w:ascii="Times New Roman" w:eastAsia="Times New Roman" w:hAnsi="Times New Roman" w:cs="Times New Roman"/>
      <w:b/>
      <w:szCs w:val="20"/>
      <w:lang w:val="en-GB" w:eastAsia="fr-FR"/>
    </w:rPr>
  </w:style>
  <w:style w:type="paragraph" w:styleId="List2">
    <w:name w:val="List 2"/>
    <w:basedOn w:val="Normal"/>
    <w:uiPriority w:val="99"/>
    <w:unhideWhenUsed/>
    <w:pPr>
      <w:spacing w:after="160" w:line="259" w:lineRule="auto"/>
      <w:ind w:left="720" w:hanging="360"/>
      <w:contextualSpacing/>
      <w:jc w:val="left"/>
    </w:pPr>
  </w:style>
  <w:style w:type="paragraph" w:styleId="EnvelopeReturn">
    <w:name w:val="envelope return"/>
    <w:basedOn w:val="Normal"/>
    <w:uiPriority w:val="99"/>
    <w:unhideWhenUsed/>
    <w:pPr>
      <w:jc w:val="left"/>
    </w:pPr>
    <w:rPr>
      <w:rFonts w:asciiTheme="majorHAnsi" w:eastAsiaTheme="majorEastAsia" w:hAnsiTheme="majorHAnsi" w:cstheme="maj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purchase@iterindia." TargetMode="External"/><Relationship Id="rId29" Type="http://schemas.onlyoffice.com/commentsExtendedDocument" Target="commentsExtended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urchase@iterindia." TargetMode="External"/><Relationship Id="rId5" Type="http://schemas.openxmlformats.org/officeDocument/2006/relationships/settings" Target="settings.xml"/><Relationship Id="rId15" Type="http://schemas.openxmlformats.org/officeDocument/2006/relationships/hyperlink" Target="mailto:accounts@iterindia.in" TargetMode="External"/><Relationship Id="rId28" Type="http://schemas.onlyoffice.com/commentsIdsDocument" Target="commentsIdsDocument.xml"/><Relationship Id="rId10" Type="http://schemas.openxmlformats.org/officeDocument/2006/relationships/image" Target="media/image11.jp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eader" Target="header2.xml"/><Relationship Id="rId27" Type="http://schemas.onlyoffice.com/peopleDocument" Target="peopleDocument.xml"/><Relationship Id="rId30" Type="http://schemas.onlyoffice.com/commentsDocument" Target="commentsDocument.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jpg"/><Relationship Id="rId1" Type="http://schemas.openxmlformats.org/officeDocument/2006/relationships/image" Target="media/image1.jpg"/><Relationship Id="rId4"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Vancouver.XSL" StyleName="Vancouver" Version="1"/>
</file>

<file path=customXml/item2.xml><?xml version="1.0" encoding="utf-8"?>
<b:Sources xmlns:b="http://schemas.openxmlformats.org/officeDocument/2006/bibliography" xmlns="http://schemas.openxmlformats.org/officeDocument/2006/bibliography" SelectedStyle="\Vancouver.XSL" StyleName="Vancouver" Version="1"/>
</file>

<file path=customXml/itemProps1.xml><?xml version="1.0" encoding="utf-8"?>
<ds:datastoreItem xmlns:ds="http://schemas.openxmlformats.org/officeDocument/2006/customXml" ds:itemID="{028A4EB1-2A46-4270-8800-4A85166BEE07}">
  <ds:schemaRefs>
    <ds:schemaRef ds:uri="http://schemas.openxmlformats.org/officeDocument/2006/bibliography"/>
  </ds:schemaRefs>
</ds:datastoreItem>
</file>

<file path=customXml/itemProps2.xml><?xml version="1.0" encoding="utf-8"?>
<ds:datastoreItem xmlns:ds="http://schemas.openxmlformats.org/officeDocument/2006/customXml" ds:itemID="{9393D7DF-2F06-4748-8E67-A4FB74725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10917</Words>
  <Characters>62229</Characters>
  <Application>Microsoft Office Word</Application>
  <DocSecurity>0</DocSecurity>
  <Lines>518</Lines>
  <Paragraphs>145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SANTOSH</dc:creator>
  <cp:keywords/>
  <dc:description/>
  <cp:lastModifiedBy>Hemant Hadiel</cp:lastModifiedBy>
  <cp:revision>3</cp:revision>
  <dcterms:created xsi:type="dcterms:W3CDTF">2025-06-18T05:45:00Z</dcterms:created>
  <dcterms:modified xsi:type="dcterms:W3CDTF">2025-06-18T08:39:00Z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358117408</vt:i4>
  </property>
</Properties>
</file>